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F80FB" w14:textId="25F6C79E" w:rsidR="00A97834" w:rsidRDefault="00A97834" w:rsidP="00A97834"/>
    <w:p w14:paraId="4548C406" w14:textId="77777777" w:rsidR="00A97834" w:rsidRPr="00A97834" w:rsidRDefault="00A97834" w:rsidP="00A97834"/>
    <w:p w14:paraId="1143E98A" w14:textId="77777777" w:rsidR="00A97834" w:rsidRPr="00627FDA" w:rsidRDefault="00A97834" w:rsidP="00A97834">
      <w:pPr>
        <w:tabs>
          <w:tab w:val="left" w:pos="3690"/>
        </w:tabs>
        <w:spacing w:after="60"/>
        <w:jc w:val="center"/>
        <w:rPr>
          <w:rFonts w:cstheme="minorHAnsi"/>
          <w:b/>
        </w:rPr>
      </w:pPr>
    </w:p>
    <w:p w14:paraId="75630A21" w14:textId="77777777" w:rsidR="00A97834" w:rsidRPr="00BA7817" w:rsidRDefault="00A97834" w:rsidP="00A97834">
      <w:pPr>
        <w:tabs>
          <w:tab w:val="left" w:pos="3690"/>
        </w:tabs>
        <w:spacing w:after="60"/>
        <w:jc w:val="center"/>
        <w:rPr>
          <w:rFonts w:cstheme="minorHAnsi"/>
          <w:b/>
        </w:rPr>
      </w:pPr>
      <w:r w:rsidRPr="00BA7817">
        <w:rPr>
          <w:rFonts w:cstheme="minorHAnsi"/>
          <w:b/>
        </w:rPr>
        <w:t>REGULAMIN REKRUTACJI I UCZESTNICTWA W PROJEKCIE</w:t>
      </w:r>
    </w:p>
    <w:p w14:paraId="73887A43" w14:textId="77777777" w:rsidR="00A97834" w:rsidRPr="00BA7817" w:rsidRDefault="00A97834" w:rsidP="00A97834">
      <w:pPr>
        <w:tabs>
          <w:tab w:val="left" w:pos="3690"/>
        </w:tabs>
        <w:spacing w:after="60"/>
        <w:jc w:val="center"/>
        <w:rPr>
          <w:rFonts w:cstheme="minorHAnsi"/>
          <w:b/>
        </w:rPr>
      </w:pPr>
    </w:p>
    <w:p w14:paraId="55C75A4B" w14:textId="77777777" w:rsidR="00A97834" w:rsidRPr="00BA7817" w:rsidRDefault="00A97834" w:rsidP="00A97834">
      <w:pPr>
        <w:spacing w:after="60"/>
        <w:jc w:val="center"/>
        <w:rPr>
          <w:rFonts w:cstheme="minorHAnsi"/>
          <w:b/>
        </w:rPr>
      </w:pPr>
      <w:r w:rsidRPr="00BA7817">
        <w:rPr>
          <w:rFonts w:cstheme="minorHAnsi"/>
          <w:b/>
        </w:rPr>
        <w:t>nazwa Projektu „</w:t>
      </w:r>
      <w:bookmarkStart w:id="0" w:name="_Hlk189637577"/>
      <w:r w:rsidRPr="00E90C55">
        <w:rPr>
          <w:rFonts w:cstheme="minorHAnsi"/>
          <w:b/>
        </w:rPr>
        <w:t>Przepis na Rozwój - Dostępność Dyrektywa EAA</w:t>
      </w:r>
      <w:bookmarkEnd w:id="0"/>
      <w:r w:rsidRPr="00BA7817">
        <w:rPr>
          <w:rFonts w:cstheme="minorHAnsi"/>
          <w:b/>
        </w:rPr>
        <w:t>”</w:t>
      </w:r>
    </w:p>
    <w:p w14:paraId="5BDFD61F" w14:textId="77777777" w:rsidR="00A97834" w:rsidRPr="00BA7817" w:rsidRDefault="00A97834" w:rsidP="00A97834">
      <w:pPr>
        <w:spacing w:after="60"/>
        <w:jc w:val="center"/>
        <w:rPr>
          <w:rFonts w:cstheme="minorHAnsi"/>
          <w:bCs/>
          <w:i/>
          <w:iCs/>
        </w:rPr>
      </w:pPr>
      <w:r w:rsidRPr="00BA7817">
        <w:rPr>
          <w:rFonts w:cstheme="minorHAnsi"/>
          <w:b/>
        </w:rPr>
        <w:t xml:space="preserve">nr Projektu </w:t>
      </w:r>
      <w:bookmarkStart w:id="1" w:name="_Hlk189637695"/>
      <w:r w:rsidRPr="00E90C55">
        <w:rPr>
          <w:rFonts w:cstheme="minorHAnsi"/>
          <w:bCs/>
        </w:rPr>
        <w:t>FERS.01.03-IP.09-0028/24</w:t>
      </w:r>
      <w:bookmarkEnd w:id="1"/>
    </w:p>
    <w:p w14:paraId="35264C2A" w14:textId="77777777" w:rsidR="00A97834" w:rsidRPr="00BA7817" w:rsidRDefault="00A97834" w:rsidP="00A97834">
      <w:pPr>
        <w:spacing w:after="60"/>
        <w:jc w:val="center"/>
        <w:rPr>
          <w:rFonts w:cstheme="minorHAnsi"/>
          <w:bCs/>
          <w:i/>
          <w:iCs/>
        </w:rPr>
      </w:pPr>
    </w:p>
    <w:p w14:paraId="1944A620" w14:textId="77777777" w:rsidR="00A97834" w:rsidRPr="00BA7817" w:rsidRDefault="00A97834" w:rsidP="00A97834">
      <w:pPr>
        <w:spacing w:after="60"/>
        <w:jc w:val="center"/>
        <w:rPr>
          <w:rFonts w:cstheme="minorHAnsi"/>
          <w:bCs/>
          <w:i/>
          <w:iCs/>
        </w:rPr>
      </w:pPr>
    </w:p>
    <w:p w14:paraId="79A5DC4F" w14:textId="77777777" w:rsidR="00A97834" w:rsidRPr="00BA7817" w:rsidRDefault="00A97834" w:rsidP="00A97834">
      <w:pPr>
        <w:spacing w:after="60"/>
        <w:jc w:val="center"/>
        <w:rPr>
          <w:rFonts w:cstheme="minorHAnsi"/>
          <w:bCs/>
          <w:i/>
          <w:iCs/>
        </w:rPr>
      </w:pPr>
    </w:p>
    <w:p w14:paraId="6B01B5DD" w14:textId="77777777" w:rsidR="00A97834" w:rsidRPr="00BA7817" w:rsidRDefault="00A97834" w:rsidP="00A97834">
      <w:pPr>
        <w:spacing w:after="60"/>
        <w:jc w:val="center"/>
        <w:rPr>
          <w:rFonts w:cstheme="minorHAnsi"/>
          <w:bCs/>
          <w:i/>
          <w:iCs/>
        </w:rPr>
      </w:pPr>
    </w:p>
    <w:p w14:paraId="3BAAC02B" w14:textId="77777777" w:rsidR="00A97834" w:rsidRPr="00BA7817" w:rsidRDefault="00A97834" w:rsidP="00A97834">
      <w:pPr>
        <w:spacing w:after="60"/>
        <w:jc w:val="center"/>
        <w:rPr>
          <w:rFonts w:cstheme="minorHAnsi"/>
          <w:b/>
        </w:rPr>
      </w:pPr>
    </w:p>
    <w:p w14:paraId="209B0638" w14:textId="77777777" w:rsidR="00A97834" w:rsidRPr="00BA7817" w:rsidRDefault="00A97834" w:rsidP="00A97834">
      <w:pPr>
        <w:spacing w:after="60"/>
        <w:jc w:val="center"/>
        <w:rPr>
          <w:rFonts w:cstheme="minorHAnsi"/>
          <w:bCs/>
          <w:i/>
          <w:iCs/>
        </w:rPr>
      </w:pPr>
      <w:r w:rsidRPr="00BA7817">
        <w:rPr>
          <w:rFonts w:cstheme="minorHAnsi"/>
          <w:b/>
        </w:rPr>
        <w:t xml:space="preserve">Projekt realizowany przez Beneficjenta </w:t>
      </w:r>
      <w:r w:rsidRPr="00E90C55">
        <w:rPr>
          <w:rFonts w:cstheme="minorHAnsi"/>
          <w:bCs/>
        </w:rPr>
        <w:t>HRP GRANTS Spółką z ograniczoną odpowiedzialnością</w:t>
      </w:r>
    </w:p>
    <w:p w14:paraId="764A4897" w14:textId="77777777" w:rsidR="00A97834" w:rsidRPr="00BA7817" w:rsidRDefault="00A97834" w:rsidP="00A97834">
      <w:pPr>
        <w:spacing w:after="60"/>
        <w:jc w:val="center"/>
        <w:rPr>
          <w:rFonts w:cstheme="minorHAnsi"/>
          <w:b/>
        </w:rPr>
      </w:pPr>
      <w:r w:rsidRPr="00BA7817">
        <w:rPr>
          <w:rFonts w:cstheme="minorHAnsi"/>
          <w:b/>
        </w:rPr>
        <w:t xml:space="preserve">wybrany do dofinansowania w naborze nr FERS.01.03-IP.09-003/24       </w:t>
      </w:r>
      <w:r w:rsidRPr="00BA7817">
        <w:rPr>
          <w:rFonts w:cstheme="minorHAnsi"/>
          <w:b/>
        </w:rPr>
        <w:br/>
        <w:t>„Dostępność Dyrektywa EAA”</w:t>
      </w:r>
    </w:p>
    <w:p w14:paraId="1ACFB62E" w14:textId="77777777" w:rsidR="00A97834" w:rsidRPr="00BA7817" w:rsidRDefault="00A97834" w:rsidP="00A97834">
      <w:pPr>
        <w:spacing w:after="60"/>
        <w:jc w:val="center"/>
        <w:rPr>
          <w:rFonts w:cstheme="minorHAnsi"/>
          <w:b/>
        </w:rPr>
      </w:pPr>
      <w:r w:rsidRPr="00BA7817">
        <w:rPr>
          <w:rFonts w:cstheme="minorHAnsi"/>
          <w:b/>
        </w:rPr>
        <w:t xml:space="preserve">w ramach programu </w:t>
      </w:r>
    </w:p>
    <w:p w14:paraId="2D8CB6CA" w14:textId="77777777" w:rsidR="00A97834" w:rsidRPr="00BA7817" w:rsidRDefault="00A97834" w:rsidP="00A97834">
      <w:pPr>
        <w:spacing w:after="60"/>
        <w:jc w:val="center"/>
        <w:rPr>
          <w:rFonts w:cstheme="minorHAnsi"/>
          <w:b/>
        </w:rPr>
      </w:pPr>
      <w:r w:rsidRPr="00BA7817">
        <w:rPr>
          <w:rFonts w:cstheme="minorHAnsi"/>
          <w:b/>
        </w:rPr>
        <w:t>Fundusze Europejskie dla Rozwoju Społecznego 2021-2027</w:t>
      </w:r>
    </w:p>
    <w:p w14:paraId="0A4D2014" w14:textId="77777777" w:rsidR="00A97834" w:rsidRPr="00BA7817" w:rsidRDefault="00A97834" w:rsidP="00A97834">
      <w:pPr>
        <w:spacing w:after="60"/>
        <w:jc w:val="center"/>
        <w:rPr>
          <w:rFonts w:cstheme="minorHAnsi"/>
          <w:b/>
        </w:rPr>
      </w:pPr>
      <w:r w:rsidRPr="00BA7817">
        <w:rPr>
          <w:rFonts w:cstheme="minorHAnsi"/>
          <w:b/>
        </w:rPr>
        <w:t>Oś priorytetowa I Umiejętności</w:t>
      </w:r>
    </w:p>
    <w:p w14:paraId="4BD457B0" w14:textId="77777777" w:rsidR="00A97834" w:rsidRPr="00BA7817" w:rsidRDefault="00A97834" w:rsidP="00A97834">
      <w:pPr>
        <w:spacing w:after="60"/>
        <w:jc w:val="center"/>
        <w:rPr>
          <w:rFonts w:cstheme="minorHAnsi"/>
          <w:b/>
        </w:rPr>
      </w:pPr>
      <w:r w:rsidRPr="00BA7817">
        <w:rPr>
          <w:rFonts w:cstheme="minorHAnsi"/>
          <w:b/>
        </w:rPr>
        <w:t>Działanie 01.03 Kadry nowoczesnej gospodarki</w:t>
      </w:r>
    </w:p>
    <w:p w14:paraId="2C34CC29" w14:textId="77777777" w:rsidR="00A97834" w:rsidRPr="00BA7817" w:rsidRDefault="00A97834" w:rsidP="00A97834">
      <w:pPr>
        <w:tabs>
          <w:tab w:val="left" w:pos="3690"/>
        </w:tabs>
        <w:spacing w:after="60"/>
        <w:jc w:val="center"/>
        <w:rPr>
          <w:rFonts w:cstheme="minorHAnsi"/>
          <w:b/>
        </w:rPr>
      </w:pPr>
    </w:p>
    <w:p w14:paraId="008916D7" w14:textId="77777777" w:rsidR="00A97834" w:rsidRPr="00BA7817" w:rsidRDefault="00A97834" w:rsidP="00A97834">
      <w:pPr>
        <w:spacing w:after="60"/>
        <w:jc w:val="center"/>
        <w:rPr>
          <w:rFonts w:cstheme="minorHAnsi"/>
        </w:rPr>
      </w:pPr>
    </w:p>
    <w:p w14:paraId="263DF6B2" w14:textId="77777777" w:rsidR="00A97834" w:rsidRPr="00BA7817" w:rsidRDefault="00A97834" w:rsidP="00A97834">
      <w:pPr>
        <w:widowControl w:val="0"/>
        <w:autoSpaceDE w:val="0"/>
        <w:autoSpaceDN w:val="0"/>
        <w:adjustRightInd w:val="0"/>
        <w:spacing w:after="60"/>
        <w:jc w:val="center"/>
        <w:rPr>
          <w:rFonts w:cstheme="minorHAnsi"/>
          <w:b/>
          <w:bCs/>
          <w:i/>
        </w:rPr>
      </w:pPr>
    </w:p>
    <w:p w14:paraId="322DD42C" w14:textId="77777777" w:rsidR="00A97834" w:rsidRPr="00BA7817" w:rsidRDefault="00A97834" w:rsidP="00A97834">
      <w:pPr>
        <w:widowControl w:val="0"/>
        <w:autoSpaceDE w:val="0"/>
        <w:autoSpaceDN w:val="0"/>
        <w:adjustRightInd w:val="0"/>
        <w:spacing w:after="60"/>
        <w:rPr>
          <w:rFonts w:cstheme="minorHAnsi"/>
          <w:b/>
          <w:bCs/>
        </w:rPr>
      </w:pPr>
    </w:p>
    <w:p w14:paraId="2331623B" w14:textId="77777777" w:rsidR="00A97834" w:rsidRPr="00BA7817" w:rsidRDefault="00A97834" w:rsidP="00A97834">
      <w:pPr>
        <w:widowControl w:val="0"/>
        <w:autoSpaceDE w:val="0"/>
        <w:autoSpaceDN w:val="0"/>
        <w:adjustRightInd w:val="0"/>
        <w:spacing w:after="60"/>
        <w:rPr>
          <w:rFonts w:cstheme="minorHAnsi"/>
          <w:b/>
          <w:bCs/>
        </w:rPr>
      </w:pPr>
    </w:p>
    <w:p w14:paraId="38924325" w14:textId="77777777" w:rsidR="00A97834" w:rsidRPr="00BA7817" w:rsidRDefault="00A97834" w:rsidP="00A97834">
      <w:pPr>
        <w:widowControl w:val="0"/>
        <w:autoSpaceDE w:val="0"/>
        <w:autoSpaceDN w:val="0"/>
        <w:adjustRightInd w:val="0"/>
        <w:spacing w:after="60"/>
        <w:rPr>
          <w:rFonts w:cstheme="minorHAnsi"/>
          <w:b/>
          <w:bCs/>
        </w:rPr>
      </w:pPr>
    </w:p>
    <w:p w14:paraId="5E26AC22" w14:textId="77777777" w:rsidR="00A97834" w:rsidRPr="00BA7817" w:rsidRDefault="00A97834" w:rsidP="00A97834">
      <w:pPr>
        <w:widowControl w:val="0"/>
        <w:autoSpaceDE w:val="0"/>
        <w:autoSpaceDN w:val="0"/>
        <w:adjustRightInd w:val="0"/>
        <w:spacing w:after="60"/>
        <w:rPr>
          <w:rFonts w:cstheme="minorHAnsi"/>
          <w:b/>
          <w:bCs/>
        </w:rPr>
      </w:pPr>
    </w:p>
    <w:p w14:paraId="0CA673AA" w14:textId="77777777" w:rsidR="00A97834" w:rsidRPr="00BA7817" w:rsidRDefault="00A97834" w:rsidP="00A97834">
      <w:pPr>
        <w:widowControl w:val="0"/>
        <w:autoSpaceDE w:val="0"/>
        <w:autoSpaceDN w:val="0"/>
        <w:adjustRightInd w:val="0"/>
        <w:spacing w:after="60"/>
        <w:rPr>
          <w:rFonts w:cstheme="minorHAnsi"/>
          <w:b/>
          <w:bCs/>
        </w:rPr>
      </w:pPr>
    </w:p>
    <w:p w14:paraId="68AFF608" w14:textId="77777777" w:rsidR="00A97834" w:rsidRPr="00BA7817" w:rsidRDefault="00A97834" w:rsidP="00A97834">
      <w:pPr>
        <w:widowControl w:val="0"/>
        <w:autoSpaceDE w:val="0"/>
        <w:autoSpaceDN w:val="0"/>
        <w:adjustRightInd w:val="0"/>
        <w:spacing w:after="60"/>
        <w:rPr>
          <w:rFonts w:cstheme="minorHAnsi"/>
          <w:b/>
          <w:bCs/>
        </w:rPr>
      </w:pPr>
    </w:p>
    <w:p w14:paraId="417E705D" w14:textId="77777777" w:rsidR="00A97834" w:rsidRPr="00BA7817" w:rsidRDefault="00A97834" w:rsidP="00A97834">
      <w:pPr>
        <w:widowControl w:val="0"/>
        <w:autoSpaceDE w:val="0"/>
        <w:autoSpaceDN w:val="0"/>
        <w:adjustRightInd w:val="0"/>
        <w:spacing w:after="60"/>
        <w:rPr>
          <w:rFonts w:cstheme="minorHAnsi"/>
          <w:b/>
          <w:bCs/>
        </w:rPr>
      </w:pPr>
    </w:p>
    <w:p w14:paraId="2AA9895C" w14:textId="77777777" w:rsidR="00A97834" w:rsidRPr="00BA7817" w:rsidRDefault="00A97834" w:rsidP="00A97834">
      <w:pPr>
        <w:widowControl w:val="0"/>
        <w:autoSpaceDE w:val="0"/>
        <w:autoSpaceDN w:val="0"/>
        <w:adjustRightInd w:val="0"/>
        <w:spacing w:after="60"/>
        <w:rPr>
          <w:rFonts w:cstheme="minorHAnsi"/>
          <w:b/>
          <w:bCs/>
        </w:rPr>
      </w:pPr>
    </w:p>
    <w:p w14:paraId="450765A3" w14:textId="77777777" w:rsidR="00A97834" w:rsidRPr="00BA7817" w:rsidRDefault="00A97834" w:rsidP="00A97834">
      <w:pPr>
        <w:widowControl w:val="0"/>
        <w:autoSpaceDE w:val="0"/>
        <w:autoSpaceDN w:val="0"/>
        <w:adjustRightInd w:val="0"/>
        <w:spacing w:after="60"/>
        <w:rPr>
          <w:rFonts w:cstheme="minorHAnsi"/>
          <w:b/>
          <w:bCs/>
        </w:rPr>
      </w:pPr>
    </w:p>
    <w:p w14:paraId="47D3088A" w14:textId="77777777" w:rsidR="00A97834" w:rsidRPr="00BA7817" w:rsidRDefault="00A97834" w:rsidP="00A97834">
      <w:pPr>
        <w:widowControl w:val="0"/>
        <w:autoSpaceDE w:val="0"/>
        <w:autoSpaceDN w:val="0"/>
        <w:adjustRightInd w:val="0"/>
        <w:spacing w:after="60"/>
        <w:rPr>
          <w:rFonts w:cstheme="minorHAnsi"/>
          <w:b/>
          <w:bCs/>
        </w:rPr>
      </w:pPr>
    </w:p>
    <w:p w14:paraId="05FB664F" w14:textId="77777777" w:rsidR="00A97834" w:rsidRPr="00BA7817" w:rsidRDefault="00A97834" w:rsidP="00A97834">
      <w:pPr>
        <w:widowControl w:val="0"/>
        <w:autoSpaceDE w:val="0"/>
        <w:autoSpaceDN w:val="0"/>
        <w:adjustRightInd w:val="0"/>
        <w:spacing w:after="60"/>
        <w:rPr>
          <w:rFonts w:cstheme="minorHAnsi"/>
          <w:b/>
          <w:bCs/>
        </w:rPr>
      </w:pPr>
    </w:p>
    <w:p w14:paraId="1890A5D1" w14:textId="171FA7A7" w:rsidR="00A97834" w:rsidRPr="00D04D3A" w:rsidRDefault="00A97834" w:rsidP="00A97834">
      <w:pPr>
        <w:widowControl w:val="0"/>
        <w:autoSpaceDE w:val="0"/>
        <w:autoSpaceDN w:val="0"/>
        <w:adjustRightInd w:val="0"/>
        <w:spacing w:after="60"/>
        <w:jc w:val="center"/>
        <w:rPr>
          <w:rFonts w:cstheme="minorHAnsi"/>
          <w:i/>
          <w:iCs/>
        </w:rPr>
      </w:pPr>
      <w:r w:rsidRPr="00D04D3A">
        <w:rPr>
          <w:rFonts w:cstheme="minorHAnsi"/>
          <w:i/>
          <w:iCs/>
        </w:rPr>
        <w:t>Wersja</w:t>
      </w:r>
      <w:r w:rsidR="00F05991">
        <w:rPr>
          <w:rFonts w:cstheme="minorHAnsi"/>
          <w:i/>
          <w:iCs/>
        </w:rPr>
        <w:t xml:space="preserve"> 4</w:t>
      </w:r>
      <w:r w:rsidR="007519F0" w:rsidRPr="00D04D3A">
        <w:rPr>
          <w:rFonts w:cstheme="minorHAnsi"/>
          <w:i/>
          <w:iCs/>
        </w:rPr>
        <w:t xml:space="preserve"> </w:t>
      </w:r>
      <w:r w:rsidRPr="00D04D3A">
        <w:rPr>
          <w:rFonts w:cstheme="minorHAnsi"/>
          <w:i/>
          <w:iCs/>
        </w:rPr>
        <w:t xml:space="preserve">z dnia </w:t>
      </w:r>
      <w:del w:id="2" w:author="Joanna Ners - Sakowska" w:date="2025-10-03T10:59:00Z" w16du:dateUtc="2025-10-03T08:59:00Z">
        <w:r w:rsidR="004A460D" w:rsidDel="004062E2">
          <w:rPr>
            <w:rFonts w:cstheme="minorHAnsi"/>
            <w:i/>
            <w:iCs/>
          </w:rPr>
          <w:delText>1</w:delText>
        </w:r>
        <w:r w:rsidR="00F05991" w:rsidDel="004062E2">
          <w:rPr>
            <w:rFonts w:cstheme="minorHAnsi"/>
            <w:i/>
            <w:iCs/>
          </w:rPr>
          <w:delText>5.04</w:delText>
        </w:r>
      </w:del>
      <w:ins w:id="3" w:author="Joanna Ners - Sakowska" w:date="2025-10-03T10:59:00Z" w16du:dateUtc="2025-10-03T08:59:00Z">
        <w:r w:rsidR="004062E2">
          <w:rPr>
            <w:rFonts w:cstheme="minorHAnsi"/>
            <w:i/>
            <w:iCs/>
          </w:rPr>
          <w:t>03.10</w:t>
        </w:r>
      </w:ins>
      <w:r w:rsidR="007519F0" w:rsidRPr="00D04D3A">
        <w:rPr>
          <w:rFonts w:cstheme="minorHAnsi"/>
          <w:i/>
          <w:iCs/>
        </w:rPr>
        <w:t>.2025</w:t>
      </w:r>
    </w:p>
    <w:p w14:paraId="0035F07D" w14:textId="53EAF16C" w:rsidR="00A97834" w:rsidRPr="00BA7817" w:rsidRDefault="009C7A50" w:rsidP="00A97834">
      <w:pPr>
        <w:widowControl w:val="0"/>
        <w:autoSpaceDE w:val="0"/>
        <w:autoSpaceDN w:val="0"/>
        <w:adjustRightInd w:val="0"/>
        <w:spacing w:after="60"/>
        <w:rPr>
          <w:rFonts w:cstheme="minorHAnsi"/>
          <w:b/>
          <w:bCs/>
        </w:rPr>
      </w:pPr>
      <w:r>
        <w:rPr>
          <w:rFonts w:ascii="Arial" w:hAnsi="Arial" w:cs="Arial"/>
          <w:b/>
          <w:noProof/>
          <w:spacing w:val="6"/>
        </w:rPr>
        <w:lastRenderedPageBreak/>
        <w:drawing>
          <wp:anchor distT="0" distB="0" distL="114300" distR="114300" simplePos="0" relativeHeight="251687936" behindDoc="1" locked="0" layoutInCell="1" allowOverlap="1" wp14:anchorId="773CA069" wp14:editId="010D38D1">
            <wp:simplePos x="0" y="0"/>
            <wp:positionH relativeFrom="margin">
              <wp:align>right</wp:align>
            </wp:positionH>
            <wp:positionV relativeFrom="paragraph">
              <wp:posOffset>-461766</wp:posOffset>
            </wp:positionV>
            <wp:extent cx="5762625" cy="523875"/>
            <wp:effectExtent l="0" t="0" r="9525" b="9525"/>
            <wp:wrapNone/>
            <wp:docPr id="27993651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57894F" w14:textId="7777777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1 Postanowienia ogólne</w:t>
      </w:r>
    </w:p>
    <w:p w14:paraId="293B6163" w14:textId="3594A3D2" w:rsidR="00A97834" w:rsidRPr="00BA7817" w:rsidRDefault="00A97834" w:rsidP="00A97834">
      <w:pPr>
        <w:pStyle w:val="Akapitzlist"/>
        <w:numPr>
          <w:ilvl w:val="0"/>
          <w:numId w:val="1"/>
        </w:numPr>
        <w:spacing w:after="60" w:line="276" w:lineRule="auto"/>
        <w:ind w:left="360"/>
        <w:contextualSpacing w:val="0"/>
        <w:rPr>
          <w:rFonts w:cstheme="minorHAnsi"/>
          <w:color w:val="0D0D0D"/>
        </w:rPr>
      </w:pPr>
      <w:r w:rsidRPr="00E90C55">
        <w:rPr>
          <w:rFonts w:cstheme="minorHAnsi"/>
        </w:rPr>
        <w:t xml:space="preserve">Niniejszy regulamin rekrutacji i uczestnictwa w </w:t>
      </w:r>
      <w:r w:rsidR="00780743" w:rsidRPr="00E90C55">
        <w:rPr>
          <w:rFonts w:cstheme="minorHAnsi"/>
        </w:rPr>
        <w:t xml:space="preserve">projekcie </w:t>
      </w:r>
      <w:r w:rsidR="00780743" w:rsidRPr="00E90C55">
        <w:t>„</w:t>
      </w:r>
      <w:r w:rsidRPr="00E90C55">
        <w:rPr>
          <w:rFonts w:cstheme="minorHAnsi"/>
        </w:rPr>
        <w:t>Przepis na Rozwój - Dostępność Dyrektywa EAA</w:t>
      </w:r>
      <w:r>
        <w:rPr>
          <w:rFonts w:cstheme="minorHAnsi"/>
        </w:rPr>
        <w:t>” nr</w:t>
      </w:r>
      <w:r w:rsidRPr="00E90C55">
        <w:rPr>
          <w:rFonts w:cstheme="minorHAnsi"/>
        </w:rPr>
        <w:t xml:space="preserve"> </w:t>
      </w:r>
      <w:r w:rsidRPr="00E90C55">
        <w:rPr>
          <w:rFonts w:cstheme="minorHAnsi"/>
          <w:bCs/>
        </w:rPr>
        <w:t>FERS.01.03-IP.09-0028/24</w:t>
      </w:r>
      <w:r w:rsidRPr="00E90C55">
        <w:rPr>
          <w:rFonts w:cstheme="minorHAnsi"/>
        </w:rPr>
        <w:t>,</w:t>
      </w:r>
      <w:r w:rsidRPr="00BA7817">
        <w:rPr>
          <w:rFonts w:cstheme="minorHAnsi"/>
          <w:i/>
          <w:iCs/>
        </w:rPr>
        <w:t xml:space="preserve"> </w:t>
      </w:r>
      <w:r w:rsidRPr="00BA7817">
        <w:rPr>
          <w:rFonts w:cstheme="minorHAnsi"/>
        </w:rPr>
        <w:t>zwany dalej „Regulaminem” określa zasady rekrutacji i uczestnictwa Przedsiębiorców/</w:t>
      </w:r>
      <w:r w:rsidR="00744922">
        <w:rPr>
          <w:rFonts w:cstheme="minorHAnsi"/>
        </w:rPr>
        <w:t xml:space="preserve"> </w:t>
      </w:r>
      <w:r w:rsidRPr="00BA7817">
        <w:rPr>
          <w:rFonts w:cstheme="minorHAnsi"/>
        </w:rPr>
        <w:t>Beneficjentów pomocy w Projekcie realizowanym przez Beneficjenta.</w:t>
      </w:r>
    </w:p>
    <w:p w14:paraId="6613D1FA" w14:textId="77777777" w:rsidR="00A97834" w:rsidRPr="00BA7817" w:rsidRDefault="00A97834" w:rsidP="00A97834">
      <w:pPr>
        <w:pStyle w:val="Akapitzlist"/>
        <w:numPr>
          <w:ilvl w:val="0"/>
          <w:numId w:val="1"/>
        </w:numPr>
        <w:spacing w:after="60" w:line="276" w:lineRule="auto"/>
        <w:ind w:left="360"/>
        <w:contextualSpacing w:val="0"/>
        <w:rPr>
          <w:rFonts w:cstheme="minorHAnsi"/>
          <w:color w:val="0D0D0D"/>
        </w:rPr>
      </w:pPr>
      <w:r w:rsidRPr="00BA7817">
        <w:rPr>
          <w:rFonts w:cstheme="minorHAnsi"/>
        </w:rPr>
        <w:t xml:space="preserve">Użyte w Regulaminie określenia oznaczają: </w:t>
      </w:r>
    </w:p>
    <w:p w14:paraId="216B5ACF" w14:textId="6F577A48"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bCs/>
        </w:rPr>
        <w:t xml:space="preserve">Beneficjent </w:t>
      </w:r>
      <w:r w:rsidRPr="00BA7817">
        <w:rPr>
          <w:rFonts w:cstheme="minorHAnsi"/>
        </w:rPr>
        <w:t>– podmiot, o którym mowa w art. 2 pkt 1 ustawy wdrożeniowej,</w:t>
      </w:r>
      <w:r w:rsidRPr="00BA7817">
        <w:rPr>
          <w:rStyle w:val="Odwoanieprzypisudolnego"/>
          <w:rFonts w:cstheme="minorHAnsi"/>
        </w:rPr>
        <w:footnoteReference w:id="1"/>
      </w:r>
      <w:r w:rsidRPr="00BA7817">
        <w:rPr>
          <w:rFonts w:cstheme="minorHAnsi"/>
        </w:rPr>
        <w:t xml:space="preserve">  </w:t>
      </w:r>
      <w:r w:rsidR="00744922">
        <w:rPr>
          <w:rFonts w:cstheme="minorHAnsi"/>
        </w:rPr>
        <w:br/>
      </w:r>
      <w:r w:rsidRPr="00BA7817">
        <w:rPr>
          <w:rFonts w:cstheme="minorHAnsi"/>
        </w:rPr>
        <w:t xml:space="preserve">z którym Polska Agencja Rozwoju Przedsiębiorczości   zawarła umowę o dofinansowanie  nr </w:t>
      </w:r>
      <w:r w:rsidRPr="00780743">
        <w:rPr>
          <w:rFonts w:cstheme="minorHAnsi"/>
          <w:iCs/>
        </w:rPr>
        <w:t>FERS.01.03-IP.09-0028/</w:t>
      </w:r>
      <w:r w:rsidR="00780743" w:rsidRPr="00780743">
        <w:rPr>
          <w:rFonts w:cstheme="minorHAnsi"/>
          <w:iCs/>
        </w:rPr>
        <w:t>24</w:t>
      </w:r>
      <w:r w:rsidR="00780743" w:rsidRPr="00BA7817">
        <w:rPr>
          <w:rFonts w:cstheme="minorHAnsi"/>
          <w:i/>
        </w:rPr>
        <w:t xml:space="preserve"> </w:t>
      </w:r>
      <w:r w:rsidR="00780743" w:rsidRPr="00BA7817">
        <w:rPr>
          <w:rFonts w:cstheme="minorHAnsi"/>
        </w:rPr>
        <w:t>w</w:t>
      </w:r>
      <w:r w:rsidRPr="00BA7817">
        <w:rPr>
          <w:rFonts w:cstheme="minorHAnsi"/>
        </w:rPr>
        <w:t xml:space="preserve"> ramach naboru „Dostępność Dyrektywa EAA”;</w:t>
      </w:r>
    </w:p>
    <w:p w14:paraId="2E877BC3" w14:textId="77777777" w:rsidR="00A97834" w:rsidRPr="00BA7817" w:rsidRDefault="00A97834" w:rsidP="00A97834">
      <w:pPr>
        <w:widowControl w:val="0"/>
        <w:autoSpaceDE w:val="0"/>
        <w:autoSpaceDN w:val="0"/>
        <w:adjustRightInd w:val="0"/>
        <w:spacing w:after="60"/>
        <w:ind w:left="426"/>
        <w:rPr>
          <w:rFonts w:cstheme="minorHAnsi"/>
          <w:b/>
        </w:rPr>
      </w:pPr>
      <w:r w:rsidRPr="00BA7817">
        <w:rPr>
          <w:rFonts w:cstheme="minorHAnsi"/>
          <w:b/>
        </w:rPr>
        <w:t xml:space="preserve">Beneficjent </w:t>
      </w:r>
      <w:r w:rsidRPr="004973FF">
        <w:rPr>
          <w:rFonts w:cstheme="minorHAnsi"/>
          <w:b/>
        </w:rPr>
        <w:t>p</w:t>
      </w:r>
      <w:r w:rsidRPr="00BA7817">
        <w:rPr>
          <w:rFonts w:cstheme="minorHAnsi"/>
          <w:b/>
        </w:rPr>
        <w:t xml:space="preserve">omocy </w:t>
      </w:r>
      <w:r w:rsidRPr="00BA7817">
        <w:rPr>
          <w:rFonts w:cstheme="minorHAnsi"/>
        </w:rPr>
        <w:t>– Przedsiębiorca, który otrzymuje pomoc de minimis w ramach Projektu;</w:t>
      </w:r>
    </w:p>
    <w:p w14:paraId="1EA3A309"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Biuro projektu </w:t>
      </w:r>
      <w:r w:rsidRPr="00BA7817">
        <w:rPr>
          <w:rFonts w:cstheme="minorHAnsi"/>
        </w:rPr>
        <w:t>–</w:t>
      </w:r>
      <w:r>
        <w:rPr>
          <w:rFonts w:cstheme="minorHAnsi"/>
        </w:rPr>
        <w:t xml:space="preserve"> </w:t>
      </w:r>
      <w:r w:rsidRPr="00E90C55">
        <w:rPr>
          <w:rFonts w:cstheme="minorHAnsi"/>
        </w:rPr>
        <w:t>HRP Grants Sp. z o.o.</w:t>
      </w:r>
      <w:r>
        <w:rPr>
          <w:rFonts w:cstheme="minorHAnsi"/>
        </w:rPr>
        <w:t xml:space="preserve"> </w:t>
      </w:r>
      <w:r w:rsidRPr="00E90C55">
        <w:rPr>
          <w:rFonts w:cstheme="minorHAnsi"/>
        </w:rPr>
        <w:t>ul. Jana Kilińskiego 185, 90-348 Łódź</w:t>
      </w:r>
    </w:p>
    <w:p w14:paraId="06B256C8" w14:textId="4F70E6D0"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Duży przedsiębiorca </w:t>
      </w:r>
      <w:r w:rsidRPr="00BA7817">
        <w:rPr>
          <w:rFonts w:cstheme="minorHAnsi"/>
        </w:rPr>
        <w:t xml:space="preserve">– przedsiębiorca inny niż mikroprzedsiębiorca, mały </w:t>
      </w:r>
      <w:r w:rsidR="001D3D75" w:rsidRPr="00BA7817">
        <w:rPr>
          <w:rFonts w:cstheme="minorHAnsi"/>
        </w:rPr>
        <w:t>przedsiębiorca i</w:t>
      </w:r>
      <w:r w:rsidRPr="00BA7817">
        <w:rPr>
          <w:rFonts w:cstheme="minorHAnsi"/>
        </w:rPr>
        <w:t> średni przedsiębiorca;</w:t>
      </w:r>
    </w:p>
    <w:p w14:paraId="02B7E737"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bCs/>
        </w:rPr>
        <w:t xml:space="preserve">Dostępność </w:t>
      </w:r>
      <w:r w:rsidRPr="00BA7817">
        <w:rPr>
          <w:rFonts w:cstheme="minorHAnsi"/>
        </w:rPr>
        <w:t xml:space="preserve">– dostępność, o której mowa w Ustawie tj. właściwość produktu albo usługi umożliwiająca korzystanie z nich zgodnie z ich przeznaczeniem przez osoby ze szczególnymi potrzebami na zasadzie równości z innymi użytkownikami, która jest osiągana przez zastosowanie projektowania uniwersalnego lub likwidację barier, a w przypadku braku możliwości osiągnięcia dostępności za pomocą tych środków – przez zastosowanie racjonalnych usprawnień, o których mowa w art. 2 Konwencji o prawach osób niepełnosprawnych, sporządzonej w Nowym Jorku dnia 13 grudnia 2006 r. (Dz. U. z 2012 r. poz. 1169 oraz z 2018 r. poz. 1217), lub narzędzi wspomagających; </w:t>
      </w:r>
    </w:p>
    <w:p w14:paraId="642DD111" w14:textId="77777777" w:rsidR="00A97834" w:rsidRPr="00BA7817" w:rsidRDefault="00A97834" w:rsidP="00A97834">
      <w:pPr>
        <w:pStyle w:val="Akapitzlist"/>
        <w:spacing w:after="60"/>
        <w:ind w:left="426"/>
        <w:contextualSpacing w:val="0"/>
        <w:rPr>
          <w:rFonts w:cstheme="minorHAnsi"/>
        </w:rPr>
      </w:pPr>
      <w:r w:rsidRPr="00BA7817">
        <w:rPr>
          <w:rFonts w:cstheme="minorHAnsi"/>
          <w:b/>
        </w:rPr>
        <w:t>Dyrektywa EAA</w:t>
      </w:r>
      <w:r w:rsidRPr="00BA7817">
        <w:rPr>
          <w:rFonts w:cstheme="minorHAnsi"/>
        </w:rPr>
        <w:t xml:space="preserve"> – Dyrektywa Parlamentu Europejskiego i Rady (UE) 2019/882 z dnia 17 kwietnia 2019 r. w sprawie wymogów dostępności produktów i usług, powszechnie nazywana Europejskim Aktem o Dostępności (ang. European Accessibility Act, EAA); </w:t>
      </w:r>
    </w:p>
    <w:p w14:paraId="45A9A290" w14:textId="738E608B" w:rsidR="00AE31E8" w:rsidRDefault="00A97834" w:rsidP="00A97834">
      <w:pPr>
        <w:widowControl w:val="0"/>
        <w:autoSpaceDE w:val="0"/>
        <w:autoSpaceDN w:val="0"/>
        <w:adjustRightInd w:val="0"/>
        <w:spacing w:after="60"/>
        <w:ind w:left="426"/>
        <w:rPr>
          <w:rFonts w:cstheme="minorHAnsi"/>
        </w:rPr>
      </w:pPr>
      <w:r w:rsidRPr="00BA7817">
        <w:rPr>
          <w:rFonts w:cstheme="minorHAnsi"/>
          <w:b/>
        </w:rPr>
        <w:t>Mikroprzedsiębiorstwo</w:t>
      </w:r>
      <w:r w:rsidRPr="00BA7817">
        <w:rPr>
          <w:rFonts w:cstheme="minorHAnsi"/>
        </w:rPr>
        <w:t xml:space="preserve"> – mikroprzedsiębiorstw</w:t>
      </w:r>
      <w:r w:rsidRPr="00776D41">
        <w:rPr>
          <w:rFonts w:cstheme="minorHAnsi"/>
        </w:rPr>
        <w:t>o</w:t>
      </w:r>
      <w:r w:rsidRPr="00BA7817">
        <w:rPr>
          <w:rFonts w:cstheme="minorHAnsi"/>
        </w:rPr>
        <w:t xml:space="preserve"> w rozumieniu art. 2 załącznika I do rozporządzenia Komisji (UE) nr 651/2014 z dnia 17 czerwca 2014 r. uznającego niektóre rodzaje pomocy za zgodne z rynkiem wewnętrznym w zastosowaniu art. 107 i 108 Traktatu (Dz. Urz. UE L 187 z 26.6.2014, z późn. zm.), zwane dalej rozporządzeniem Komisji (UE) nr 651/2014 tj. przedsiębiorstwo, które zatrudnia mniej niż 10 pracowników i którego roczny obrót lub roczna suma bilansowa nie </w:t>
      </w:r>
    </w:p>
    <w:p w14:paraId="5DD8872D" w14:textId="301EE759" w:rsidR="00AE31E8" w:rsidRDefault="00AE31E8" w:rsidP="00A97834">
      <w:pPr>
        <w:widowControl w:val="0"/>
        <w:autoSpaceDE w:val="0"/>
        <w:autoSpaceDN w:val="0"/>
        <w:adjustRightInd w:val="0"/>
        <w:spacing w:after="60"/>
        <w:ind w:left="426"/>
        <w:rPr>
          <w:rFonts w:ascii="Arial" w:hAnsi="Arial" w:cs="Arial"/>
          <w:b/>
          <w:noProof/>
          <w:spacing w:val="6"/>
        </w:rPr>
      </w:pPr>
    </w:p>
    <w:p w14:paraId="4CBA59D6" w14:textId="4567C119"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lastRenderedPageBreak/>
        <w:t>przekracza 2 milionów euro;</w:t>
      </w:r>
    </w:p>
    <w:p w14:paraId="24153D5C"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Małe przedsiębiorstwo</w:t>
      </w:r>
      <w:r w:rsidRPr="00BA7817">
        <w:rPr>
          <w:rFonts w:cstheme="minorHAnsi"/>
        </w:rPr>
        <w:t xml:space="preserve"> – małe przedsiębiorstwo w rozumieniu art. 2 załącznika I do rozporządzenia Komisji (UE) nr 651/2014 tj. przedsiębiorstwo, które zatrudnia mniej niż 50 pracowników i którego roczny obrót lub roczna suma bilansowa nie przekracza 10 milionów euro;</w:t>
      </w:r>
    </w:p>
    <w:p w14:paraId="5DDFCB5C"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PARP</w:t>
      </w:r>
      <w:r w:rsidRPr="00BA7817">
        <w:rPr>
          <w:rFonts w:cstheme="minorHAnsi"/>
        </w:rPr>
        <w:t xml:space="preserve"> – Polska Agencja Rozwoju Przedsiębiorczości, działająca na podstawie ustawy </w:t>
      </w:r>
      <w:r w:rsidRPr="00BA7817">
        <w:rPr>
          <w:rFonts w:cstheme="minorHAnsi"/>
        </w:rPr>
        <w:br/>
        <w:t>z dnia 9 listopada 2000 r. o utworzeniu Polskiej Agencji Rozwoju Przedsiębiorczości (Dz. U. z 2024 r. poz. 419, z późn. zm.), z siedzibą w Warszawie (00-834) przy ul. Pańskiej 81/83, będąca Instytucją Pośredniczącą dla Działania 01.03 FERS;</w:t>
      </w:r>
    </w:p>
    <w:p w14:paraId="6D897990" w14:textId="77777777"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b/>
          <w:bCs/>
        </w:rPr>
        <w:t>Partner</w:t>
      </w:r>
      <w:r w:rsidRPr="00BA7817">
        <w:rPr>
          <w:rFonts w:cstheme="minorHAnsi"/>
        </w:rPr>
        <w:t xml:space="preserve"> – podmiot wymieniony w zatwierdzonym wniosku o dofinansowanie Projektu, realizujący wspólnie z Beneficjentem (i ewentualnie innymi Partnerami) Projekt na warunkach określonych w umowie o dofinansowanie i porozumieniu albo umowie o partnerstwie i wnoszący do Projektu zasoby ludzkie, organizacyjne, techniczne lub finansowe;</w:t>
      </w:r>
    </w:p>
    <w:p w14:paraId="4E096DCA" w14:textId="77777777" w:rsidR="00A97834" w:rsidRPr="00BA7817" w:rsidRDefault="00A97834" w:rsidP="00A97834">
      <w:pPr>
        <w:tabs>
          <w:tab w:val="left" w:pos="1134"/>
        </w:tabs>
        <w:spacing w:after="60"/>
        <w:ind w:left="426"/>
        <w:rPr>
          <w:rFonts w:cstheme="minorHAnsi"/>
        </w:rPr>
      </w:pPr>
      <w:r w:rsidRPr="00BA7817">
        <w:rPr>
          <w:rFonts w:cstheme="minorHAnsi"/>
          <w:b/>
        </w:rPr>
        <w:t xml:space="preserve">Pomoc de minimis </w:t>
      </w:r>
      <w:r w:rsidRPr="00BA7817">
        <w:rPr>
          <w:rFonts w:cstheme="minorHAnsi"/>
        </w:rPr>
        <w:t xml:space="preserve">– pomoc, o której mowa w </w:t>
      </w:r>
    </w:p>
    <w:p w14:paraId="5AC5CE8D" w14:textId="77777777" w:rsidR="00A97834" w:rsidRPr="00776D41" w:rsidRDefault="00A97834" w:rsidP="007519F0">
      <w:pPr>
        <w:pStyle w:val="Akapitzlist"/>
        <w:numPr>
          <w:ilvl w:val="0"/>
          <w:numId w:val="44"/>
        </w:numPr>
        <w:tabs>
          <w:tab w:val="left" w:pos="1134"/>
        </w:tabs>
        <w:spacing w:after="60" w:line="276" w:lineRule="auto"/>
        <w:rPr>
          <w:rFonts w:cstheme="minorHAnsi"/>
        </w:rPr>
      </w:pPr>
      <w:r w:rsidRPr="00776D41">
        <w:rPr>
          <w:rFonts w:cstheme="minorHAnsi"/>
        </w:rPr>
        <w:t xml:space="preserve">Rozporządzeniu Komisji (UE) 2023/2831 z dnia 13 grudnia 2023 r. w sprawie stosowania art. 107 i 108 Traktatu o funkcjonowaniu Unii Europejskiej do pomocy de minimis (Dz. Urz. UE L 2023/2831 z 15.12.2023; zwanym dalej </w:t>
      </w:r>
      <w:r w:rsidRPr="00776D41">
        <w:rPr>
          <w:rFonts w:cstheme="minorHAnsi"/>
          <w:i/>
        </w:rPr>
        <w:t>Rozporządzeniem Komisji (UE) 2023/2831</w:t>
      </w:r>
      <w:r w:rsidRPr="00776D41">
        <w:rPr>
          <w:rFonts w:cstheme="minorHAnsi"/>
        </w:rPr>
        <w:t>)</w:t>
      </w:r>
      <w:r w:rsidRPr="00BA7817">
        <w:rPr>
          <w:rFonts w:cstheme="minorHAnsi"/>
        </w:rPr>
        <w:t xml:space="preserve"> </w:t>
      </w:r>
      <w:r w:rsidRPr="00776D41">
        <w:rPr>
          <w:rFonts w:cstheme="minorHAnsi"/>
        </w:rPr>
        <w:t xml:space="preserve">oraz </w:t>
      </w:r>
    </w:p>
    <w:p w14:paraId="7191CDD6" w14:textId="77777777" w:rsidR="00A97834" w:rsidRPr="00776D41" w:rsidRDefault="00A97834" w:rsidP="007519F0">
      <w:pPr>
        <w:pStyle w:val="Akapitzlist"/>
        <w:numPr>
          <w:ilvl w:val="0"/>
          <w:numId w:val="44"/>
        </w:numPr>
        <w:tabs>
          <w:tab w:val="left" w:pos="1134"/>
        </w:tabs>
        <w:spacing w:after="60" w:line="276" w:lineRule="auto"/>
        <w:rPr>
          <w:rFonts w:cstheme="minorHAnsi"/>
          <w:i/>
          <w:color w:val="000000"/>
        </w:rPr>
      </w:pPr>
      <w:r w:rsidRPr="00776D41">
        <w:rPr>
          <w:rFonts w:cstheme="minorHAnsi"/>
          <w:color w:val="000000"/>
        </w:rPr>
        <w:t xml:space="preserve">Rozporządzeniu Ministra Funduszy i Polityki Regionalnej z dnia 25 maja 2023 r. w sprawie udzielania przez Polską Agencję Rozwoju Przedsiębiorczości pomocy finansowej w ramach programu "Fundusze Europejskie dla Rozwoju Społecznego 2021-2027" (Dz. U. poz. 1106 z późn. zm.) </w:t>
      </w:r>
    </w:p>
    <w:p w14:paraId="01928A0D"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Pracownik przedsiębiorstwa </w:t>
      </w:r>
      <w:r w:rsidRPr="00BA7817">
        <w:rPr>
          <w:rFonts w:cstheme="minorHAnsi"/>
        </w:rPr>
        <w:t>– osoba, o której mowa w art. 3 ust. 3 ustawy z dnia 9 listopada 2000 r. o utworzeniu Polskiej Agencji Rozwoju Przedsiębiorczości, wykonująca pracę na rzecz Przedsiębiorcy:</w:t>
      </w:r>
    </w:p>
    <w:p w14:paraId="6DC6B936"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a)</w:t>
      </w:r>
      <w:r w:rsidRPr="00BA7817">
        <w:rPr>
          <w:rFonts w:cstheme="minorHAnsi"/>
        </w:rPr>
        <w:tab/>
        <w:t>pracownik w rozumieniu art. 2 ustawy z dnia 26 czerwca 1974 r. – Kodeks pracy (Dz. U. z 2023 r. poz. 1465),</w:t>
      </w:r>
    </w:p>
    <w:p w14:paraId="7BBC3810"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b)</w:t>
      </w:r>
      <w:r w:rsidRPr="00BA7817">
        <w:rPr>
          <w:rFonts w:cstheme="minorHAnsi"/>
        </w:rPr>
        <w:tab/>
        <w:t xml:space="preserve">pracownik tymczasowy w rozumieniu art. 2 pkt 2 ustawy z dnia 9 lipca 2003 r. </w:t>
      </w:r>
      <w:r w:rsidRPr="00BA7817">
        <w:rPr>
          <w:rFonts w:cstheme="minorHAnsi"/>
        </w:rPr>
        <w:br/>
        <w:t>o zatrudnianiu pracowników tymczasowych (Dz. U. z 2023 r. poz. 1110),</w:t>
      </w:r>
    </w:p>
    <w:p w14:paraId="7EBFB552"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c)</w:t>
      </w:r>
      <w:r w:rsidRPr="00BA7817">
        <w:rPr>
          <w:rFonts w:cstheme="minorHAnsi"/>
        </w:rPr>
        <w:tab/>
        <w:t>osoba wykonująca pracę na podstawie umowy agencyjnej, umowy zlecenia lub innej umowy o świadczenie usług, do której zgodnie z ustawą z dnia 23 kwietnia 1964 r. – Kodeks cywilny (Dz. U. z 2023 r. poz. 1610, z późn. zm.) stosuje się przepisy dotyczące zlecenia albo umowy o dzieło, jeżeli umowę taką zawarła z pracodawcą, z którym pozostaje w stosunku pracy, lub jeżeli w ramach takiej umowy wykonuje pracę na rzecz pracodawcy, z którym pozostaje w stosunku pracy,</w:t>
      </w:r>
    </w:p>
    <w:p w14:paraId="1B9C0034"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d)</w:t>
      </w:r>
      <w:r w:rsidRPr="00BA7817">
        <w:rPr>
          <w:rFonts w:cstheme="minorHAnsi"/>
        </w:rPr>
        <w:tab/>
        <w:t>właściciel pełniący funkcje kierownicze,</w:t>
      </w:r>
    </w:p>
    <w:p w14:paraId="7F14AF37" w14:textId="6207F77D" w:rsidR="00AE31E8" w:rsidRDefault="00A97834" w:rsidP="00A97834">
      <w:pPr>
        <w:widowControl w:val="0"/>
        <w:autoSpaceDE w:val="0"/>
        <w:autoSpaceDN w:val="0"/>
        <w:adjustRightInd w:val="0"/>
        <w:spacing w:after="60"/>
        <w:ind w:left="567" w:hanging="141"/>
        <w:rPr>
          <w:rFonts w:cstheme="minorHAnsi"/>
        </w:rPr>
      </w:pPr>
      <w:r w:rsidRPr="00BA7817">
        <w:rPr>
          <w:rFonts w:cstheme="minorHAnsi"/>
        </w:rPr>
        <w:t>e)</w:t>
      </w:r>
      <w:r w:rsidRPr="00BA7817">
        <w:rPr>
          <w:rFonts w:cstheme="minorHAnsi"/>
        </w:rPr>
        <w:tab/>
        <w:t xml:space="preserve">wspólnik, w tym partner, prowadzący regularną działalność w przedsiębiorstwie </w:t>
      </w:r>
      <w:r w:rsidRPr="00BA7817">
        <w:rPr>
          <w:rFonts w:cstheme="minorHAnsi"/>
        </w:rPr>
        <w:br/>
      </w:r>
    </w:p>
    <w:p w14:paraId="4AC096A5" w14:textId="12310EE2" w:rsidR="00A97834" w:rsidRPr="00BA7817" w:rsidRDefault="00A97834" w:rsidP="00AE31E8">
      <w:pPr>
        <w:widowControl w:val="0"/>
        <w:autoSpaceDE w:val="0"/>
        <w:autoSpaceDN w:val="0"/>
        <w:adjustRightInd w:val="0"/>
        <w:spacing w:after="60"/>
        <w:ind w:left="567" w:hanging="141"/>
        <w:rPr>
          <w:rFonts w:cstheme="minorHAnsi"/>
        </w:rPr>
      </w:pPr>
      <w:r w:rsidRPr="00BA7817">
        <w:rPr>
          <w:rFonts w:cstheme="minorHAnsi"/>
        </w:rPr>
        <w:lastRenderedPageBreak/>
        <w:t>i czerpiący z niego korzyści finansowe;</w:t>
      </w:r>
    </w:p>
    <w:p w14:paraId="596003EB" w14:textId="70DD439A"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b/>
        </w:rPr>
        <w:t xml:space="preserve">Projekt </w:t>
      </w:r>
      <w:r w:rsidRPr="00BA7817">
        <w:rPr>
          <w:rFonts w:cstheme="minorHAnsi"/>
        </w:rPr>
        <w:t xml:space="preserve">– przedsięwzięcie pod nazwą </w:t>
      </w:r>
      <w:r w:rsidRPr="003D13B9">
        <w:rPr>
          <w:rFonts w:cstheme="minorHAnsi"/>
        </w:rPr>
        <w:t>„Przepis na Rozwój - Dostępność Dyrektywa EAA”</w:t>
      </w:r>
      <w:r>
        <w:rPr>
          <w:rFonts w:cstheme="minorHAnsi"/>
          <w:i/>
          <w:iCs/>
        </w:rPr>
        <w:t xml:space="preserve"> </w:t>
      </w:r>
      <w:r w:rsidRPr="00BA7817">
        <w:rPr>
          <w:rFonts w:cstheme="minorHAnsi"/>
        </w:rPr>
        <w:t>realizowane przez Beneficjenta w ramach działania 01.03 „Kadry nowoczesnej gospodarki” Programu Fundusze Europejskie dla Rozwoju Społecznego 2021-2027;</w:t>
      </w:r>
    </w:p>
    <w:p w14:paraId="53832F41" w14:textId="77777777"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b/>
          <w:bCs/>
        </w:rPr>
        <w:t>Projektowanie uniwersalne</w:t>
      </w:r>
      <w:r w:rsidRPr="00BA7817">
        <w:rPr>
          <w:rFonts w:cstheme="minorHAnsi"/>
        </w:rPr>
        <w:t xml:space="preserve"> – uniwersalne projektowanie, o którym mowa w art. 2 Konwencji o prawach osób niepełnosprawnych (Dz. U. z 2012 r. poz. 1169, z późn. zm.), które oznacza projektowanie produktów, środowiska, programów i usług w taki sposób, by były użyteczne dla wszystkich, w możliwie największym stopniu, bez potrzeby adaptacji lub specjalistycznego projektowania. Uniwersalne projektowanie nie wyklucza pomocy technicznych dla szczególnych grup osób z niepełnosprawnościami, jeżeli jest to potrzebne. </w:t>
      </w:r>
    </w:p>
    <w:p w14:paraId="6AB8A521" w14:textId="77777777"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rPr>
        <w:t>UWAGA: Uniwersalne projektowanie nie wyklucza racjonalnych usprawnień czy środków technicznych kierowanych do osób ze szczególnymi potrzebami („uniwersalnie” nie zawsze znaczy „dla każdego”), niemniej nabór „Dostępność Dyrektywa EAA” koncentruje się na przekazywaniu wiedzy, umiejętności i kompetencji z zakresu projektowania uniwersalnego.</w:t>
      </w:r>
    </w:p>
    <w:p w14:paraId="48A3DEFF"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Przedsiębiorca</w:t>
      </w:r>
      <w:r w:rsidRPr="00BA7817">
        <w:rPr>
          <w:rFonts w:cstheme="minorHAnsi"/>
        </w:rPr>
        <w:t xml:space="preserve"> – przedsiębiorca, o którym mowa w art. 3 ust. 1 oraz ust. 2 ustawy z dnia 9 listopada 2000 r. o utworzeniu Polskiej Agencji Rozwoju Przedsiębiorczości, spełniający warunki udziału w Projekcie;</w:t>
      </w:r>
    </w:p>
    <w:p w14:paraId="51AEA7B7"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RODO</w:t>
      </w:r>
      <w:r w:rsidRPr="00BA7817">
        <w:rPr>
          <w:rFonts w:cstheme="minorHAnsi"/>
        </w:rPr>
        <w:t xml:space="preserve"> – rozporządzenie Parlamentu Europejskiego i Rady (UE) 2016/679 z 27 kwietnia 2016 r. w sprawie ochrony osób fizycznych w związku z przetwarzaniem danych osobowych i w sprawie swobodnego przepływu takich danych oraz uchylenia dyrektywy 95/46/WE (ogólne rozporządzenie o ochronie danych);</w:t>
      </w:r>
    </w:p>
    <w:p w14:paraId="3464F178" w14:textId="77777777" w:rsidR="00A97834" w:rsidRPr="00BA7817" w:rsidRDefault="00A97834" w:rsidP="00A97834">
      <w:pPr>
        <w:pStyle w:val="Akapitzlist"/>
        <w:spacing w:after="60"/>
        <w:ind w:left="400"/>
        <w:rPr>
          <w:rFonts w:cstheme="minorHAnsi"/>
        </w:rPr>
      </w:pPr>
      <w:r w:rsidRPr="00BA7817">
        <w:rPr>
          <w:rFonts w:cstheme="minorHAnsi"/>
          <w:b/>
        </w:rPr>
        <w:t xml:space="preserve">Średnie przedsiębiorstwo </w:t>
      </w:r>
      <w:r w:rsidRPr="00BA7817">
        <w:rPr>
          <w:rFonts w:cstheme="minorHAnsi"/>
        </w:rPr>
        <w:t>– średnie przedsiębiorstwa w rozumieniu art. 2 załącznika I do rozporządzenia Komisji (UE) nr 651/2014 tj. przedsiębiorstwo, które zatrudnia mniej niż 250 pracowników i którego roczny obrót nie przekracza 50 milionów euro lub roczna suma bilansowa nie przekracza 43 milionów euro;</w:t>
      </w:r>
    </w:p>
    <w:p w14:paraId="1F906834" w14:textId="77777777" w:rsidR="00A97834" w:rsidRPr="00BA7817" w:rsidRDefault="00A97834" w:rsidP="00A97834">
      <w:pPr>
        <w:widowControl w:val="0"/>
        <w:autoSpaceDE w:val="0"/>
        <w:autoSpaceDN w:val="0"/>
        <w:adjustRightInd w:val="0"/>
        <w:spacing w:after="60"/>
        <w:ind w:left="426"/>
        <w:rPr>
          <w:rFonts w:cstheme="minorHAnsi"/>
          <w:b/>
        </w:rPr>
      </w:pPr>
      <w:r w:rsidRPr="00BA7817">
        <w:rPr>
          <w:rFonts w:cstheme="minorHAnsi"/>
          <w:b/>
        </w:rPr>
        <w:t xml:space="preserve">Uczestnik Projektu </w:t>
      </w:r>
      <w:r w:rsidRPr="00BA7817">
        <w:rPr>
          <w:rFonts w:cstheme="minorHAnsi"/>
        </w:rPr>
        <w:t>– uczestnik/uczestniczka w rozumieniu Wytycznych dotyczących monitorowania postępu rzeczowego realizacji programów na lata 2021-2027, spełniający warunki udziału w Projekcie.</w:t>
      </w:r>
    </w:p>
    <w:p w14:paraId="01FA640B"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Umowa wsparcia </w:t>
      </w:r>
      <w:r w:rsidRPr="00BA7817">
        <w:rPr>
          <w:rFonts w:cstheme="minorHAnsi"/>
        </w:rPr>
        <w:t>– umowa dotycząca przeprowadzenia działań szkoleniowych i doradczych na rzecz przedsiębiorcy i jego pracowników, na podstawie której Beneficjent udziela przedsiębiorcy wsparcia stanowiącego pomoc de minimis w Projekcie;</w:t>
      </w:r>
    </w:p>
    <w:p w14:paraId="6DCF791D" w14:textId="77777777" w:rsidR="00AE31E8" w:rsidRDefault="00A97834" w:rsidP="00A97834">
      <w:pPr>
        <w:widowControl w:val="0"/>
        <w:autoSpaceDE w:val="0"/>
        <w:autoSpaceDN w:val="0"/>
        <w:adjustRightInd w:val="0"/>
        <w:spacing w:after="60"/>
        <w:ind w:left="425"/>
        <w:rPr>
          <w:rFonts w:cstheme="minorHAnsi"/>
          <w:bCs/>
        </w:rPr>
      </w:pPr>
      <w:r w:rsidRPr="00BA7817">
        <w:rPr>
          <w:rFonts w:cstheme="minorHAnsi"/>
          <w:b/>
          <w:bCs/>
        </w:rPr>
        <w:t>Usługa realizowana zdalnie w czasie rzeczywistym</w:t>
      </w:r>
      <w:r w:rsidRPr="00BA7817">
        <w:rPr>
          <w:rFonts w:cstheme="minorHAnsi"/>
          <w:bCs/>
        </w:rPr>
        <w:t xml:space="preserve"> </w:t>
      </w:r>
      <w:r w:rsidRPr="00BA7817">
        <w:rPr>
          <w:rFonts w:cstheme="minorHAnsi"/>
        </w:rPr>
        <w:t xml:space="preserve">– </w:t>
      </w:r>
      <w:r w:rsidRPr="00BA7817">
        <w:rPr>
          <w:rFonts w:cstheme="minorHAnsi"/>
          <w:bCs/>
        </w:rPr>
        <w:t xml:space="preserve">proces uczenia się, realizowany na odległość za pomocą połączenia internetowego, z wykorzystaniem urządzeń takich jak komputer, tablet, inne urządzenia mobilne, który odbywa się z równoczesnym udziałem zarówno uczestników, jak i eksperta czy trenera (osoby </w:t>
      </w:r>
    </w:p>
    <w:p w14:paraId="2B0C8816" w14:textId="0135C6C0" w:rsidR="00AE31E8" w:rsidRDefault="00AE31E8" w:rsidP="00A97834">
      <w:pPr>
        <w:widowControl w:val="0"/>
        <w:autoSpaceDE w:val="0"/>
        <w:autoSpaceDN w:val="0"/>
        <w:adjustRightInd w:val="0"/>
        <w:spacing w:after="60"/>
        <w:ind w:left="425"/>
        <w:rPr>
          <w:rFonts w:ascii="Arial" w:hAnsi="Arial" w:cs="Arial"/>
          <w:b/>
          <w:noProof/>
          <w:spacing w:val="6"/>
        </w:rPr>
      </w:pPr>
    </w:p>
    <w:p w14:paraId="7DDCA29B" w14:textId="332F10F4" w:rsidR="00A97834" w:rsidRPr="00BA7817" w:rsidRDefault="00A97834" w:rsidP="00A97834">
      <w:pPr>
        <w:widowControl w:val="0"/>
        <w:autoSpaceDE w:val="0"/>
        <w:autoSpaceDN w:val="0"/>
        <w:adjustRightInd w:val="0"/>
        <w:spacing w:after="60"/>
        <w:ind w:left="425"/>
        <w:rPr>
          <w:rFonts w:cstheme="minorHAnsi"/>
          <w:bCs/>
        </w:rPr>
      </w:pPr>
      <w:r w:rsidRPr="00BA7817">
        <w:rPr>
          <w:rFonts w:cstheme="minorHAnsi"/>
          <w:bCs/>
        </w:rPr>
        <w:lastRenderedPageBreak/>
        <w:t>prowadzącej usługę) za pomocą komunikatora.</w:t>
      </w:r>
    </w:p>
    <w:p w14:paraId="1456FF63" w14:textId="427688FC" w:rsidR="00A97834" w:rsidRPr="00BA7817" w:rsidRDefault="00A97834" w:rsidP="00A97834">
      <w:pPr>
        <w:autoSpaceDE w:val="0"/>
        <w:autoSpaceDN w:val="0"/>
        <w:adjustRightInd w:val="0"/>
        <w:spacing w:after="60"/>
        <w:ind w:left="425"/>
        <w:rPr>
          <w:rFonts w:cstheme="minorHAnsi"/>
          <w:color w:val="000000"/>
        </w:rPr>
      </w:pPr>
      <w:r w:rsidRPr="00BA7817">
        <w:rPr>
          <w:rFonts w:cstheme="minorHAnsi"/>
          <w:b/>
          <w:bCs/>
          <w:color w:val="000000"/>
        </w:rPr>
        <w:t xml:space="preserve">Ustawa </w:t>
      </w:r>
      <w:r w:rsidRPr="00BA7817">
        <w:rPr>
          <w:rFonts w:cstheme="minorHAnsi"/>
          <w:color w:val="000000"/>
        </w:rPr>
        <w:t xml:space="preserve">– ustawa z dnia 26 kwietnia 2024 r. o zapewnianiu spełniania wymagań dostępności niektórych produktów i usług przez podmioty gospodarcze (Dz.U. z 2024 r. poz. 731) będąca transpozycją Dyrektywy EAA. </w:t>
      </w:r>
    </w:p>
    <w:p w14:paraId="689032BB" w14:textId="77777777" w:rsidR="00A97834" w:rsidRPr="00BA7817" w:rsidRDefault="00A97834" w:rsidP="00A97834">
      <w:pPr>
        <w:widowControl w:val="0"/>
        <w:autoSpaceDE w:val="0"/>
        <w:autoSpaceDN w:val="0"/>
        <w:adjustRightInd w:val="0"/>
        <w:spacing w:after="60"/>
        <w:ind w:left="425"/>
        <w:rPr>
          <w:rFonts w:cstheme="minorHAnsi"/>
          <w:bCs/>
        </w:rPr>
      </w:pPr>
    </w:p>
    <w:p w14:paraId="7EF731DB" w14:textId="77777777" w:rsidR="00A97834" w:rsidRPr="00BA7817" w:rsidRDefault="00A97834" w:rsidP="00A97834">
      <w:pPr>
        <w:pStyle w:val="Akapitzlist"/>
        <w:widowControl w:val="0"/>
        <w:autoSpaceDE w:val="0"/>
        <w:autoSpaceDN w:val="0"/>
        <w:adjustRightInd w:val="0"/>
        <w:spacing w:after="60"/>
        <w:ind w:left="2552" w:firstLine="284"/>
        <w:contextualSpacing w:val="0"/>
        <w:rPr>
          <w:rFonts w:cstheme="minorHAnsi"/>
          <w:b/>
          <w:bCs/>
        </w:rPr>
      </w:pPr>
      <w:r w:rsidRPr="00BA7817">
        <w:rPr>
          <w:rFonts w:cstheme="minorHAnsi"/>
          <w:b/>
          <w:bCs/>
        </w:rPr>
        <w:t>§ 2 Informacje o Projekcie</w:t>
      </w:r>
    </w:p>
    <w:p w14:paraId="6C409D69" w14:textId="77777777" w:rsidR="00A97834" w:rsidRPr="00BA7817" w:rsidRDefault="00A97834" w:rsidP="00A97834">
      <w:pPr>
        <w:pStyle w:val="Akapitzlist"/>
        <w:numPr>
          <w:ilvl w:val="2"/>
          <w:numId w:val="2"/>
        </w:numPr>
        <w:spacing w:after="60" w:line="276" w:lineRule="auto"/>
        <w:ind w:left="426" w:hanging="426"/>
        <w:rPr>
          <w:rFonts w:cstheme="minorHAnsi"/>
        </w:rPr>
      </w:pPr>
      <w:r w:rsidRPr="00BA7817">
        <w:rPr>
          <w:rFonts w:cstheme="minorHAnsi"/>
        </w:rPr>
        <w:t xml:space="preserve">Projekt jest współfinansowany ze środków Unii Europejskiej w ramach Europejskiego Funduszu Społecznego Plus (EFS+) w Programie Fundusze Europejskie dla Rozwoju Społecznego 2021-2027 i realizowany przez Beneficjenta w oparciu o: </w:t>
      </w:r>
    </w:p>
    <w:p w14:paraId="05E3B2EB" w14:textId="77777777" w:rsidR="00A97834" w:rsidRPr="00BA7817" w:rsidRDefault="00A97834" w:rsidP="007519F0">
      <w:pPr>
        <w:pStyle w:val="Akapitzlist"/>
        <w:widowControl w:val="0"/>
        <w:numPr>
          <w:ilvl w:val="0"/>
          <w:numId w:val="43"/>
        </w:numPr>
        <w:autoSpaceDE w:val="0"/>
        <w:autoSpaceDN w:val="0"/>
        <w:adjustRightInd w:val="0"/>
        <w:spacing w:after="60" w:line="276" w:lineRule="auto"/>
        <w:ind w:left="800"/>
        <w:rPr>
          <w:rFonts w:cstheme="minorHAnsi"/>
        </w:rPr>
      </w:pPr>
      <w:r w:rsidRPr="00BA7817">
        <w:rPr>
          <w:rFonts w:cstheme="minorHAnsi"/>
        </w:rPr>
        <w:t xml:space="preserve">Umowę nr </w:t>
      </w:r>
      <w:r w:rsidRPr="00780743">
        <w:rPr>
          <w:rFonts w:cstheme="minorHAnsi"/>
          <w:bCs/>
        </w:rPr>
        <w:t>FERS.01.03-IP.09-0028/24</w:t>
      </w:r>
      <w:r w:rsidRPr="00BA7817">
        <w:rPr>
          <w:rFonts w:cstheme="minorHAnsi"/>
        </w:rPr>
        <w:t xml:space="preserve"> zawartą z PARP oraz zatwierdzony wniosek o dofinansowanie Projektu,</w:t>
      </w:r>
    </w:p>
    <w:p w14:paraId="0B5398E6" w14:textId="77777777" w:rsidR="00A97834" w:rsidRPr="00BA7817" w:rsidRDefault="00A97834" w:rsidP="007519F0">
      <w:pPr>
        <w:pStyle w:val="Akapitzlist"/>
        <w:numPr>
          <w:ilvl w:val="0"/>
          <w:numId w:val="43"/>
        </w:numPr>
        <w:spacing w:after="60" w:line="276" w:lineRule="auto"/>
        <w:ind w:left="800"/>
        <w:rPr>
          <w:rFonts w:cstheme="minorHAnsi"/>
          <w:color w:val="000000"/>
        </w:rPr>
      </w:pPr>
      <w:r w:rsidRPr="00BA7817">
        <w:rPr>
          <w:rFonts w:cstheme="minorHAnsi"/>
          <w:color w:val="000000"/>
        </w:rPr>
        <w:t>Wytyczne oraz przepisy prawa związane z wdrażaniem Programu Fundusze Europejskie dla Rozwoju Społecznego 2021-2027,</w:t>
      </w:r>
    </w:p>
    <w:p w14:paraId="211D5386" w14:textId="77777777" w:rsidR="00A97834" w:rsidRPr="00BA7817" w:rsidRDefault="00A97834" w:rsidP="007519F0">
      <w:pPr>
        <w:pStyle w:val="Akapitzlist"/>
        <w:numPr>
          <w:ilvl w:val="0"/>
          <w:numId w:val="43"/>
        </w:numPr>
        <w:spacing w:after="60" w:line="276" w:lineRule="auto"/>
        <w:ind w:left="800"/>
        <w:rPr>
          <w:rFonts w:cstheme="minorHAnsi"/>
        </w:rPr>
      </w:pPr>
      <w:r w:rsidRPr="00BA7817">
        <w:rPr>
          <w:rFonts w:cstheme="minorHAnsi"/>
        </w:rPr>
        <w:t>Regulamin wraz z załącznikami.</w:t>
      </w:r>
    </w:p>
    <w:p w14:paraId="7D19F658" w14:textId="77777777" w:rsidR="00A97834" w:rsidRPr="00BA7817" w:rsidRDefault="00A97834" w:rsidP="00A97834">
      <w:pPr>
        <w:pStyle w:val="Akapitzlist"/>
        <w:numPr>
          <w:ilvl w:val="2"/>
          <w:numId w:val="2"/>
        </w:numPr>
        <w:spacing w:after="60" w:line="276" w:lineRule="auto"/>
        <w:ind w:left="426" w:hanging="426"/>
        <w:rPr>
          <w:rFonts w:cstheme="minorHAnsi"/>
        </w:rPr>
      </w:pPr>
      <w:r w:rsidRPr="00BA7817">
        <w:rPr>
          <w:rFonts w:cstheme="minorHAnsi"/>
        </w:rPr>
        <w:t>Celem Projektu jest wzrost świadomości wśród przedsiębiorców, pracownic lub pracowników w zakresie dostępności, w tym uniwersalnego projektowania ze szczególnym uwzględnieniem wymogów prawnych wynikających z transpozycji Dyrektywy EAA do prawa krajowego przez wprowadzenie Ustawy.  Cel zostanie osiągnięty poprzez realizację usług szkoleniowo – doradczych.</w:t>
      </w:r>
    </w:p>
    <w:p w14:paraId="680C96C9" w14:textId="77777777" w:rsidR="00A97834" w:rsidRPr="00BA7817" w:rsidRDefault="00A97834" w:rsidP="00A97834">
      <w:pPr>
        <w:pStyle w:val="Akapitzlist"/>
        <w:numPr>
          <w:ilvl w:val="2"/>
          <w:numId w:val="2"/>
        </w:numPr>
        <w:spacing w:after="60" w:line="276" w:lineRule="auto"/>
        <w:ind w:left="426" w:hanging="426"/>
        <w:rPr>
          <w:rFonts w:cstheme="minorHAnsi"/>
        </w:rPr>
      </w:pPr>
      <w:r w:rsidRPr="00BA7817">
        <w:rPr>
          <w:rFonts w:cstheme="minorHAnsi"/>
        </w:rPr>
        <w:t>Projekt jest realizowany na terenie całej Polski.</w:t>
      </w:r>
    </w:p>
    <w:p w14:paraId="460190EF" w14:textId="77777777" w:rsidR="00A97834" w:rsidRPr="00BA7817" w:rsidRDefault="00A97834" w:rsidP="00A97834">
      <w:pPr>
        <w:pStyle w:val="Akapitzlist"/>
        <w:widowControl w:val="0"/>
        <w:numPr>
          <w:ilvl w:val="2"/>
          <w:numId w:val="2"/>
        </w:numPr>
        <w:autoSpaceDE w:val="0"/>
        <w:autoSpaceDN w:val="0"/>
        <w:adjustRightInd w:val="0"/>
        <w:spacing w:after="60" w:line="276" w:lineRule="auto"/>
        <w:ind w:left="426" w:hanging="426"/>
        <w:contextualSpacing w:val="0"/>
        <w:rPr>
          <w:rFonts w:cstheme="minorHAnsi"/>
        </w:rPr>
      </w:pPr>
      <w:r w:rsidRPr="00BA7817">
        <w:rPr>
          <w:rFonts w:cstheme="minorHAnsi"/>
        </w:rPr>
        <w:t xml:space="preserve">Projekt jest realizowany w okresie: </w:t>
      </w:r>
      <w:r w:rsidRPr="003D13B9">
        <w:rPr>
          <w:rFonts w:cstheme="minorHAnsi"/>
        </w:rPr>
        <w:t xml:space="preserve">od </w:t>
      </w:r>
      <w:r w:rsidRPr="003D13B9">
        <w:rPr>
          <w:rFonts w:cstheme="minorHAnsi"/>
          <w:color w:val="000000" w:themeColor="text1"/>
        </w:rPr>
        <w:t>01.01.2025 do 30.09.2027</w:t>
      </w:r>
      <w:r>
        <w:rPr>
          <w:rFonts w:cstheme="minorHAnsi"/>
        </w:rPr>
        <w:t>.</w:t>
      </w:r>
      <w:r w:rsidRPr="003D13B9">
        <w:rPr>
          <w:rFonts w:cstheme="minorHAnsi"/>
        </w:rPr>
        <w:t xml:space="preserve"> </w:t>
      </w:r>
    </w:p>
    <w:p w14:paraId="4521FA97" w14:textId="77777777" w:rsidR="00A97834" w:rsidRPr="00BA7817" w:rsidRDefault="00A97834" w:rsidP="00A97834">
      <w:pPr>
        <w:pStyle w:val="Akapitzlist"/>
        <w:numPr>
          <w:ilvl w:val="2"/>
          <w:numId w:val="2"/>
        </w:numPr>
        <w:spacing w:after="60" w:line="276" w:lineRule="auto"/>
        <w:ind w:left="426" w:hanging="426"/>
        <w:rPr>
          <w:rFonts w:cstheme="minorHAnsi"/>
          <w:color w:val="000000" w:themeColor="text1"/>
        </w:rPr>
      </w:pPr>
      <w:r w:rsidRPr="00BA7817">
        <w:rPr>
          <w:rFonts w:cstheme="minorHAnsi"/>
          <w:color w:val="000000" w:themeColor="text1"/>
        </w:rPr>
        <w:t>Każdy etap realizacji Projektu przebiega zgodnie z zasadą równości szans i niedyskryminacji, w tym niedyskryminacji osób z niepełnosprawnościami, a także równości szans kobiet i mężczyzn zgodnie z Wytycznymi dotyczącymi realizacji zasad równościowych w ramach funduszy unijnych na lata 2021-2027.</w:t>
      </w:r>
    </w:p>
    <w:p w14:paraId="43973D8F" w14:textId="56F44075" w:rsidR="00A97834" w:rsidRPr="003D13B9" w:rsidRDefault="00A97834" w:rsidP="00A97834">
      <w:pPr>
        <w:pStyle w:val="Akapitzlist"/>
        <w:numPr>
          <w:ilvl w:val="2"/>
          <w:numId w:val="2"/>
        </w:numPr>
        <w:spacing w:after="60" w:line="276" w:lineRule="auto"/>
        <w:ind w:left="426" w:hanging="426"/>
        <w:contextualSpacing w:val="0"/>
        <w:rPr>
          <w:rFonts w:cstheme="minorHAnsi"/>
          <w:color w:val="000000" w:themeColor="text1"/>
        </w:rPr>
      </w:pPr>
      <w:r w:rsidRPr="003D13B9">
        <w:rPr>
          <w:rFonts w:cstheme="minorHAnsi"/>
          <w:color w:val="000000" w:themeColor="text1"/>
        </w:rPr>
        <w:t xml:space="preserve">Na potrzeby realizacji Projektu Beneficjent uruchomił Biuro Projektu na ul. Kilińskiego 185, 90-348 </w:t>
      </w:r>
      <w:r w:rsidR="001D3D75" w:rsidRPr="003D13B9">
        <w:rPr>
          <w:rFonts w:cstheme="minorHAnsi"/>
          <w:color w:val="000000" w:themeColor="text1"/>
        </w:rPr>
        <w:t>Łódź działające</w:t>
      </w:r>
      <w:r w:rsidRPr="003D13B9">
        <w:rPr>
          <w:rFonts w:cstheme="minorHAnsi"/>
          <w:color w:val="000000" w:themeColor="text1"/>
        </w:rPr>
        <w:t xml:space="preserve"> przez cały okres realizacji Projektu, czynne od poniedziałku do piątku w godzinach 09:00 do 15:00.</w:t>
      </w:r>
    </w:p>
    <w:p w14:paraId="1C217476" w14:textId="77777777" w:rsidR="00A97834" w:rsidRPr="00776D41" w:rsidRDefault="00A97834" w:rsidP="00A97834">
      <w:pPr>
        <w:spacing w:after="60"/>
        <w:rPr>
          <w:rFonts w:cstheme="minorHAnsi"/>
          <w:color w:val="000000" w:themeColor="text1"/>
        </w:rPr>
      </w:pPr>
    </w:p>
    <w:p w14:paraId="4A7DA0B8" w14:textId="77777777" w:rsidR="00A97834" w:rsidRPr="00BA7817" w:rsidRDefault="00A97834" w:rsidP="00A97834">
      <w:pPr>
        <w:pStyle w:val="Default"/>
        <w:spacing w:after="60" w:line="276" w:lineRule="auto"/>
        <w:jc w:val="center"/>
        <w:rPr>
          <w:rFonts w:asciiTheme="minorHAnsi" w:hAnsiTheme="minorHAnsi" w:cstheme="minorHAnsi"/>
        </w:rPr>
      </w:pPr>
      <w:r w:rsidRPr="00BA7817">
        <w:rPr>
          <w:rFonts w:asciiTheme="minorHAnsi" w:hAnsiTheme="minorHAnsi" w:cstheme="minorHAnsi"/>
          <w:b/>
          <w:bCs/>
        </w:rPr>
        <w:t>§ 3 Kryteria udziału w Projekcie</w:t>
      </w:r>
    </w:p>
    <w:p w14:paraId="028B3295" w14:textId="77777777" w:rsidR="00E21BEC" w:rsidRDefault="00A97834" w:rsidP="007519F0">
      <w:pPr>
        <w:pStyle w:val="Akapitzlist"/>
        <w:numPr>
          <w:ilvl w:val="3"/>
          <w:numId w:val="9"/>
        </w:numPr>
        <w:tabs>
          <w:tab w:val="left" w:pos="142"/>
          <w:tab w:val="left" w:pos="284"/>
        </w:tabs>
        <w:spacing w:after="60" w:line="276" w:lineRule="auto"/>
        <w:ind w:left="284" w:hanging="284"/>
        <w:contextualSpacing w:val="0"/>
        <w:rPr>
          <w:rFonts w:cstheme="minorHAnsi"/>
        </w:rPr>
      </w:pPr>
      <w:r w:rsidRPr="00BA7817">
        <w:rPr>
          <w:rFonts w:cstheme="minorHAnsi"/>
        </w:rPr>
        <w:t>Grupę docelową projektu stanowią przedsiębiorcy i ich pracownice lub pracownicy</w:t>
      </w:r>
      <w:r w:rsidRPr="00BA7817">
        <w:rPr>
          <w:rStyle w:val="Odwoanieprzypisudolnego"/>
          <w:rFonts w:cstheme="minorHAnsi"/>
        </w:rPr>
        <w:footnoteReference w:id="2"/>
      </w:r>
      <w:r w:rsidRPr="00BA7817">
        <w:rPr>
          <w:rFonts w:cstheme="minorHAnsi"/>
        </w:rPr>
        <w:t xml:space="preserve"> z mikro</w:t>
      </w:r>
      <w:r>
        <w:rPr>
          <w:rStyle w:val="Odwoanieprzypisudolnego"/>
          <w:rFonts w:cstheme="minorHAnsi"/>
        </w:rPr>
        <w:footnoteReference w:id="3"/>
      </w:r>
      <w:r w:rsidRPr="00BA7817">
        <w:rPr>
          <w:rFonts w:cstheme="minorHAnsi"/>
        </w:rPr>
        <w:t xml:space="preserve">, małych, średnich oraz dużych przedsiębiorstw zainteresowanych </w:t>
      </w:r>
    </w:p>
    <w:p w14:paraId="5E138D6E" w14:textId="6868E88F" w:rsidR="00E21BEC" w:rsidRDefault="00E21BEC" w:rsidP="00E21BEC">
      <w:pPr>
        <w:pStyle w:val="Akapitzlist"/>
        <w:tabs>
          <w:tab w:val="left" w:pos="142"/>
          <w:tab w:val="left" w:pos="284"/>
        </w:tabs>
        <w:spacing w:after="60" w:line="276" w:lineRule="auto"/>
        <w:ind w:left="284"/>
        <w:contextualSpacing w:val="0"/>
        <w:rPr>
          <w:rFonts w:cstheme="minorHAnsi"/>
        </w:rPr>
      </w:pPr>
    </w:p>
    <w:p w14:paraId="508B821E" w14:textId="348E7E6E" w:rsidR="00A97834" w:rsidRPr="00E21BEC" w:rsidRDefault="00A97834" w:rsidP="00E21BEC">
      <w:pPr>
        <w:pStyle w:val="Akapitzlist"/>
        <w:tabs>
          <w:tab w:val="left" w:pos="142"/>
          <w:tab w:val="left" w:pos="284"/>
        </w:tabs>
        <w:spacing w:after="60" w:line="276" w:lineRule="auto"/>
        <w:ind w:left="284"/>
        <w:contextualSpacing w:val="0"/>
        <w:rPr>
          <w:rFonts w:cstheme="minorHAnsi"/>
        </w:rPr>
      </w:pPr>
      <w:r w:rsidRPr="00E21BEC">
        <w:rPr>
          <w:rFonts w:cstheme="minorHAnsi"/>
        </w:rPr>
        <w:lastRenderedPageBreak/>
        <w:t>zapewnieniem lub poprawą dostępności swoich produktów lub usług w kontekście zmieniających się uregulowań prawnych związanych z obowiązywaniem Ustawy.</w:t>
      </w:r>
    </w:p>
    <w:p w14:paraId="130B997C" w14:textId="74EA5AE3" w:rsidR="00A97834" w:rsidRPr="00BA7817" w:rsidRDefault="00A97834" w:rsidP="007519F0">
      <w:pPr>
        <w:pStyle w:val="Akapitzlist"/>
        <w:numPr>
          <w:ilvl w:val="3"/>
          <w:numId w:val="9"/>
        </w:numPr>
        <w:tabs>
          <w:tab w:val="left" w:pos="142"/>
          <w:tab w:val="left" w:pos="284"/>
        </w:tabs>
        <w:spacing w:after="60" w:line="276" w:lineRule="auto"/>
        <w:ind w:left="284" w:hanging="284"/>
        <w:contextualSpacing w:val="0"/>
        <w:rPr>
          <w:rFonts w:cstheme="minorHAnsi"/>
        </w:rPr>
      </w:pPr>
      <w:r w:rsidRPr="00BA7817">
        <w:rPr>
          <w:rFonts w:cstheme="minorHAnsi"/>
        </w:rPr>
        <w:t xml:space="preserve">Wsparcie w ramach projektu może być udzielone: </w:t>
      </w:r>
    </w:p>
    <w:p w14:paraId="3F0BE2B1" w14:textId="77777777" w:rsidR="00A97834" w:rsidRPr="00776D41"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rPr>
      </w:pPr>
      <w:bookmarkStart w:id="4" w:name="_Hlk167194359"/>
      <w:r w:rsidRPr="00776D41">
        <w:rPr>
          <w:rFonts w:cstheme="minorHAnsi"/>
        </w:rPr>
        <w:t xml:space="preserve">przedsiębiorcom </w:t>
      </w:r>
      <w:bookmarkEnd w:id="4"/>
      <w:r w:rsidRPr="00776D41">
        <w:rPr>
          <w:rFonts w:cstheme="minorHAnsi"/>
        </w:rPr>
        <w:t xml:space="preserve">(w tym ich pracownicom lub pracownikom), którzy są producentami lub upoważnionymi przedstawicielami producentów, importerami lub dystrybutorami produktów, które są objęte stosowaniem Ustawy, lub </w:t>
      </w:r>
    </w:p>
    <w:p w14:paraId="4604866E" w14:textId="77777777" w:rsidR="00A97834" w:rsidRPr="00BA7817"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rPr>
      </w:pPr>
      <w:r w:rsidRPr="00BA7817">
        <w:rPr>
          <w:rFonts w:cstheme="minorHAnsi"/>
        </w:rPr>
        <w:t xml:space="preserve">przedsiębiorcom (w tym ich pracownicom lub pracownikom), którzy świadczą usługi objęte stosowaniem Ustawy, lub </w:t>
      </w:r>
    </w:p>
    <w:p w14:paraId="36A5F38B" w14:textId="77777777" w:rsidR="00A97834" w:rsidRPr="00BA7817"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rPr>
      </w:pPr>
      <w:r w:rsidRPr="00BA7817">
        <w:rPr>
          <w:rFonts w:cstheme="minorHAnsi"/>
        </w:rPr>
        <w:t>pozostałym przedsiębiorcom (w tym ich pracownicom lub pracownikom), w szczególności planującym działania gospodarcze, o których mowa w pkt 1 i 2,</w:t>
      </w:r>
    </w:p>
    <w:p w14:paraId="177CDD36" w14:textId="77777777" w:rsidR="00A97834" w:rsidRPr="00BA7817" w:rsidRDefault="00A97834" w:rsidP="00A97834">
      <w:pPr>
        <w:spacing w:after="60"/>
        <w:ind w:left="300"/>
        <w:rPr>
          <w:rFonts w:cstheme="minorHAnsi"/>
        </w:rPr>
      </w:pPr>
      <w:r w:rsidRPr="00BA7817">
        <w:rPr>
          <w:rFonts w:cstheme="minorHAnsi"/>
          <w:bCs/>
        </w:rPr>
        <w:t>przy czym liczba pracownic lub pracowników wymienionych w pkt 1 i 2 musi wynosić łącznie co najmniej 90% wszystkich osób objętych wsparciem w Projekcie.</w:t>
      </w:r>
    </w:p>
    <w:p w14:paraId="2C3F1F8F" w14:textId="77777777" w:rsidR="00A97834" w:rsidRPr="00BA7817" w:rsidRDefault="00A97834" w:rsidP="007519F0">
      <w:pPr>
        <w:pStyle w:val="Akapitzlist"/>
        <w:widowControl w:val="0"/>
        <w:numPr>
          <w:ilvl w:val="0"/>
          <w:numId w:val="10"/>
        </w:numPr>
        <w:autoSpaceDE w:val="0"/>
        <w:autoSpaceDN w:val="0"/>
        <w:adjustRightInd w:val="0"/>
        <w:spacing w:after="60" w:line="276" w:lineRule="auto"/>
        <w:rPr>
          <w:rFonts w:cstheme="minorHAnsi"/>
        </w:rPr>
      </w:pPr>
      <w:r w:rsidRPr="00BA7817">
        <w:rPr>
          <w:rFonts w:cstheme="minorHAnsi"/>
        </w:rPr>
        <w:t>Przedsiębiorca może wziąć udział w Projekcie, jeśli spełnia łącznie poniższe kryteria:</w:t>
      </w:r>
    </w:p>
    <w:p w14:paraId="0CAA7A9B" w14:textId="77777777" w:rsidR="00A97834" w:rsidRPr="00BA7817" w:rsidRDefault="00A97834" w:rsidP="007519F0">
      <w:pPr>
        <w:pStyle w:val="Akapitzlist"/>
        <w:widowControl w:val="0"/>
        <w:numPr>
          <w:ilvl w:val="0"/>
          <w:numId w:val="24"/>
        </w:numPr>
        <w:autoSpaceDE w:val="0"/>
        <w:autoSpaceDN w:val="0"/>
        <w:adjustRightInd w:val="0"/>
        <w:spacing w:after="60" w:line="276" w:lineRule="auto"/>
        <w:ind w:left="800" w:hanging="400"/>
        <w:rPr>
          <w:rFonts w:cstheme="minorHAnsi"/>
        </w:rPr>
      </w:pPr>
      <w:r w:rsidRPr="00BA7817">
        <w:rPr>
          <w:rFonts w:cstheme="minorHAnsi"/>
        </w:rPr>
        <w:t xml:space="preserve">posiada siedzibę lub stałe miejsce wykonywania działalności gospodarczej  </w:t>
      </w:r>
      <w:r w:rsidRPr="00BA7817">
        <w:rPr>
          <w:rFonts w:cstheme="minorHAnsi"/>
        </w:rPr>
        <w:br/>
        <w:t xml:space="preserve">na terenie Rzeczypospolitej Polskiej, </w:t>
      </w:r>
      <w:bookmarkStart w:id="5" w:name="_Hlk189476573"/>
      <w:r w:rsidRPr="00BA7817">
        <w:rPr>
          <w:rFonts w:cstheme="minorHAnsi"/>
        </w:rPr>
        <w:t>potwierdzon</w:t>
      </w:r>
      <w:r>
        <w:rPr>
          <w:rFonts w:cstheme="minorHAnsi"/>
        </w:rPr>
        <w:t>ą</w:t>
      </w:r>
      <w:r w:rsidRPr="00BA7817">
        <w:rPr>
          <w:rFonts w:cstheme="minorHAnsi"/>
        </w:rPr>
        <w:t xml:space="preserve"> wpisem do odpowiedniego rejestru</w:t>
      </w:r>
      <w:bookmarkEnd w:id="5"/>
      <w:r w:rsidRPr="00BA7817">
        <w:rPr>
          <w:rFonts w:cstheme="minorHAnsi"/>
        </w:rPr>
        <w:t>;</w:t>
      </w:r>
    </w:p>
    <w:p w14:paraId="032E54FE" w14:textId="77777777" w:rsidR="00A97834" w:rsidRPr="00BA7817" w:rsidRDefault="00A97834" w:rsidP="007519F0">
      <w:pPr>
        <w:pStyle w:val="Akapitzlist"/>
        <w:widowControl w:val="0"/>
        <w:numPr>
          <w:ilvl w:val="0"/>
          <w:numId w:val="24"/>
        </w:numPr>
        <w:autoSpaceDE w:val="0"/>
        <w:autoSpaceDN w:val="0"/>
        <w:adjustRightInd w:val="0"/>
        <w:spacing w:after="60" w:line="276" w:lineRule="auto"/>
        <w:ind w:left="800" w:hanging="400"/>
        <w:rPr>
          <w:rFonts w:cstheme="minorHAnsi"/>
        </w:rPr>
      </w:pPr>
      <w:r w:rsidRPr="00BA7817">
        <w:rPr>
          <w:rFonts w:cstheme="minorHAnsi"/>
        </w:rPr>
        <w:t xml:space="preserve">nie podlega wykluczeniu z możliwości otrzymania środków Unii Europejskiej  </w:t>
      </w:r>
      <w:r w:rsidRPr="00BA7817">
        <w:rPr>
          <w:rFonts w:cstheme="minorHAnsi"/>
        </w:rPr>
        <w:br/>
        <w:t>na podstawie prawodawstwa unijnego i krajowego wprowadzającego sankcje wobec podmiotów i osób, które w bezpośredni lub pośredni sposób wspierają działania wojenne Federacji Rosyjskiej lub są za nie odpowiedzialne. Beneficjent dokona weryfikacji czy Przedsiębiorca nie znajduje się na „liście sankcyjnej”</w:t>
      </w:r>
      <w:r w:rsidRPr="00BA7817">
        <w:rPr>
          <w:rStyle w:val="Odwoanieprzypisudolnego"/>
          <w:rFonts w:cstheme="minorHAnsi"/>
        </w:rPr>
        <w:footnoteReference w:id="4"/>
      </w:r>
      <w:r w:rsidRPr="00BA7817">
        <w:rPr>
          <w:rFonts w:cstheme="minorHAnsi"/>
        </w:rPr>
        <w:t xml:space="preserve">; </w:t>
      </w:r>
    </w:p>
    <w:p w14:paraId="237F4F18" w14:textId="77777777" w:rsidR="00A97834" w:rsidRPr="00BA7817" w:rsidRDefault="00A97834" w:rsidP="007519F0">
      <w:pPr>
        <w:pStyle w:val="Akapitzlist"/>
        <w:widowControl w:val="0"/>
        <w:numPr>
          <w:ilvl w:val="0"/>
          <w:numId w:val="24"/>
        </w:numPr>
        <w:autoSpaceDE w:val="0"/>
        <w:autoSpaceDN w:val="0"/>
        <w:adjustRightInd w:val="0"/>
        <w:spacing w:after="60" w:line="276" w:lineRule="auto"/>
        <w:ind w:left="800" w:hanging="400"/>
        <w:rPr>
          <w:rFonts w:cstheme="minorHAnsi"/>
          <w:b/>
          <w:bCs/>
        </w:rPr>
      </w:pPr>
      <w:r w:rsidRPr="00BA7817">
        <w:rPr>
          <w:rFonts w:cstheme="minorHAnsi"/>
        </w:rPr>
        <w:t xml:space="preserve">nie uczestniczy w innym projekcie dofinansowanym w naborze „Dostępność Dyrektywa EAA”. Pracownik przedsiębiorstwa delegowany do udziału w projekcie będzie mógł wziąć udział tylko w ramach jednego projektu w naborze „Dostępność Dyrektywa EAA”. Zobowiązanie to w formie oświadczenia powinno zostać złożone przez każdego pracownika w chwili składania dokumentów zgłoszeniowych. </w:t>
      </w:r>
      <w:r w:rsidRPr="00BA7817">
        <w:rPr>
          <w:rFonts w:cstheme="minorHAnsi"/>
          <w:color w:val="000000"/>
        </w:rPr>
        <w:t xml:space="preserve">Beneficjent zweryfikuje prawdziwość oświadczenia na etapie rekrutacji do Projektu. </w:t>
      </w:r>
      <w:r w:rsidRPr="00BA7817">
        <w:rPr>
          <w:rFonts w:cstheme="minorHAnsi"/>
          <w:color w:val="000000"/>
        </w:rPr>
        <w:br/>
        <w:t>W przypadku, gdy przedsiębiorca i/lub jego pracownik weźmie udział w więcej niż jednym projekcie realizowanym w ramach naboru, koszty jego wsparcia będą kwalifikowane wyłącznie w pierwszym projekcie, do którego przystąpił, tj. w którym podpisał oświadczenie z wcześniejszą datą;</w:t>
      </w:r>
    </w:p>
    <w:p w14:paraId="660A15C0" w14:textId="77777777" w:rsidR="00A97834" w:rsidRPr="00BA7817"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b/>
          <w:bCs/>
        </w:rPr>
      </w:pPr>
      <w:r w:rsidRPr="00BA7817">
        <w:rPr>
          <w:rFonts w:cstheme="minorHAnsi"/>
        </w:rPr>
        <w:t xml:space="preserve">złoży komplet dokumentów rekrutacyjnych tj.: </w:t>
      </w:r>
    </w:p>
    <w:p w14:paraId="250A2357" w14:textId="586C675D" w:rsidR="00E21BEC" w:rsidRPr="008D1B53" w:rsidRDefault="00A97834" w:rsidP="008D1B53">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formularz zgłoszeniowy przedsiębiorcy oraz pracowników zgłoszonych do udziału w projekcie;</w:t>
      </w:r>
    </w:p>
    <w:p w14:paraId="61A0CE84" w14:textId="1FB38029" w:rsidR="00A97834" w:rsidRPr="00BA7817"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oświadczenie o statusie przedsiębiorstwa; </w:t>
      </w:r>
    </w:p>
    <w:p w14:paraId="711F910A" w14:textId="497091CE" w:rsidR="00A97834" w:rsidRPr="00BA7817"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formularz informacji przedstawianych przy ubieganiu się o pomoc de </w:t>
      </w:r>
      <w:r w:rsidRPr="00BA7817">
        <w:rPr>
          <w:rFonts w:cstheme="minorHAnsi"/>
        </w:rPr>
        <w:lastRenderedPageBreak/>
        <w:t xml:space="preserve">minimis; </w:t>
      </w:r>
    </w:p>
    <w:p w14:paraId="630C2CD5" w14:textId="0D5F398A" w:rsidR="00A97834" w:rsidRPr="00BA7817"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oświadczenie dotyczące </w:t>
      </w:r>
      <w:r w:rsidR="00404184" w:rsidRPr="00BA7817">
        <w:rPr>
          <w:rFonts w:cstheme="minorHAnsi"/>
        </w:rPr>
        <w:t>wysokości otrzymanej</w:t>
      </w:r>
      <w:r w:rsidRPr="00BA7817">
        <w:rPr>
          <w:rFonts w:cstheme="minorHAnsi"/>
        </w:rPr>
        <w:t xml:space="preserve"> pomocy de minimis;</w:t>
      </w:r>
    </w:p>
    <w:p w14:paraId="6520DF7D" w14:textId="4EA59AFB" w:rsidR="00A97834" w:rsidRPr="001D3D75"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oświadczenie </w:t>
      </w:r>
      <w:r>
        <w:rPr>
          <w:rFonts w:cstheme="minorHAnsi"/>
        </w:rPr>
        <w:t>U</w:t>
      </w:r>
      <w:r w:rsidRPr="00BA7817">
        <w:rPr>
          <w:rFonts w:cstheme="minorHAnsi"/>
        </w:rPr>
        <w:t xml:space="preserve">czestnika </w:t>
      </w:r>
      <w:r>
        <w:rPr>
          <w:rFonts w:cstheme="minorHAnsi"/>
        </w:rPr>
        <w:t>P</w:t>
      </w:r>
      <w:r w:rsidRPr="00BA7817">
        <w:rPr>
          <w:rFonts w:cstheme="minorHAnsi"/>
        </w:rPr>
        <w:t xml:space="preserve">rojektu o zapoznaniu się z klauzulą informacyjną </w:t>
      </w:r>
      <w:r w:rsidRPr="001D3D75">
        <w:rPr>
          <w:rFonts w:cstheme="minorHAnsi"/>
        </w:rPr>
        <w:t>Instytucji Pośredniczącej oraz Instytucji Zarządzającej;</w:t>
      </w:r>
    </w:p>
    <w:p w14:paraId="3E73E70E" w14:textId="07822E9C" w:rsidR="001D3D75" w:rsidRPr="004C4F3D" w:rsidRDefault="009029CA" w:rsidP="007519F0">
      <w:pPr>
        <w:pStyle w:val="Akapitzlist"/>
        <w:widowControl w:val="0"/>
        <w:numPr>
          <w:ilvl w:val="1"/>
          <w:numId w:val="8"/>
        </w:numPr>
        <w:autoSpaceDE w:val="0"/>
        <w:autoSpaceDN w:val="0"/>
        <w:adjustRightInd w:val="0"/>
        <w:spacing w:after="60" w:line="276" w:lineRule="auto"/>
        <w:ind w:left="1200"/>
        <w:rPr>
          <w:rFonts w:cstheme="minorHAnsi"/>
        </w:rPr>
      </w:pPr>
      <w:r w:rsidRPr="004C4F3D">
        <w:rPr>
          <w:rFonts w:cstheme="minorHAnsi"/>
        </w:rPr>
        <w:t>w</w:t>
      </w:r>
      <w:r w:rsidR="008165D5" w:rsidRPr="004C4F3D">
        <w:rPr>
          <w:rFonts w:cstheme="minorHAnsi"/>
        </w:rPr>
        <w:t>niosek o u</w:t>
      </w:r>
      <w:r w:rsidR="001D2E11" w:rsidRPr="004C4F3D">
        <w:rPr>
          <w:rFonts w:cstheme="minorHAnsi"/>
        </w:rPr>
        <w:t>mowę</w:t>
      </w:r>
      <w:r w:rsidR="001D3D75" w:rsidRPr="004C4F3D">
        <w:rPr>
          <w:rFonts w:cstheme="minorHAnsi"/>
        </w:rPr>
        <w:t>;</w:t>
      </w:r>
    </w:p>
    <w:p w14:paraId="610DE94A" w14:textId="77777777" w:rsidR="001C2515" w:rsidRPr="001C2515" w:rsidRDefault="009029CA" w:rsidP="001C2515">
      <w:pPr>
        <w:pStyle w:val="Akapitzlist"/>
        <w:widowControl w:val="0"/>
        <w:numPr>
          <w:ilvl w:val="1"/>
          <w:numId w:val="8"/>
        </w:numPr>
        <w:autoSpaceDE w:val="0"/>
        <w:autoSpaceDN w:val="0"/>
        <w:adjustRightInd w:val="0"/>
        <w:spacing w:after="60" w:line="276" w:lineRule="auto"/>
        <w:ind w:left="1200"/>
        <w:rPr>
          <w:rFonts w:cstheme="minorHAnsi"/>
          <w:b/>
          <w:bCs/>
        </w:rPr>
      </w:pPr>
      <w:r w:rsidRPr="004C4F3D">
        <w:rPr>
          <w:rFonts w:cstheme="minorHAnsi"/>
        </w:rPr>
        <w:t>o</w:t>
      </w:r>
      <w:r w:rsidR="008165D5" w:rsidRPr="004C4F3D">
        <w:rPr>
          <w:rFonts w:cstheme="minorHAnsi"/>
        </w:rPr>
        <w:t xml:space="preserve">świadczenie o </w:t>
      </w:r>
      <w:r w:rsidRPr="004C4F3D">
        <w:rPr>
          <w:rFonts w:cstheme="minorHAnsi"/>
        </w:rPr>
        <w:t xml:space="preserve">charakterze </w:t>
      </w:r>
      <w:r w:rsidR="006558F2" w:rsidRPr="004C4F3D">
        <w:rPr>
          <w:rFonts w:cstheme="minorHAnsi"/>
        </w:rPr>
        <w:t xml:space="preserve">działalności </w:t>
      </w:r>
      <w:r w:rsidRPr="004C4F3D">
        <w:rPr>
          <w:rFonts w:cstheme="minorHAnsi"/>
        </w:rPr>
        <w:t xml:space="preserve">przedsiębiorcy </w:t>
      </w:r>
      <w:r w:rsidR="00731151" w:rsidRPr="004C4F3D">
        <w:rPr>
          <w:rFonts w:cstheme="minorHAnsi"/>
        </w:rPr>
        <w:t>(</w:t>
      </w:r>
      <w:r w:rsidRPr="004C4F3D">
        <w:rPr>
          <w:rFonts w:cstheme="minorHAnsi"/>
        </w:rPr>
        <w:t>producenci, importerzy, dystrybutorzy i usługodawcy, lub z podziałem na wytwarzane, importowane lub dystrybuowane podobne produkty, lub świadczone podobne usługi</w:t>
      </w:r>
      <w:r w:rsidR="00731151" w:rsidRPr="004C4F3D">
        <w:rPr>
          <w:rFonts w:cstheme="minorHAnsi"/>
        </w:rPr>
        <w:t>)</w:t>
      </w:r>
      <w:r w:rsidR="003445B6">
        <w:rPr>
          <w:rFonts w:cstheme="minorHAnsi"/>
        </w:rPr>
        <w:t>;</w:t>
      </w:r>
    </w:p>
    <w:p w14:paraId="6AA9BC06" w14:textId="66B24BAC" w:rsidR="001C2515" w:rsidRPr="001C2515" w:rsidRDefault="003445B6" w:rsidP="001C2515">
      <w:pPr>
        <w:pStyle w:val="Akapitzlist"/>
        <w:widowControl w:val="0"/>
        <w:numPr>
          <w:ilvl w:val="1"/>
          <w:numId w:val="8"/>
        </w:numPr>
        <w:autoSpaceDE w:val="0"/>
        <w:autoSpaceDN w:val="0"/>
        <w:adjustRightInd w:val="0"/>
        <w:spacing w:after="60" w:line="276" w:lineRule="auto"/>
        <w:ind w:left="1200"/>
        <w:rPr>
          <w:rFonts w:cstheme="minorHAnsi"/>
          <w:b/>
          <w:bCs/>
        </w:rPr>
      </w:pPr>
      <w:r w:rsidRPr="001C2515">
        <w:rPr>
          <w:rFonts w:cstheme="minorHAnsi"/>
        </w:rPr>
        <w:t xml:space="preserve">oświadczenie </w:t>
      </w:r>
      <w:r w:rsidR="001C2515" w:rsidRPr="001C2515">
        <w:rPr>
          <w:rFonts w:cstheme="minorHAnsi"/>
        </w:rPr>
        <w:t>dotyczące kryteriów premiujących i pierwszeństwa;</w:t>
      </w:r>
    </w:p>
    <w:p w14:paraId="3319B5AC" w14:textId="6239CE02" w:rsidR="00A97834" w:rsidRPr="003445B6" w:rsidRDefault="00A97834" w:rsidP="007519F0">
      <w:pPr>
        <w:pStyle w:val="Akapitzlist"/>
        <w:widowControl w:val="0"/>
        <w:numPr>
          <w:ilvl w:val="0"/>
          <w:numId w:val="23"/>
        </w:numPr>
        <w:autoSpaceDE w:val="0"/>
        <w:autoSpaceDN w:val="0"/>
        <w:adjustRightInd w:val="0"/>
        <w:spacing w:after="60" w:line="276" w:lineRule="auto"/>
        <w:ind w:left="800"/>
        <w:rPr>
          <w:rFonts w:cstheme="minorHAnsi"/>
          <w:b/>
          <w:bCs/>
        </w:rPr>
      </w:pPr>
      <w:r w:rsidRPr="003445B6">
        <w:rPr>
          <w:rFonts w:cstheme="minorHAnsi"/>
        </w:rPr>
        <w:t>oświadczenie dotyczące przynależności do kategorii przedsiębiorców określonych w ust. 2 pkt 1-3</w:t>
      </w:r>
      <w:r>
        <w:rPr>
          <w:rStyle w:val="Odwoanieprzypisudolnego"/>
          <w:rFonts w:cstheme="minorHAnsi"/>
        </w:rPr>
        <w:footnoteReference w:id="5"/>
      </w:r>
      <w:r w:rsidRPr="003445B6">
        <w:rPr>
          <w:rFonts w:cstheme="minorHAnsi"/>
        </w:rPr>
        <w:t xml:space="preserve">. W przypadku przynależności do kategorii wymienionej w pkt 1 lub 2 Przedsiębiorca będzie zobowiązany </w:t>
      </w:r>
      <w:r w:rsidR="00404184" w:rsidRPr="003445B6">
        <w:rPr>
          <w:rFonts w:cstheme="minorHAnsi"/>
        </w:rPr>
        <w:t>do przedstawienia</w:t>
      </w:r>
      <w:r w:rsidRPr="003445B6">
        <w:rPr>
          <w:rFonts w:cstheme="minorHAnsi"/>
        </w:rPr>
        <w:t xml:space="preserve"> dokumentów poświadczających przynależność (np. faktury, umowy).</w:t>
      </w:r>
    </w:p>
    <w:p w14:paraId="7C5B539C" w14:textId="77777777" w:rsidR="00A97834" w:rsidRPr="00BA7817" w:rsidRDefault="00A97834" w:rsidP="007519F0">
      <w:pPr>
        <w:pStyle w:val="Akapitzlist"/>
        <w:widowControl w:val="0"/>
        <w:numPr>
          <w:ilvl w:val="0"/>
          <w:numId w:val="10"/>
        </w:numPr>
        <w:autoSpaceDE w:val="0"/>
        <w:autoSpaceDN w:val="0"/>
        <w:adjustRightInd w:val="0"/>
        <w:spacing w:after="60" w:line="276" w:lineRule="auto"/>
        <w:rPr>
          <w:rFonts w:cstheme="minorHAnsi"/>
        </w:rPr>
      </w:pPr>
      <w:r w:rsidRPr="00BA7817">
        <w:rPr>
          <w:rFonts w:cstheme="minorHAnsi"/>
        </w:rPr>
        <w:t>Pracownik przedsiębiorstwa delegowany do udziału w Projekcie, w przypadku zainteresowania otrzymaniem wsparcia w ramach ścieżki 2, o której mowa w §5 ust. 3, zobowiązany jest do złożenia zaświadczenia/certyfikatu poświadczającego pozyskanie wiedzy i kompetencji w zakresie problematyki niepełnosprawności, szczególnych potrzeb, dostępności, w tym zasad uniwersalnego projektowania, nabytych w ramach naboru „Dostępność szansą na rozwój 3” realizowanego przez PARP lub podczas innych szkoleń odbytych w ciągu 2 lat przed przystąpieniem do Projektu.</w:t>
      </w:r>
    </w:p>
    <w:p w14:paraId="56A3767D" w14:textId="77777777" w:rsidR="00A97834" w:rsidRPr="00BA7817" w:rsidRDefault="00A97834" w:rsidP="007519F0">
      <w:pPr>
        <w:pStyle w:val="Akapitzlist"/>
        <w:widowControl w:val="0"/>
        <w:numPr>
          <w:ilvl w:val="0"/>
          <w:numId w:val="10"/>
        </w:numPr>
        <w:autoSpaceDE w:val="0"/>
        <w:autoSpaceDN w:val="0"/>
        <w:adjustRightInd w:val="0"/>
        <w:spacing w:after="60" w:line="276" w:lineRule="auto"/>
        <w:rPr>
          <w:rFonts w:cstheme="minorHAnsi"/>
        </w:rPr>
      </w:pPr>
      <w:r w:rsidRPr="00BA7817">
        <w:rPr>
          <w:rFonts w:cstheme="minorHAnsi"/>
        </w:rPr>
        <w:t xml:space="preserve">W celu zapewnienia spełnienia kryteriów, o których mowa w niniejszym paragrafie,  </w:t>
      </w:r>
      <w:r w:rsidRPr="00BA7817">
        <w:rPr>
          <w:rFonts w:cstheme="minorHAnsi"/>
        </w:rPr>
        <w:br/>
        <w:t>do Beneficjenta każdorazowo należeć będzie decyzja o zakwalifikowaniu konkretnego przedsiębiorstwa i delegowanych przez niego pracowników do udziału w Projekcie.</w:t>
      </w:r>
    </w:p>
    <w:p w14:paraId="58058C20" w14:textId="77777777" w:rsidR="00A97834" w:rsidRPr="00BA7817" w:rsidRDefault="00A97834" w:rsidP="00A97834">
      <w:pPr>
        <w:pStyle w:val="Akapitzlist"/>
        <w:widowControl w:val="0"/>
        <w:autoSpaceDE w:val="0"/>
        <w:autoSpaceDN w:val="0"/>
        <w:adjustRightInd w:val="0"/>
        <w:spacing w:after="60"/>
        <w:ind w:left="360"/>
        <w:rPr>
          <w:rFonts w:cstheme="minorHAnsi"/>
        </w:rPr>
      </w:pPr>
    </w:p>
    <w:p w14:paraId="67DD84FC" w14:textId="77777777" w:rsidR="00A97834" w:rsidRPr="00BA7817" w:rsidRDefault="00A97834" w:rsidP="00A97834">
      <w:pPr>
        <w:pStyle w:val="Default"/>
        <w:spacing w:after="60" w:line="276" w:lineRule="auto"/>
        <w:ind w:left="720"/>
        <w:jc w:val="center"/>
        <w:rPr>
          <w:rFonts w:asciiTheme="minorHAnsi" w:hAnsiTheme="minorHAnsi" w:cstheme="minorHAnsi"/>
          <w:b/>
          <w:bCs/>
        </w:rPr>
      </w:pPr>
      <w:r w:rsidRPr="00BA7817">
        <w:rPr>
          <w:rFonts w:asciiTheme="minorHAnsi" w:hAnsiTheme="minorHAnsi" w:cstheme="minorHAnsi"/>
          <w:b/>
          <w:bCs/>
        </w:rPr>
        <w:t>§ 4 Proces rekrutacji w Projekcie</w:t>
      </w:r>
      <w:r w:rsidRPr="00BA7817">
        <w:rPr>
          <w:rStyle w:val="Odwoanieprzypisudolnego"/>
          <w:rFonts w:asciiTheme="minorHAnsi" w:hAnsiTheme="minorHAnsi" w:cstheme="minorHAnsi"/>
          <w:b/>
          <w:bCs/>
        </w:rPr>
        <w:footnoteReference w:id="6"/>
      </w:r>
    </w:p>
    <w:p w14:paraId="38439DD3" w14:textId="41BA46E2" w:rsidR="00A97834" w:rsidRPr="00BA7817" w:rsidRDefault="00A97834" w:rsidP="00A97834">
      <w:pPr>
        <w:pStyle w:val="Akapitzlist"/>
        <w:numPr>
          <w:ilvl w:val="0"/>
          <w:numId w:val="3"/>
        </w:numPr>
        <w:spacing w:after="60" w:line="276" w:lineRule="auto"/>
        <w:ind w:left="426" w:hanging="426"/>
        <w:rPr>
          <w:rFonts w:cstheme="minorHAnsi"/>
          <w:i/>
          <w:iCs/>
        </w:rPr>
      </w:pPr>
      <w:r w:rsidRPr="00BA7817">
        <w:rPr>
          <w:rFonts w:cstheme="minorHAnsi"/>
        </w:rPr>
        <w:t xml:space="preserve">Rekrutacja prowadzona będzie przez Beneficjenta od </w:t>
      </w:r>
      <w:r w:rsidR="00404184" w:rsidRPr="00467D14">
        <w:rPr>
          <w:rFonts w:cstheme="minorHAnsi"/>
        </w:rPr>
        <w:t>01.01.2025 do</w:t>
      </w:r>
      <w:r w:rsidRPr="00467D14">
        <w:rPr>
          <w:rFonts w:cstheme="minorHAnsi"/>
        </w:rPr>
        <w:t xml:space="preserve"> </w:t>
      </w:r>
      <w:r>
        <w:rPr>
          <w:rFonts w:cstheme="minorHAnsi"/>
        </w:rPr>
        <w:t>30</w:t>
      </w:r>
      <w:r w:rsidRPr="00467D14">
        <w:rPr>
          <w:rFonts w:cstheme="minorHAnsi"/>
        </w:rPr>
        <w:t>.06.2027</w:t>
      </w:r>
      <w:r w:rsidRPr="00BA7817">
        <w:rPr>
          <w:rFonts w:cstheme="minorHAnsi"/>
        </w:rPr>
        <w:t xml:space="preserve"> w rundach - harmonogram naborów jest dostępny na stronie internetowej Projektu </w:t>
      </w:r>
      <w:hyperlink r:id="rId9" w:history="1">
        <w:r w:rsidRPr="003B5CDD">
          <w:rPr>
            <w:rStyle w:val="Hipercze"/>
            <w:rFonts w:cstheme="minorHAnsi"/>
          </w:rPr>
          <w:t>www.eaa.przepisnarozwoj.eu</w:t>
        </w:r>
      </w:hyperlink>
      <w:r>
        <w:rPr>
          <w:rFonts w:cstheme="minorHAnsi"/>
        </w:rPr>
        <w:t xml:space="preserve"> </w:t>
      </w:r>
    </w:p>
    <w:p w14:paraId="4EBD7474" w14:textId="3532849B" w:rsidR="00A97834" w:rsidRPr="0047052A" w:rsidRDefault="00A97834" w:rsidP="0047052A">
      <w:pPr>
        <w:pStyle w:val="Akapitzlist"/>
        <w:widowControl w:val="0"/>
        <w:numPr>
          <w:ilvl w:val="0"/>
          <w:numId w:val="3"/>
        </w:numPr>
        <w:autoSpaceDE w:val="0"/>
        <w:autoSpaceDN w:val="0"/>
        <w:adjustRightInd w:val="0"/>
        <w:spacing w:after="60" w:line="276" w:lineRule="auto"/>
        <w:ind w:left="426" w:hanging="426"/>
        <w:rPr>
          <w:rFonts w:cstheme="minorHAnsi"/>
        </w:rPr>
      </w:pPr>
      <w:r w:rsidRPr="00BA7817">
        <w:rPr>
          <w:rFonts w:cstheme="minorHAnsi"/>
        </w:rPr>
        <w:t xml:space="preserve">Rekrutacja prowadzona jest </w:t>
      </w:r>
      <w:r w:rsidR="001D3D75" w:rsidRPr="00BA7817">
        <w:rPr>
          <w:rFonts w:cstheme="minorHAnsi"/>
        </w:rPr>
        <w:t>przez</w:t>
      </w:r>
      <w:r w:rsidR="001D3D75" w:rsidRPr="008D1B53">
        <w:rPr>
          <w:rFonts w:cstheme="minorHAnsi"/>
          <w:iCs/>
        </w:rPr>
        <w:t xml:space="preserve"> </w:t>
      </w:r>
      <w:r w:rsidR="003445B6">
        <w:rPr>
          <w:rFonts w:cstheme="minorHAnsi"/>
          <w:iCs/>
        </w:rPr>
        <w:t>Konsultantów</w:t>
      </w:r>
      <w:r w:rsidR="0047052A" w:rsidRPr="008D1B53">
        <w:rPr>
          <w:rFonts w:cstheme="minorHAnsi"/>
          <w:iCs/>
        </w:rPr>
        <w:t>,</w:t>
      </w:r>
      <w:r w:rsidRPr="0047052A">
        <w:rPr>
          <w:rFonts w:cstheme="minorHAnsi"/>
        </w:rPr>
        <w:t xml:space="preserve"> z którym</w:t>
      </w:r>
      <w:r w:rsidR="003445B6">
        <w:rPr>
          <w:rFonts w:cstheme="minorHAnsi"/>
        </w:rPr>
        <w:t>i</w:t>
      </w:r>
      <w:r w:rsidRPr="0047052A">
        <w:rPr>
          <w:rFonts w:cstheme="minorHAnsi"/>
        </w:rPr>
        <w:t xml:space="preserve"> można się kontaktować pod numer</w:t>
      </w:r>
      <w:r w:rsidR="003445B6">
        <w:rPr>
          <w:rFonts w:cstheme="minorHAnsi"/>
        </w:rPr>
        <w:t>ami</w:t>
      </w:r>
      <w:r w:rsidRPr="0047052A">
        <w:rPr>
          <w:rFonts w:cstheme="minorHAnsi"/>
        </w:rPr>
        <w:t xml:space="preserve"> telefon</w:t>
      </w:r>
      <w:r w:rsidR="003445B6">
        <w:rPr>
          <w:rFonts w:cstheme="minorHAnsi"/>
        </w:rPr>
        <w:t>ów</w:t>
      </w:r>
      <w:r w:rsidRPr="0047052A">
        <w:rPr>
          <w:rFonts w:cstheme="minorHAnsi"/>
        </w:rPr>
        <w:t xml:space="preserve"> </w:t>
      </w:r>
      <w:r w:rsidR="003445B6">
        <w:rPr>
          <w:rFonts w:cstheme="minorHAnsi"/>
        </w:rPr>
        <w:t xml:space="preserve"> podanymi w danych kontaktowych na stronie </w:t>
      </w:r>
      <w:r w:rsidR="007A6567">
        <w:rPr>
          <w:rFonts w:cstheme="minorHAnsi"/>
        </w:rPr>
        <w:t>internetowej P</w:t>
      </w:r>
      <w:r w:rsidR="003445B6">
        <w:rPr>
          <w:rFonts w:cstheme="minorHAnsi"/>
        </w:rPr>
        <w:t>rojektu</w:t>
      </w:r>
      <w:r w:rsidR="0047052A">
        <w:rPr>
          <w:rFonts w:cstheme="minorHAnsi"/>
        </w:rPr>
        <w:t xml:space="preserve"> </w:t>
      </w:r>
      <w:r w:rsidRPr="0047052A">
        <w:rPr>
          <w:rFonts w:cstheme="minorHAnsi"/>
        </w:rPr>
        <w:t xml:space="preserve">lub za pośrednictwem poczty </w:t>
      </w:r>
      <w:r w:rsidRPr="008D1B53">
        <w:rPr>
          <w:rFonts w:cstheme="minorHAnsi"/>
        </w:rPr>
        <w:t xml:space="preserve">elektronicznej </w:t>
      </w:r>
      <w:hyperlink r:id="rId10" w:tooltip="mailto:eaa@hrp.com.pl" w:history="1">
        <w:r w:rsidR="008D1B53" w:rsidRPr="008D1B53">
          <w:rPr>
            <w:rStyle w:val="Hipercze"/>
            <w:rFonts w:cstheme="minorHAnsi"/>
          </w:rPr>
          <w:t>eaa@hrp.com.pl</w:t>
        </w:r>
      </w:hyperlink>
      <w:r w:rsidRPr="008D1B53">
        <w:rPr>
          <w:rFonts w:cstheme="minorHAnsi"/>
        </w:rPr>
        <w:t xml:space="preserve"> lub osobiście pod adres</w:t>
      </w:r>
      <w:r w:rsidR="007A6567">
        <w:rPr>
          <w:rFonts w:cstheme="minorHAnsi"/>
        </w:rPr>
        <w:t>a</w:t>
      </w:r>
      <w:r w:rsidRPr="008D1B53">
        <w:rPr>
          <w:rFonts w:cstheme="minorHAnsi"/>
        </w:rPr>
        <w:t>m</w:t>
      </w:r>
      <w:r w:rsidR="003445B6">
        <w:rPr>
          <w:rFonts w:cstheme="minorHAnsi"/>
        </w:rPr>
        <w:t>i Biur projekt</w:t>
      </w:r>
      <w:r w:rsidR="007A6567">
        <w:rPr>
          <w:rFonts w:cstheme="minorHAnsi"/>
        </w:rPr>
        <w:t>u</w:t>
      </w:r>
      <w:r w:rsidR="003445B6">
        <w:rPr>
          <w:rFonts w:cstheme="minorHAnsi"/>
        </w:rPr>
        <w:t xml:space="preserve"> </w:t>
      </w:r>
      <w:r w:rsidR="007A6567">
        <w:rPr>
          <w:rFonts w:cstheme="minorHAnsi"/>
        </w:rPr>
        <w:t>Beneficjenta</w:t>
      </w:r>
      <w:r w:rsidR="003445B6">
        <w:rPr>
          <w:rFonts w:cstheme="minorHAnsi"/>
        </w:rPr>
        <w:t xml:space="preserve"> i Partne</w:t>
      </w:r>
      <w:r w:rsidR="007A6567">
        <w:rPr>
          <w:rFonts w:cstheme="minorHAnsi"/>
        </w:rPr>
        <w:t>r</w:t>
      </w:r>
      <w:r w:rsidR="003445B6">
        <w:rPr>
          <w:rFonts w:cstheme="minorHAnsi"/>
        </w:rPr>
        <w:t>a</w:t>
      </w:r>
      <w:r w:rsidRPr="008D1B53">
        <w:rPr>
          <w:rFonts w:cstheme="minorHAnsi"/>
        </w:rPr>
        <w:t xml:space="preserve"> </w:t>
      </w:r>
      <w:r w:rsidR="003445B6">
        <w:rPr>
          <w:rFonts w:cstheme="minorHAnsi"/>
        </w:rPr>
        <w:t xml:space="preserve">wskazanych na stronie </w:t>
      </w:r>
      <w:r w:rsidR="007A6567">
        <w:rPr>
          <w:rFonts w:cstheme="minorHAnsi"/>
        </w:rPr>
        <w:t>internetowej Projektu.</w:t>
      </w:r>
    </w:p>
    <w:p w14:paraId="3843EC8B" w14:textId="4569778A" w:rsidR="00E21BEC" w:rsidRDefault="00A97834" w:rsidP="00E21BEC">
      <w:pPr>
        <w:pStyle w:val="Akapitzlist"/>
        <w:widowControl w:val="0"/>
        <w:numPr>
          <w:ilvl w:val="0"/>
          <w:numId w:val="3"/>
        </w:numPr>
        <w:autoSpaceDE w:val="0"/>
        <w:autoSpaceDN w:val="0"/>
        <w:adjustRightInd w:val="0"/>
        <w:spacing w:after="60" w:line="276" w:lineRule="auto"/>
        <w:ind w:left="426" w:hanging="426"/>
        <w:rPr>
          <w:rFonts w:cstheme="minorHAnsi"/>
        </w:rPr>
      </w:pPr>
      <w:r w:rsidRPr="00BA7817">
        <w:rPr>
          <w:rFonts w:cstheme="minorHAnsi"/>
        </w:rPr>
        <w:t xml:space="preserve">Proces wyboru przedsiębiorcy do uczestnictwa w Projekcie będzie składał  </w:t>
      </w:r>
      <w:r w:rsidRPr="00BA7817">
        <w:rPr>
          <w:rFonts w:cstheme="minorHAnsi"/>
        </w:rPr>
        <w:br/>
        <w:t xml:space="preserve">się z następujących etapów: </w:t>
      </w:r>
    </w:p>
    <w:p w14:paraId="32D5AA3E" w14:textId="46595C66" w:rsidR="00E21BEC" w:rsidRPr="00E21BEC" w:rsidRDefault="00E21BEC" w:rsidP="00E21BEC">
      <w:pPr>
        <w:pStyle w:val="Akapitzlist"/>
        <w:widowControl w:val="0"/>
        <w:autoSpaceDE w:val="0"/>
        <w:autoSpaceDN w:val="0"/>
        <w:adjustRightInd w:val="0"/>
        <w:spacing w:after="60" w:line="276" w:lineRule="auto"/>
        <w:ind w:left="426"/>
        <w:rPr>
          <w:rFonts w:cstheme="minorHAnsi"/>
        </w:rPr>
      </w:pPr>
    </w:p>
    <w:p w14:paraId="31287CC7" w14:textId="00D8B4C5"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rPr>
          <w:rFonts w:cstheme="minorHAnsi"/>
        </w:rPr>
      </w:pPr>
      <w:r w:rsidRPr="00BA7817">
        <w:rPr>
          <w:rFonts w:cstheme="minorHAnsi"/>
        </w:rPr>
        <w:t>aktywne działania rekrutacyjne Beneficjenta, w tym:</w:t>
      </w:r>
    </w:p>
    <w:p w14:paraId="7947A41F" w14:textId="7736E687" w:rsidR="00A97834" w:rsidRPr="00BA7817" w:rsidRDefault="00A97834" w:rsidP="007519F0">
      <w:pPr>
        <w:pStyle w:val="Akapitzlist"/>
        <w:widowControl w:val="0"/>
        <w:numPr>
          <w:ilvl w:val="5"/>
          <w:numId w:val="19"/>
        </w:numPr>
        <w:autoSpaceDE w:val="0"/>
        <w:autoSpaceDN w:val="0"/>
        <w:adjustRightInd w:val="0"/>
        <w:spacing w:after="60" w:line="276" w:lineRule="auto"/>
        <w:ind w:left="1200"/>
        <w:rPr>
          <w:rFonts w:cstheme="minorHAnsi"/>
        </w:rPr>
      </w:pPr>
      <w:r w:rsidRPr="00BA7817">
        <w:rPr>
          <w:rFonts w:cstheme="minorHAnsi"/>
        </w:rPr>
        <w:t>uświadamianie potencjalnym uczestnikom kwestii wynikających ze zmieniającego się otoczenia regulacyjno-prawnego w związku z transpozycją Dyrektywy EAA do prawodawstwa krajowego;</w:t>
      </w:r>
    </w:p>
    <w:p w14:paraId="4C70448E" w14:textId="7FD22831" w:rsidR="00A97834" w:rsidRPr="00BA7817" w:rsidRDefault="00A97834" w:rsidP="007519F0">
      <w:pPr>
        <w:pStyle w:val="Akapitzlist"/>
        <w:widowControl w:val="0"/>
        <w:numPr>
          <w:ilvl w:val="5"/>
          <w:numId w:val="19"/>
        </w:numPr>
        <w:autoSpaceDE w:val="0"/>
        <w:autoSpaceDN w:val="0"/>
        <w:adjustRightInd w:val="0"/>
        <w:spacing w:after="60" w:line="276" w:lineRule="auto"/>
        <w:ind w:left="1200"/>
        <w:rPr>
          <w:rFonts w:cstheme="minorHAnsi"/>
        </w:rPr>
      </w:pPr>
      <w:r w:rsidRPr="00BA7817">
        <w:rPr>
          <w:rFonts w:cstheme="minorHAnsi"/>
        </w:rPr>
        <w:t>wsparcie merytoryczne przedsiębiorcy w zakresie wytypowania pracowników lub pracownic, którzy zostaną delegowani do udziału w projekcie (jeśli będzie taka potrzeba).</w:t>
      </w:r>
    </w:p>
    <w:p w14:paraId="0A02C8D7"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cstheme="minorHAnsi"/>
        </w:rPr>
      </w:pPr>
      <w:r w:rsidRPr="00BA7817">
        <w:rPr>
          <w:rFonts w:cstheme="minorHAnsi"/>
        </w:rPr>
        <w:t>zgłoszenie się do Projektu przez przedsiębiorcę za pomocą wypełnienia i złożenia formularza zgłoszeniowego zamieszczonego na stronie internetowej Beneficjenta, wskazanej w ust. 1, wraz z załącznikami i dokumentami potwierdzającymi spełnianie kryteriów udziału w Projekcie, o których mowa w §3;</w:t>
      </w:r>
    </w:p>
    <w:p w14:paraId="27DF9DFF"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eastAsia="Arial Unicode MS" w:cstheme="minorHAnsi"/>
        </w:rPr>
      </w:pPr>
      <w:r w:rsidRPr="00BA7817">
        <w:rPr>
          <w:rFonts w:cstheme="minorHAnsi"/>
        </w:rPr>
        <w:t xml:space="preserve">weryfikacja kompletności zgłoszenia oraz spełniania kryteriów udziału w projekcie, o których mowa w §3, dokonana przez Beneficjenta. </w:t>
      </w:r>
      <w:r w:rsidRPr="00BA7817">
        <w:rPr>
          <w:rFonts w:eastAsia="Arial Unicode MS" w:cstheme="minorHAnsi"/>
        </w:rPr>
        <w:t xml:space="preserve">Beneficjent może weryfikować kwalifikowalność Przedsiębiorcy również na podstawie ogólnodostępnych rejestrów: np. CEIDG, KRS, REGON, SHRIMP, SUDOP, Portal podatkowy. </w:t>
      </w:r>
    </w:p>
    <w:p w14:paraId="48BD1AD3"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cstheme="minorHAnsi"/>
        </w:rPr>
      </w:pPr>
      <w:r w:rsidRPr="00BA7817">
        <w:rPr>
          <w:rFonts w:cstheme="minorHAnsi"/>
        </w:rPr>
        <w:t xml:space="preserve">poinformowanie przedsiębiorcy o wynikach weryfikacji w formie elektronicznej na adres wskazany w dokumentacji zgłoszeniowej; </w:t>
      </w:r>
    </w:p>
    <w:p w14:paraId="19BAECAB"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cstheme="minorHAnsi"/>
        </w:rPr>
      </w:pPr>
      <w:r w:rsidRPr="00BA7817">
        <w:rPr>
          <w:rFonts w:cstheme="minorHAnsi"/>
        </w:rPr>
        <w:t xml:space="preserve">zawarcie umowy wsparcia pomiędzy Przedsiębiorcą a Beneficjentem. </w:t>
      </w:r>
    </w:p>
    <w:p w14:paraId="331611B2" w14:textId="77777777" w:rsidR="00A97834" w:rsidRPr="00BA7817" w:rsidRDefault="00A97834" w:rsidP="007519F0">
      <w:pPr>
        <w:pStyle w:val="Akapitzlist"/>
        <w:numPr>
          <w:ilvl w:val="0"/>
          <w:numId w:val="20"/>
        </w:numPr>
        <w:autoSpaceDE w:val="0"/>
        <w:autoSpaceDN w:val="0"/>
        <w:adjustRightInd w:val="0"/>
        <w:spacing w:after="0" w:line="276" w:lineRule="auto"/>
        <w:rPr>
          <w:rFonts w:cstheme="minorHAnsi"/>
          <w:strike/>
          <w:color w:val="000000"/>
        </w:rPr>
      </w:pPr>
      <w:r w:rsidRPr="00BA7817">
        <w:rPr>
          <w:rFonts w:cstheme="minorHAnsi"/>
          <w:color w:val="000000"/>
        </w:rPr>
        <w:t xml:space="preserve">Dokumenty zgłoszeniowe Przedsiębiorca: </w:t>
      </w:r>
    </w:p>
    <w:p w14:paraId="6B8555F0" w14:textId="77777777" w:rsidR="00A97834" w:rsidRPr="00BA7817" w:rsidRDefault="00A97834" w:rsidP="007519F0">
      <w:pPr>
        <w:pStyle w:val="Akapitzlist"/>
        <w:numPr>
          <w:ilvl w:val="0"/>
          <w:numId w:val="21"/>
        </w:numPr>
        <w:autoSpaceDE w:val="0"/>
        <w:autoSpaceDN w:val="0"/>
        <w:adjustRightInd w:val="0"/>
        <w:spacing w:after="0" w:line="276" w:lineRule="auto"/>
        <w:ind w:left="851"/>
        <w:rPr>
          <w:rFonts w:cstheme="minorHAnsi"/>
          <w:color w:val="000000"/>
        </w:rPr>
      </w:pPr>
      <w:r w:rsidRPr="00BA7817">
        <w:rPr>
          <w:rFonts w:cstheme="minorHAnsi"/>
          <w:color w:val="000000"/>
        </w:rPr>
        <w:t>składa w systemie informatycznym zapewnionym przez Beneficjenta lub</w:t>
      </w:r>
    </w:p>
    <w:p w14:paraId="753ED757" w14:textId="77777777" w:rsidR="00A97834" w:rsidRPr="00BA7817" w:rsidRDefault="00A97834" w:rsidP="007519F0">
      <w:pPr>
        <w:pStyle w:val="Akapitzlist"/>
        <w:numPr>
          <w:ilvl w:val="0"/>
          <w:numId w:val="21"/>
        </w:numPr>
        <w:autoSpaceDE w:val="0"/>
        <w:autoSpaceDN w:val="0"/>
        <w:adjustRightInd w:val="0"/>
        <w:spacing w:after="0" w:line="276" w:lineRule="auto"/>
        <w:ind w:left="851"/>
        <w:rPr>
          <w:rFonts w:cstheme="minorHAnsi"/>
          <w:color w:val="000000"/>
        </w:rPr>
      </w:pPr>
      <w:r w:rsidRPr="00BA7817">
        <w:rPr>
          <w:rFonts w:cstheme="minorHAnsi"/>
        </w:rPr>
        <w:t>wysyła papierowo na adres Biura Projektu lub</w:t>
      </w:r>
    </w:p>
    <w:p w14:paraId="06D807E4" w14:textId="77777777" w:rsidR="00A97834" w:rsidRPr="00BA7817" w:rsidRDefault="00A97834" w:rsidP="007519F0">
      <w:pPr>
        <w:pStyle w:val="Akapitzlist"/>
        <w:numPr>
          <w:ilvl w:val="0"/>
          <w:numId w:val="21"/>
        </w:numPr>
        <w:autoSpaceDE w:val="0"/>
        <w:autoSpaceDN w:val="0"/>
        <w:adjustRightInd w:val="0"/>
        <w:spacing w:after="0" w:line="276" w:lineRule="auto"/>
        <w:ind w:left="851"/>
        <w:rPr>
          <w:rFonts w:cstheme="minorHAnsi"/>
        </w:rPr>
      </w:pPr>
      <w:r w:rsidRPr="00BA7817">
        <w:rPr>
          <w:rFonts w:cstheme="minorHAnsi"/>
        </w:rPr>
        <w:t xml:space="preserve">składa osobiście w Biurze Projektu. </w:t>
      </w:r>
    </w:p>
    <w:p w14:paraId="28B35CDE" w14:textId="4CCED747" w:rsidR="00A97834" w:rsidRPr="00BA7817" w:rsidRDefault="00A97834" w:rsidP="007519F0">
      <w:pPr>
        <w:pStyle w:val="Akapitzlist"/>
        <w:numPr>
          <w:ilvl w:val="0"/>
          <w:numId w:val="20"/>
        </w:numPr>
        <w:autoSpaceDE w:val="0"/>
        <w:autoSpaceDN w:val="0"/>
        <w:adjustRightInd w:val="0"/>
        <w:spacing w:after="0" w:line="276" w:lineRule="auto"/>
        <w:rPr>
          <w:rFonts w:cstheme="minorHAnsi"/>
          <w:color w:val="000000"/>
        </w:rPr>
      </w:pPr>
      <w:r w:rsidRPr="00BA7817">
        <w:rPr>
          <w:rFonts w:cstheme="minorHAnsi"/>
          <w:color w:val="000000"/>
        </w:rPr>
        <w:t xml:space="preserve">Dokumenty, w tym oświadczenia i zaświadczenia składane przez Przedsiębiorcę w procesie rekrutacji </w:t>
      </w:r>
      <w:r w:rsidRPr="00BA7817">
        <w:rPr>
          <w:rFonts w:eastAsia="Arial Unicode MS" w:cstheme="minorHAnsi"/>
        </w:rPr>
        <w:t xml:space="preserve">powinny być podpisane i ostemplowane w miejscach do tego przewidzianych (w przypadku dokumentów składanych w postaci papierowej) lub podpisane kwalifikowanych podpisem elektronicznym (w przypadku dokumentów składanych w postaci elektronicznej) przez osobę/y upoważnioną/e do reprezentowania Przedsiębiorcy (zgodnie z CEIDG lub KRS). Jeżeli upoważnienie do podpisania </w:t>
      </w:r>
      <w:r w:rsidRPr="00BA7817">
        <w:rPr>
          <w:rFonts w:cstheme="minorHAnsi"/>
          <w:color w:val="000000"/>
        </w:rPr>
        <w:t>dokumentów lub oświadczeń</w:t>
      </w:r>
      <w:r w:rsidRPr="00BA7817">
        <w:rPr>
          <w:rFonts w:eastAsia="Arial Unicode MS" w:cstheme="minorHAnsi"/>
        </w:rPr>
        <w:t xml:space="preserve"> w imieniu Przedsiębiorcy wynika z udzielonego określonej osobie pełnomocnictwa, pełnomocnictwo to musi być załączone do przekazywanych </w:t>
      </w:r>
      <w:r w:rsidRPr="00BA7817">
        <w:rPr>
          <w:rFonts w:cstheme="minorHAnsi"/>
          <w:color w:val="000000"/>
        </w:rPr>
        <w:t>dokumentów, w tym oświadczeń lub zaświadczeń</w:t>
      </w:r>
      <w:r w:rsidRPr="00BA7817">
        <w:rPr>
          <w:rStyle w:val="Odwoanieprzypisudolnego"/>
          <w:rFonts w:cstheme="minorHAnsi"/>
          <w:color w:val="000000"/>
        </w:rPr>
        <w:footnoteReference w:id="7"/>
      </w:r>
      <w:r w:rsidRPr="00BA7817">
        <w:rPr>
          <w:rFonts w:eastAsia="Arial Unicode MS" w:cstheme="minorHAnsi"/>
        </w:rPr>
        <w:t>.</w:t>
      </w:r>
    </w:p>
    <w:p w14:paraId="1D092761" w14:textId="6823E138" w:rsidR="00E21BEC" w:rsidRPr="004C4F3D" w:rsidRDefault="00A97834" w:rsidP="004C4F3D">
      <w:pPr>
        <w:pStyle w:val="Akapitzlist"/>
        <w:numPr>
          <w:ilvl w:val="0"/>
          <w:numId w:val="20"/>
        </w:numPr>
        <w:spacing w:after="0" w:line="276" w:lineRule="auto"/>
        <w:ind w:left="400" w:hanging="400"/>
        <w:rPr>
          <w:rFonts w:eastAsia="Arial Unicode MS" w:cstheme="minorHAnsi"/>
        </w:rPr>
      </w:pPr>
      <w:r w:rsidRPr="00BA7817">
        <w:rPr>
          <w:rFonts w:cstheme="minorHAnsi"/>
          <w:color w:val="000000"/>
        </w:rPr>
        <w:t>Złożone dokumenty zgłoszeniowe nie podlegają zwrotowi.</w:t>
      </w:r>
    </w:p>
    <w:p w14:paraId="54FA2744" w14:textId="3ACC0E67" w:rsidR="00A97834" w:rsidRPr="00BA7817" w:rsidRDefault="00A97834" w:rsidP="007519F0">
      <w:pPr>
        <w:pStyle w:val="Akapitzlist"/>
        <w:numPr>
          <w:ilvl w:val="0"/>
          <w:numId w:val="20"/>
        </w:numPr>
        <w:spacing w:after="0" w:line="276" w:lineRule="auto"/>
        <w:ind w:left="400" w:hanging="400"/>
        <w:rPr>
          <w:rFonts w:cstheme="minorHAnsi"/>
        </w:rPr>
      </w:pPr>
      <w:r w:rsidRPr="00BA7817">
        <w:rPr>
          <w:rFonts w:eastAsia="Arial Unicode MS" w:cstheme="minorHAnsi"/>
        </w:rPr>
        <w:lastRenderedPageBreak/>
        <w:t xml:space="preserve">Weryfikacja kwalifikowalności Przedsiębiorcy jest </w:t>
      </w:r>
      <w:r w:rsidRPr="004C4F3D">
        <w:rPr>
          <w:rFonts w:eastAsia="Arial Unicode MS" w:cstheme="minorHAnsi"/>
        </w:rPr>
        <w:t>dokonywana w terminie do 10 dni roboczych</w:t>
      </w:r>
      <w:r>
        <w:rPr>
          <w:rFonts w:eastAsia="Arial Unicode MS" w:cstheme="minorHAnsi"/>
        </w:rPr>
        <w:t xml:space="preserve"> </w:t>
      </w:r>
      <w:r w:rsidRPr="00BA7817">
        <w:rPr>
          <w:rFonts w:eastAsia="Arial Unicode MS" w:cstheme="minorHAnsi"/>
        </w:rPr>
        <w:t xml:space="preserve">od daty wpływu poprawnie wypełnionych dokumentów, w tym zaświadczeń i oświadczeń. </w:t>
      </w:r>
      <w:r w:rsidRPr="00BA7817">
        <w:rPr>
          <w:rFonts w:cstheme="minorHAnsi"/>
        </w:rPr>
        <w:t xml:space="preserve">Termin weryfikacji może zostać wydłużony w przypadku dużej liczby zgłoszeń oraz w sytuacjach wymagających dodatkowej weryfikacji kwalifikowalności Przedsiębiorcy do udziału w Projekcie. </w:t>
      </w:r>
    </w:p>
    <w:p w14:paraId="1BC13878" w14:textId="3CEEAEA3" w:rsidR="00A97834" w:rsidRPr="00BA7817" w:rsidRDefault="00A97834" w:rsidP="007519F0">
      <w:pPr>
        <w:pStyle w:val="Akapitzlist"/>
        <w:numPr>
          <w:ilvl w:val="0"/>
          <w:numId w:val="20"/>
        </w:numPr>
        <w:autoSpaceDE w:val="0"/>
        <w:autoSpaceDN w:val="0"/>
        <w:adjustRightInd w:val="0"/>
        <w:spacing w:after="0" w:line="276" w:lineRule="auto"/>
        <w:rPr>
          <w:rFonts w:cstheme="minorHAnsi"/>
          <w:color w:val="000000"/>
        </w:rPr>
      </w:pPr>
      <w:r w:rsidRPr="00BA7817">
        <w:rPr>
          <w:rFonts w:eastAsia="Arial Unicode MS" w:cstheme="minorHAnsi"/>
        </w:rPr>
        <w:t xml:space="preserve">Dokumenty zgłoszeniowe ważne są </w:t>
      </w:r>
      <w:r w:rsidR="008D1B53">
        <w:rPr>
          <w:rFonts w:eastAsia="Arial Unicode MS" w:cstheme="minorHAnsi"/>
        </w:rPr>
        <w:t>3 miesiące o</w:t>
      </w:r>
      <w:r w:rsidRPr="00BA7817">
        <w:rPr>
          <w:rFonts w:eastAsia="Arial Unicode MS" w:cstheme="minorHAnsi"/>
        </w:rPr>
        <w:t>d dnia złożenia ich do Beneficjenta.</w:t>
      </w:r>
    </w:p>
    <w:p w14:paraId="5EA0021F" w14:textId="77777777" w:rsidR="00A97834" w:rsidRPr="00BA7817" w:rsidRDefault="00A97834" w:rsidP="007519F0">
      <w:pPr>
        <w:pStyle w:val="Akapitzlist"/>
        <w:numPr>
          <w:ilvl w:val="0"/>
          <w:numId w:val="20"/>
        </w:numPr>
        <w:spacing w:after="0" w:line="276" w:lineRule="auto"/>
        <w:ind w:left="400" w:hanging="400"/>
        <w:rPr>
          <w:rFonts w:eastAsia="Arial Unicode MS" w:cstheme="minorHAnsi"/>
        </w:rPr>
      </w:pPr>
      <w:r w:rsidRPr="00BA7817">
        <w:rPr>
          <w:rFonts w:cstheme="minorHAnsi"/>
          <w:color w:val="000000"/>
        </w:rPr>
        <w:t xml:space="preserve">Wypełnienie i złożenie dokumentów zgłoszeniowych nie jest jednoznaczne z zakwalifikowaniem się do objęcia wsparciem w ramach Projektu. </w:t>
      </w:r>
    </w:p>
    <w:p w14:paraId="3B7E57BF" w14:textId="77777777" w:rsidR="00A97834" w:rsidRPr="00BA7817" w:rsidRDefault="00A97834" w:rsidP="007519F0">
      <w:pPr>
        <w:numPr>
          <w:ilvl w:val="0"/>
          <w:numId w:val="20"/>
        </w:numPr>
        <w:spacing w:after="60" w:line="276" w:lineRule="auto"/>
        <w:ind w:left="400" w:right="102" w:hanging="500"/>
        <w:rPr>
          <w:rFonts w:cstheme="minorHAnsi"/>
          <w:color w:val="000000"/>
        </w:rPr>
      </w:pPr>
      <w:r w:rsidRPr="00BA7817">
        <w:rPr>
          <w:rFonts w:cstheme="minorHAnsi"/>
          <w:color w:val="000000"/>
        </w:rPr>
        <w:t>W przypadku złożenia przez Przedsiębiorcę niekompletnych dokumentów rekrutacyjnych lub niepoprawnych pod względem formalnym, Beneficjent pisemnie lub za pomocą poczty elektronicznej wzywa do ich uzupełnienia. Niezłożenie przez Przedsiębiorcę dokumentów w terminie wyznaczonym przez Beneficjenta w wezwaniu oznacza rezygnację z uczestnictwa w Projekcie.</w:t>
      </w:r>
    </w:p>
    <w:p w14:paraId="78F91738" w14:textId="77777777" w:rsidR="00A97834" w:rsidRPr="00BA7817" w:rsidRDefault="00A97834" w:rsidP="007519F0">
      <w:pPr>
        <w:numPr>
          <w:ilvl w:val="0"/>
          <w:numId w:val="20"/>
        </w:numPr>
        <w:spacing w:after="60" w:line="276" w:lineRule="auto"/>
        <w:ind w:right="102" w:hanging="460"/>
        <w:rPr>
          <w:rFonts w:cstheme="minorHAnsi"/>
          <w:color w:val="000000"/>
        </w:rPr>
      </w:pPr>
      <w:r w:rsidRPr="00BA7817">
        <w:rPr>
          <w:rFonts w:cstheme="minorHAnsi"/>
        </w:rPr>
        <w:t>W przypadku złożenia przez Przedsiębiorcę oświadczeń niezgodnych z prawdą, w szczególności w przypadku, gdy z tego powodu Beneficjent narażony zostanie na jakiekolwiek negatywne konsekwencje finansowe, Beneficjent może pociągnąć Przedsiębiorcę do odpowiedzialności odszkodowawczej.</w:t>
      </w:r>
    </w:p>
    <w:p w14:paraId="06FCC193" w14:textId="77777777" w:rsidR="00A97834" w:rsidRPr="00BA7817" w:rsidRDefault="00A97834" w:rsidP="007519F0">
      <w:pPr>
        <w:numPr>
          <w:ilvl w:val="0"/>
          <w:numId w:val="20"/>
        </w:numPr>
        <w:spacing w:after="60" w:line="276" w:lineRule="auto"/>
        <w:ind w:right="102" w:hanging="460"/>
        <w:rPr>
          <w:rFonts w:cstheme="minorHAnsi"/>
          <w:color w:val="000000"/>
        </w:rPr>
      </w:pPr>
      <w:r w:rsidRPr="00BA7817">
        <w:rPr>
          <w:rFonts w:cstheme="minorHAnsi"/>
          <w:color w:val="000000"/>
        </w:rPr>
        <w:t>W ramach projektu nie jest możliwe kwalifikowanie kosztów szkoleń lub doradztwa poszkoleniowego, które:</w:t>
      </w:r>
    </w:p>
    <w:p w14:paraId="299ACC31" w14:textId="77777777" w:rsidR="00A97834" w:rsidRPr="00BA7817" w:rsidRDefault="00A97834" w:rsidP="007519F0">
      <w:pPr>
        <w:pStyle w:val="Akapitzlist"/>
        <w:numPr>
          <w:ilvl w:val="0"/>
          <w:numId w:val="17"/>
        </w:numPr>
        <w:spacing w:after="60" w:line="276" w:lineRule="auto"/>
        <w:ind w:left="800" w:right="102" w:hanging="400"/>
        <w:rPr>
          <w:rFonts w:cstheme="minorHAnsi"/>
          <w:color w:val="000000"/>
        </w:rPr>
      </w:pPr>
      <w:r w:rsidRPr="00BA7817">
        <w:rPr>
          <w:rFonts w:cstheme="minorHAnsi"/>
          <w:color w:val="000000"/>
        </w:rPr>
        <w:t>są świadczone przez Beneficjenta lub Partnera (jeśli dotyczy) na rzecz swoich pracowników;</w:t>
      </w:r>
    </w:p>
    <w:p w14:paraId="32983896" w14:textId="77777777" w:rsidR="00A97834" w:rsidRPr="00BA7817" w:rsidRDefault="00A97834" w:rsidP="007519F0">
      <w:pPr>
        <w:pStyle w:val="Akapitzlist"/>
        <w:numPr>
          <w:ilvl w:val="0"/>
          <w:numId w:val="17"/>
        </w:numPr>
        <w:spacing w:after="60" w:line="276" w:lineRule="auto"/>
        <w:ind w:left="800" w:right="102" w:hanging="400"/>
        <w:rPr>
          <w:rFonts w:cstheme="minorHAnsi"/>
          <w:color w:val="000000"/>
        </w:rPr>
      </w:pPr>
      <w:r w:rsidRPr="00BA7817">
        <w:rPr>
          <w:rFonts w:cstheme="minorHAnsi"/>
          <w:color w:val="000000"/>
        </w:rPr>
        <w:t>są świadczone przez Beneficjanta lub Partnera (jeśli dotyczy), z którym Przedsiębiorca lub delegowany pracownik korzystający ze wsparcia są powiązani kapitałowo lub osobowo, przy czym przez powiązania kapitałowe lub osobowe rozumie się w szczególności:</w:t>
      </w:r>
    </w:p>
    <w:p w14:paraId="14BFA298" w14:textId="77777777"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udział w spółce jako wspólnik spółki cywilnej lub spółki osobowej;</w:t>
      </w:r>
    </w:p>
    <w:p w14:paraId="16CD5B5E" w14:textId="77777777"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posiadanie co najmniej 10% udziałów lub akcji spółki, o ile niższy próg nie wynika z przepisów prawa lub nie został określony przez IZ FERS;</w:t>
      </w:r>
    </w:p>
    <w:p w14:paraId="5F36D6D3" w14:textId="77777777"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pełnienie funkcji członka organu nadzorczego lub zarządzającego, prokurenta lub pełnomocnika;</w:t>
      </w:r>
    </w:p>
    <w:p w14:paraId="55DC46E6" w14:textId="6D18C1FB"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pozostawanie w stosunku prawnym lub faktycznym, który może budzić uzasadnione wątpliwości co do bezstronności w wyborze dostawcy szkoleń i doradztwa, w szczególności pozostawanie w związku małżeńskim, w stosunku pokrewieństwa lub powinowactwa w linii prostej, pokrewieństwa lub powinowactwa drugiego stopnia w linii bocznej lub w stosunku przysposobienia, opieki lub kurateli.</w:t>
      </w:r>
    </w:p>
    <w:p w14:paraId="7E98D51F" w14:textId="16D1C121" w:rsidR="00A97834" w:rsidRPr="00BA7817" w:rsidRDefault="00A97834" w:rsidP="00780743">
      <w:pPr>
        <w:spacing w:after="60"/>
        <w:ind w:right="102"/>
        <w:rPr>
          <w:rFonts w:cstheme="minorHAnsi"/>
          <w:color w:val="000000"/>
        </w:rPr>
      </w:pPr>
      <w:r w:rsidRPr="00BA7817">
        <w:rPr>
          <w:rFonts w:cstheme="minorHAnsi"/>
          <w:color w:val="000000"/>
        </w:rPr>
        <w:t>Spełnienie powyższego warunku (</w:t>
      </w:r>
      <w:r w:rsidRPr="00776D41">
        <w:rPr>
          <w:rFonts w:cstheme="minorHAnsi"/>
          <w:color w:val="000000"/>
        </w:rPr>
        <w:t>ust. 12</w:t>
      </w:r>
      <w:r w:rsidRPr="00BA7817">
        <w:rPr>
          <w:rFonts w:cstheme="minorHAnsi"/>
          <w:color w:val="000000"/>
        </w:rPr>
        <w:t xml:space="preserve"> pkt </w:t>
      </w:r>
      <w:r w:rsidRPr="00776D41">
        <w:rPr>
          <w:rFonts w:cstheme="minorHAnsi"/>
          <w:color w:val="000000"/>
        </w:rPr>
        <w:t>2</w:t>
      </w:r>
      <w:r w:rsidRPr="00BA7817">
        <w:rPr>
          <w:rFonts w:cstheme="minorHAnsi"/>
          <w:color w:val="000000"/>
        </w:rPr>
        <w:t xml:space="preserve">) będzie przez Beneficjenta weryfikowane, przy czym weryfikacja będzie się opierać na analizie danych pochodzących z wiarygodnych źródeł, np. publicznie dostępnych rejestrów w szczególności: Krajowego Rejestru Sądowego, Centralnej Ewidencji i Informacji o </w:t>
      </w:r>
      <w:r w:rsidRPr="00BA7817">
        <w:rPr>
          <w:rFonts w:cstheme="minorHAnsi"/>
          <w:color w:val="000000"/>
        </w:rPr>
        <w:lastRenderedPageBreak/>
        <w:t>Działalności Gospodarczej, Centralnego Rejestru Beneficjentów Rzeczywistych, ogólnie dostępnych serwisów on-line (np. https://rejestr.io/) lub informacji udostępnianych przez wywiadownie gospodarcze.</w:t>
      </w:r>
    </w:p>
    <w:p w14:paraId="4834F1DC" w14:textId="77777777" w:rsidR="00A97834" w:rsidRPr="00BA7817" w:rsidRDefault="00A97834" w:rsidP="00A97834">
      <w:pPr>
        <w:spacing w:after="60"/>
        <w:ind w:left="360" w:right="102"/>
        <w:rPr>
          <w:rFonts w:cstheme="minorHAnsi"/>
          <w:color w:val="000000"/>
        </w:rPr>
      </w:pPr>
    </w:p>
    <w:p w14:paraId="322F5878" w14:textId="0C291A94"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5 Ścieżki wsparcia</w:t>
      </w:r>
    </w:p>
    <w:p w14:paraId="5D61BB60" w14:textId="531574EA" w:rsidR="00A97834" w:rsidRPr="00BA7817" w:rsidRDefault="00A97834" w:rsidP="007519F0">
      <w:pPr>
        <w:pStyle w:val="Akapitzlist"/>
        <w:numPr>
          <w:ilvl w:val="7"/>
          <w:numId w:val="20"/>
        </w:numPr>
        <w:spacing w:after="60" w:line="276" w:lineRule="auto"/>
        <w:ind w:left="284" w:hanging="284"/>
        <w:rPr>
          <w:rFonts w:cstheme="minorHAnsi"/>
        </w:rPr>
      </w:pPr>
      <w:r w:rsidRPr="00BA7817">
        <w:rPr>
          <w:rFonts w:cstheme="minorHAnsi"/>
        </w:rPr>
        <w:t xml:space="preserve">Projekt zakłada realizację dwóch ścieżek wsparcia, przy czym każdy </w:t>
      </w:r>
      <w:r>
        <w:rPr>
          <w:rFonts w:cstheme="minorHAnsi"/>
        </w:rPr>
        <w:t>U</w:t>
      </w:r>
      <w:r w:rsidRPr="00BA7817">
        <w:rPr>
          <w:rFonts w:cstheme="minorHAnsi"/>
        </w:rPr>
        <w:t xml:space="preserve">czestnik </w:t>
      </w:r>
      <w:r>
        <w:rPr>
          <w:rFonts w:cstheme="minorHAnsi"/>
        </w:rPr>
        <w:t xml:space="preserve">Projektu </w:t>
      </w:r>
      <w:r w:rsidRPr="00BA7817">
        <w:rPr>
          <w:rFonts w:cstheme="minorHAnsi"/>
        </w:rPr>
        <w:t xml:space="preserve">może skorzystać wyłącznie z jednej ścieżki wsparcia. </w:t>
      </w:r>
    </w:p>
    <w:p w14:paraId="095E2C2B" w14:textId="77777777" w:rsidR="00A97834" w:rsidRPr="00BA7817" w:rsidRDefault="00A97834" w:rsidP="007519F0">
      <w:pPr>
        <w:pStyle w:val="Akapitzlist"/>
        <w:numPr>
          <w:ilvl w:val="7"/>
          <w:numId w:val="20"/>
        </w:numPr>
        <w:spacing w:after="60" w:line="276" w:lineRule="auto"/>
        <w:ind w:left="284" w:hanging="284"/>
        <w:rPr>
          <w:rFonts w:cstheme="minorHAnsi"/>
        </w:rPr>
      </w:pPr>
      <w:r w:rsidRPr="00BA7817">
        <w:rPr>
          <w:rFonts w:cstheme="minorHAnsi"/>
        </w:rPr>
        <w:t xml:space="preserve">Ścieżka 1 wsparcia obejmuje następujące działania: </w:t>
      </w:r>
      <w:r w:rsidRPr="00BA7817">
        <w:rPr>
          <w:rFonts w:cstheme="minorHAnsi"/>
          <w:color w:val="000000"/>
        </w:rPr>
        <w:t xml:space="preserve">  </w:t>
      </w:r>
    </w:p>
    <w:p w14:paraId="7CD11C5F" w14:textId="77777777" w:rsidR="00A97834" w:rsidRPr="00BA7817" w:rsidRDefault="00A97834" w:rsidP="007519F0">
      <w:pPr>
        <w:pStyle w:val="Akapitzlist"/>
        <w:numPr>
          <w:ilvl w:val="0"/>
          <w:numId w:val="25"/>
        </w:numPr>
        <w:spacing w:after="60" w:line="276" w:lineRule="auto"/>
        <w:ind w:left="800"/>
        <w:rPr>
          <w:rFonts w:cstheme="minorHAnsi"/>
        </w:rPr>
      </w:pPr>
      <w:r w:rsidRPr="00BA7817">
        <w:rPr>
          <w:rFonts w:cstheme="minorHAnsi"/>
          <w:color w:val="000000"/>
        </w:rPr>
        <w:t xml:space="preserve">działania szkoleniowe dotyczące niepełnosprawności i szczególnych potrzeb oraz dostępności, w tym projektowania uniwersalnego </w:t>
      </w:r>
      <w:r w:rsidRPr="00BA7817">
        <w:rPr>
          <w:rFonts w:cstheme="minorHAnsi"/>
          <w:b/>
          <w:bCs/>
          <w:color w:val="000000"/>
        </w:rPr>
        <w:t>(szkolenia ogólne)</w:t>
      </w:r>
      <w:r w:rsidRPr="00BA7817">
        <w:rPr>
          <w:rFonts w:cstheme="minorHAnsi"/>
          <w:color w:val="000000"/>
        </w:rPr>
        <w:t xml:space="preserve">; </w:t>
      </w:r>
    </w:p>
    <w:p w14:paraId="7D3A75E6" w14:textId="77777777" w:rsidR="00A97834" w:rsidRPr="00BA7817" w:rsidRDefault="00A97834" w:rsidP="007519F0">
      <w:pPr>
        <w:pStyle w:val="Akapitzlist"/>
        <w:numPr>
          <w:ilvl w:val="0"/>
          <w:numId w:val="25"/>
        </w:numPr>
        <w:spacing w:after="60" w:line="276" w:lineRule="auto"/>
        <w:ind w:left="800"/>
        <w:rPr>
          <w:rFonts w:cstheme="minorHAnsi"/>
        </w:rPr>
      </w:pPr>
      <w:r w:rsidRPr="00BA7817">
        <w:rPr>
          <w:rFonts w:cstheme="minorHAnsi"/>
          <w:color w:val="000000"/>
        </w:rPr>
        <w:t>działania szkoleniowe związane z wymaganiami wynikającymi z ustawy –</w:t>
      </w:r>
      <w:r w:rsidRPr="00BA7817">
        <w:rPr>
          <w:rFonts w:cstheme="minorHAnsi"/>
          <w:b/>
          <w:bCs/>
          <w:color w:val="000000"/>
        </w:rPr>
        <w:t xml:space="preserve"> (szkolenia specjalistyczne, część teoretyczna i część warsztatowa)</w:t>
      </w:r>
      <w:r w:rsidRPr="00BA7817">
        <w:rPr>
          <w:rFonts w:cstheme="minorHAnsi"/>
          <w:color w:val="000000"/>
        </w:rPr>
        <w:t xml:space="preserve">, dotyczące: </w:t>
      </w:r>
    </w:p>
    <w:p w14:paraId="46C9EF77" w14:textId="77777777" w:rsidR="00A97834" w:rsidRPr="00BA7817" w:rsidRDefault="00A97834" w:rsidP="007519F0">
      <w:pPr>
        <w:pStyle w:val="Akapitzlist"/>
        <w:numPr>
          <w:ilvl w:val="1"/>
          <w:numId w:val="25"/>
        </w:numPr>
        <w:spacing w:after="60" w:line="276" w:lineRule="auto"/>
        <w:ind w:left="1200" w:hanging="400"/>
        <w:rPr>
          <w:rFonts w:cstheme="minorHAnsi"/>
        </w:rPr>
      </w:pPr>
      <w:r w:rsidRPr="00BA7817">
        <w:rPr>
          <w:rFonts w:cstheme="minorHAnsi"/>
          <w:color w:val="000000"/>
        </w:rPr>
        <w:t xml:space="preserve">aktów prawnych (otoczenia prawnego), które mają znaczenie przy stosowaniu ustawy, włączając w to akty prawne, do których odwołuje się ustawa (część teoretyczna);  </w:t>
      </w:r>
    </w:p>
    <w:p w14:paraId="4BF48C42" w14:textId="77777777" w:rsidR="00A97834" w:rsidRPr="00BA7817" w:rsidRDefault="00A97834" w:rsidP="007519F0">
      <w:pPr>
        <w:pStyle w:val="Akapitzlist"/>
        <w:numPr>
          <w:ilvl w:val="1"/>
          <w:numId w:val="25"/>
        </w:numPr>
        <w:spacing w:after="60" w:line="276" w:lineRule="auto"/>
        <w:ind w:left="1200" w:hanging="400"/>
        <w:rPr>
          <w:rFonts w:cstheme="minorHAnsi"/>
        </w:rPr>
      </w:pPr>
      <w:r w:rsidRPr="00BA7817">
        <w:rPr>
          <w:rFonts w:cstheme="minorHAnsi"/>
          <w:color w:val="000000"/>
        </w:rPr>
        <w:t xml:space="preserve">wymogów prawnych wskazanych w ustawie (część teoretyczna); </w:t>
      </w:r>
    </w:p>
    <w:p w14:paraId="7FB5AC9E" w14:textId="77777777" w:rsidR="00A97834" w:rsidRPr="00BA7817" w:rsidRDefault="00A97834" w:rsidP="007519F0">
      <w:pPr>
        <w:pStyle w:val="Akapitzlist"/>
        <w:numPr>
          <w:ilvl w:val="1"/>
          <w:numId w:val="25"/>
        </w:numPr>
        <w:spacing w:after="60" w:line="276" w:lineRule="auto"/>
        <w:ind w:left="1200" w:hanging="400"/>
        <w:rPr>
          <w:rFonts w:cstheme="minorHAnsi"/>
        </w:rPr>
      </w:pPr>
      <w:r w:rsidRPr="00BA7817">
        <w:rPr>
          <w:rFonts w:cstheme="minorHAnsi"/>
          <w:color w:val="000000"/>
        </w:rPr>
        <w:t xml:space="preserve">praktycznych aspektów stosowania ustawy, w tym projektowania uniwersalnego produktów lub usług oraz prowadzenia dokumentacji (część warsztatowa); </w:t>
      </w:r>
    </w:p>
    <w:p w14:paraId="77AC3822" w14:textId="10446CEF" w:rsidR="00A97834" w:rsidRPr="00BA7817" w:rsidRDefault="00A97834" w:rsidP="007519F0">
      <w:pPr>
        <w:pStyle w:val="Akapitzlist"/>
        <w:numPr>
          <w:ilvl w:val="0"/>
          <w:numId w:val="25"/>
        </w:numPr>
        <w:spacing w:after="60" w:line="276" w:lineRule="auto"/>
        <w:ind w:left="800"/>
        <w:rPr>
          <w:rFonts w:cstheme="minorHAnsi"/>
        </w:rPr>
      </w:pPr>
      <w:r w:rsidRPr="00BA7817">
        <w:rPr>
          <w:rFonts w:cstheme="minorHAnsi"/>
          <w:color w:val="000000"/>
        </w:rPr>
        <w:t xml:space="preserve">działania doradcze związane bezpośrednio z działaniami szkoleniowymi, o których mowa w punkcie </w:t>
      </w:r>
      <w:r w:rsidR="002A5456">
        <w:rPr>
          <w:rFonts w:cstheme="minorHAnsi"/>
          <w:color w:val="000000"/>
        </w:rPr>
        <w:t>1</w:t>
      </w:r>
      <w:r w:rsidRPr="00BA7817">
        <w:rPr>
          <w:rFonts w:cstheme="minorHAnsi"/>
          <w:color w:val="000000"/>
        </w:rPr>
        <w:t xml:space="preserve">) i </w:t>
      </w:r>
      <w:r w:rsidR="002A5456">
        <w:rPr>
          <w:rFonts w:cstheme="minorHAnsi"/>
          <w:color w:val="000000"/>
        </w:rPr>
        <w:t>2</w:t>
      </w:r>
      <w:r w:rsidRPr="00BA7817">
        <w:rPr>
          <w:rFonts w:cstheme="minorHAnsi"/>
          <w:color w:val="000000"/>
        </w:rPr>
        <w:t xml:space="preserve">), (o ile potrzeba ich realizacji będzie wynikać z potrzeb </w:t>
      </w:r>
      <w:r>
        <w:rPr>
          <w:rFonts w:cstheme="minorHAnsi"/>
          <w:color w:val="000000"/>
        </w:rPr>
        <w:t>U</w:t>
      </w:r>
      <w:r w:rsidRPr="00BA7817">
        <w:rPr>
          <w:rFonts w:cstheme="minorHAnsi"/>
          <w:color w:val="000000"/>
        </w:rPr>
        <w:t xml:space="preserve">czestników </w:t>
      </w:r>
      <w:r>
        <w:rPr>
          <w:rFonts w:cstheme="minorHAnsi"/>
          <w:color w:val="000000"/>
        </w:rPr>
        <w:t>Projektu</w:t>
      </w:r>
      <w:r w:rsidRPr="00BA7817">
        <w:rPr>
          <w:rFonts w:cstheme="minorHAnsi"/>
          <w:color w:val="000000"/>
        </w:rPr>
        <w:t xml:space="preserve">). </w:t>
      </w:r>
    </w:p>
    <w:p w14:paraId="24F2719B" w14:textId="77777777" w:rsidR="00A97834" w:rsidRPr="00BA7817" w:rsidRDefault="00A97834" w:rsidP="007519F0">
      <w:pPr>
        <w:pStyle w:val="Akapitzlist"/>
        <w:numPr>
          <w:ilvl w:val="0"/>
          <w:numId w:val="11"/>
        </w:numPr>
        <w:spacing w:after="60" w:line="276" w:lineRule="auto"/>
        <w:ind w:left="300" w:hanging="300"/>
        <w:rPr>
          <w:rFonts w:cstheme="minorHAnsi"/>
        </w:rPr>
      </w:pPr>
      <w:r w:rsidRPr="00BA7817">
        <w:rPr>
          <w:rFonts w:cstheme="minorHAnsi"/>
        </w:rPr>
        <w:t>Ścieżka 2 wsparcia obejmuje następujące działania:</w:t>
      </w:r>
    </w:p>
    <w:p w14:paraId="03FD0787" w14:textId="77777777" w:rsidR="00A97834" w:rsidRPr="00BA7817" w:rsidRDefault="00A97834" w:rsidP="007519F0">
      <w:pPr>
        <w:pStyle w:val="Akapitzlist"/>
        <w:numPr>
          <w:ilvl w:val="0"/>
          <w:numId w:val="26"/>
        </w:numPr>
        <w:spacing w:after="60" w:line="276" w:lineRule="auto"/>
        <w:ind w:left="800"/>
        <w:rPr>
          <w:rFonts w:cstheme="minorHAnsi"/>
        </w:rPr>
      </w:pPr>
      <w:r w:rsidRPr="00BA7817">
        <w:rPr>
          <w:rFonts w:cstheme="minorHAnsi"/>
          <w:color w:val="000000"/>
        </w:rPr>
        <w:t xml:space="preserve">działania szkoleniowe związane z wymaganiami wynikającymi z ustawy – </w:t>
      </w:r>
      <w:r w:rsidRPr="00BA7817">
        <w:rPr>
          <w:rFonts w:cstheme="minorHAnsi"/>
          <w:b/>
          <w:bCs/>
          <w:color w:val="000000"/>
        </w:rPr>
        <w:t>(szkolenia specjalistyczne, część teoretyczna i część warsztatowa)</w:t>
      </w:r>
      <w:r w:rsidRPr="00BA7817">
        <w:rPr>
          <w:rFonts w:cstheme="minorHAnsi"/>
          <w:color w:val="000000"/>
        </w:rPr>
        <w:t xml:space="preserve">, dotyczące: </w:t>
      </w:r>
    </w:p>
    <w:p w14:paraId="1D166CB5" w14:textId="5F40008F" w:rsidR="00A97834" w:rsidRPr="00BA7817" w:rsidRDefault="00A97834" w:rsidP="007519F0">
      <w:pPr>
        <w:pStyle w:val="Akapitzlist"/>
        <w:numPr>
          <w:ilvl w:val="1"/>
          <w:numId w:val="26"/>
        </w:numPr>
        <w:spacing w:after="60" w:line="276" w:lineRule="auto"/>
        <w:ind w:left="1200"/>
        <w:rPr>
          <w:rFonts w:cstheme="minorHAnsi"/>
        </w:rPr>
      </w:pPr>
      <w:r w:rsidRPr="00BA7817">
        <w:rPr>
          <w:rFonts w:cstheme="minorHAnsi"/>
          <w:color w:val="000000"/>
        </w:rPr>
        <w:t xml:space="preserve">aktów prawnych (otoczenia prawnego), które mają znaczenie przy stosowaniu ustawy, włączając w to akty prawne, do których odwołuje się ustawa (część teoretyczna);  </w:t>
      </w:r>
    </w:p>
    <w:p w14:paraId="00552B1B" w14:textId="77777777" w:rsidR="00A97834" w:rsidRPr="00BA7817" w:rsidRDefault="00A97834" w:rsidP="007519F0">
      <w:pPr>
        <w:pStyle w:val="Akapitzlist"/>
        <w:numPr>
          <w:ilvl w:val="1"/>
          <w:numId w:val="26"/>
        </w:numPr>
        <w:spacing w:after="60" w:line="276" w:lineRule="auto"/>
        <w:ind w:left="1200"/>
        <w:rPr>
          <w:rFonts w:cstheme="minorHAnsi"/>
        </w:rPr>
      </w:pPr>
      <w:r w:rsidRPr="00BA7817">
        <w:rPr>
          <w:rFonts w:cstheme="minorHAnsi"/>
          <w:color w:val="000000"/>
        </w:rPr>
        <w:t xml:space="preserve">wymogów prawnych wskazanych w ustawie (część teoretyczna); </w:t>
      </w:r>
    </w:p>
    <w:p w14:paraId="5E636BFF" w14:textId="1867316F" w:rsidR="00A97834" w:rsidRPr="00BA7817" w:rsidRDefault="00A97834" w:rsidP="007519F0">
      <w:pPr>
        <w:pStyle w:val="Akapitzlist"/>
        <w:numPr>
          <w:ilvl w:val="1"/>
          <w:numId w:val="26"/>
        </w:numPr>
        <w:spacing w:after="60" w:line="276" w:lineRule="auto"/>
        <w:ind w:left="1200"/>
        <w:rPr>
          <w:rFonts w:cstheme="minorHAnsi"/>
        </w:rPr>
      </w:pPr>
      <w:r w:rsidRPr="00BA7817">
        <w:rPr>
          <w:rFonts w:cstheme="minorHAnsi"/>
          <w:color w:val="000000"/>
        </w:rPr>
        <w:t xml:space="preserve">praktycznych aspektów stosowania ustawy, w tym projektowania uniwersalnego produktów lub usług oraz prowadzenia dokumentacji (część warsztatowa); </w:t>
      </w:r>
    </w:p>
    <w:p w14:paraId="4DBCCCC5" w14:textId="52475D24" w:rsidR="00E21BEC" w:rsidRPr="008D1B53" w:rsidRDefault="00A97834" w:rsidP="008D1B53">
      <w:pPr>
        <w:pStyle w:val="Akapitzlist"/>
        <w:numPr>
          <w:ilvl w:val="0"/>
          <w:numId w:val="26"/>
        </w:numPr>
        <w:spacing w:after="60" w:line="276" w:lineRule="auto"/>
        <w:ind w:left="800"/>
        <w:rPr>
          <w:rFonts w:cstheme="minorHAnsi"/>
          <w:color w:val="000000"/>
        </w:rPr>
      </w:pPr>
      <w:r w:rsidRPr="00BA7817">
        <w:rPr>
          <w:rFonts w:cstheme="minorHAnsi"/>
          <w:color w:val="000000"/>
        </w:rPr>
        <w:t xml:space="preserve">działania doradcze związane bezpośrednio z działaniami szkoleniowymi, o których mowa w punkcie </w:t>
      </w:r>
      <w:r w:rsidR="00B05EA1">
        <w:rPr>
          <w:rFonts w:cstheme="minorHAnsi"/>
          <w:color w:val="000000"/>
        </w:rPr>
        <w:t>2)</w:t>
      </w:r>
      <w:r w:rsidRPr="00BA7817">
        <w:rPr>
          <w:rFonts w:cstheme="minorHAnsi"/>
          <w:color w:val="000000"/>
        </w:rPr>
        <w:t xml:space="preserve">, (o ile potrzeba ich realizacji będzie wynikać z potrzeb </w:t>
      </w:r>
      <w:r>
        <w:rPr>
          <w:rFonts w:cstheme="minorHAnsi"/>
          <w:color w:val="000000"/>
        </w:rPr>
        <w:t>U</w:t>
      </w:r>
      <w:r w:rsidRPr="00BA7817">
        <w:rPr>
          <w:rFonts w:cstheme="minorHAnsi"/>
          <w:color w:val="000000"/>
        </w:rPr>
        <w:t xml:space="preserve">czestników </w:t>
      </w:r>
      <w:r>
        <w:rPr>
          <w:rFonts w:cstheme="minorHAnsi"/>
          <w:color w:val="000000"/>
        </w:rPr>
        <w:t>Projektu</w:t>
      </w:r>
      <w:r w:rsidRPr="00BA7817">
        <w:rPr>
          <w:rFonts w:cstheme="minorHAnsi"/>
          <w:color w:val="000000"/>
        </w:rPr>
        <w:t xml:space="preserve">).  </w:t>
      </w:r>
    </w:p>
    <w:p w14:paraId="68423991" w14:textId="6C2B9AF5" w:rsidR="00A97834" w:rsidRPr="00BA7817" w:rsidRDefault="00A97834" w:rsidP="007519F0">
      <w:pPr>
        <w:pStyle w:val="Akapitzlist"/>
        <w:numPr>
          <w:ilvl w:val="0"/>
          <w:numId w:val="11"/>
        </w:numPr>
        <w:autoSpaceDE w:val="0"/>
        <w:autoSpaceDN w:val="0"/>
        <w:adjustRightInd w:val="0"/>
        <w:spacing w:after="60" w:line="276" w:lineRule="auto"/>
        <w:ind w:left="400"/>
        <w:rPr>
          <w:rFonts w:cstheme="minorHAnsi"/>
          <w:color w:val="000000"/>
        </w:rPr>
      </w:pPr>
      <w:r w:rsidRPr="00BA7817">
        <w:rPr>
          <w:rFonts w:cstheme="minorHAnsi"/>
          <w:color w:val="000000"/>
        </w:rPr>
        <w:t xml:space="preserve">Ścieżka 2 przewidziana jest wyłącznie dla osób, które pozyskały wiedzę i kompetencje w zakresie problematyki niepełnosprawności, szczególnych potrzeb, dostępności, w tym zasad uniwersalnego projektowania i przedstawiły zaświadczenie (certyfikat), o którym mowa w §3 ust.4. </w:t>
      </w:r>
    </w:p>
    <w:p w14:paraId="4FA7574D" w14:textId="07EADB32" w:rsidR="00A97834" w:rsidRPr="00BA7817" w:rsidRDefault="00A97834" w:rsidP="007519F0">
      <w:pPr>
        <w:pStyle w:val="Akapitzlist"/>
        <w:numPr>
          <w:ilvl w:val="0"/>
          <w:numId w:val="11"/>
        </w:numPr>
        <w:autoSpaceDE w:val="0"/>
        <w:autoSpaceDN w:val="0"/>
        <w:adjustRightInd w:val="0"/>
        <w:spacing w:after="60" w:line="276" w:lineRule="auto"/>
        <w:ind w:left="400"/>
        <w:rPr>
          <w:rFonts w:cstheme="minorHAnsi"/>
          <w:color w:val="000000"/>
        </w:rPr>
      </w:pPr>
      <w:r w:rsidRPr="00BA7817">
        <w:rPr>
          <w:rFonts w:cstheme="minorHAnsi"/>
          <w:color w:val="000000"/>
        </w:rPr>
        <w:lastRenderedPageBreak/>
        <w:t xml:space="preserve">Działania doradcze, mają charakter fakultatywny, a konieczność ich przeprowadzenia powinna wynikać z potrzeb </w:t>
      </w:r>
      <w:r>
        <w:rPr>
          <w:rFonts w:cstheme="minorHAnsi"/>
          <w:color w:val="000000"/>
        </w:rPr>
        <w:t>P</w:t>
      </w:r>
      <w:r w:rsidRPr="00BA7817">
        <w:rPr>
          <w:rFonts w:cstheme="minorHAnsi"/>
          <w:color w:val="000000"/>
        </w:rPr>
        <w:t>rzedsiębiorcy, którego pracownica ukończyła lub pracownik ukończył szkolenie i chce ona lub on pogłębić zagadnienia omawiane w ich trakcie. Przedsiębiorca wypełni ankietę poszkoleniową,</w:t>
      </w:r>
      <w:r w:rsidRPr="00BA7817">
        <w:rPr>
          <w:rFonts w:cstheme="minorHAnsi"/>
          <w:b/>
          <w:bCs/>
          <w:color w:val="000000"/>
        </w:rPr>
        <w:t xml:space="preserve"> </w:t>
      </w:r>
      <w:r w:rsidRPr="00BA7817">
        <w:rPr>
          <w:rFonts w:cstheme="minorHAnsi"/>
          <w:color w:val="000000"/>
        </w:rPr>
        <w:t xml:space="preserve">która w </w:t>
      </w:r>
      <w:r w:rsidR="00404184" w:rsidRPr="00BA7817">
        <w:rPr>
          <w:rFonts w:cstheme="minorHAnsi"/>
          <w:color w:val="000000"/>
        </w:rPr>
        <w:t>przypadku,</w:t>
      </w:r>
      <w:r w:rsidRPr="00BA7817">
        <w:rPr>
          <w:rFonts w:cstheme="minorHAnsi"/>
          <w:color w:val="000000"/>
        </w:rPr>
        <w:t xml:space="preserve"> gdy jest zainteresowany doradztwem, wskaże czy doradztwo związane jest szkoleniem ogólnym lub specjalistycznym. </w:t>
      </w:r>
    </w:p>
    <w:p w14:paraId="61CD06D4" w14:textId="77777777" w:rsidR="00A97834" w:rsidRPr="00BA7817" w:rsidRDefault="00A97834" w:rsidP="00A97834">
      <w:pPr>
        <w:pStyle w:val="Akapitzlist"/>
        <w:spacing w:after="60"/>
        <w:rPr>
          <w:rFonts w:cstheme="minorHAnsi"/>
        </w:rPr>
      </w:pPr>
    </w:p>
    <w:p w14:paraId="118BD566" w14:textId="7777777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xml:space="preserve">§ 6 Program działań szkoleniowych </w:t>
      </w:r>
    </w:p>
    <w:p w14:paraId="3C86707D" w14:textId="57E7B639" w:rsidR="00A97834" w:rsidRPr="00BA7817" w:rsidRDefault="00A97834" w:rsidP="007519F0">
      <w:pPr>
        <w:pStyle w:val="Akapitzlist"/>
        <w:numPr>
          <w:ilvl w:val="0"/>
          <w:numId w:val="12"/>
        </w:numPr>
        <w:spacing w:after="60" w:line="276" w:lineRule="auto"/>
        <w:rPr>
          <w:rFonts w:cstheme="minorHAnsi"/>
        </w:rPr>
      </w:pPr>
      <w:r w:rsidRPr="00BA7817">
        <w:rPr>
          <w:rFonts w:cstheme="minorHAnsi"/>
        </w:rPr>
        <w:t xml:space="preserve">Uczestnicy </w:t>
      </w:r>
      <w:r>
        <w:rPr>
          <w:rFonts w:cstheme="minorHAnsi"/>
        </w:rPr>
        <w:t>P</w:t>
      </w:r>
      <w:r w:rsidRPr="00BA7817">
        <w:rPr>
          <w:rFonts w:cstheme="minorHAnsi"/>
        </w:rPr>
        <w:t xml:space="preserve">rojektu będą mogli skorzystać ze wsparcia szkoleniowego w ramach ścieżki 1 </w:t>
      </w:r>
      <w:r w:rsidR="00404184" w:rsidRPr="00BA7817">
        <w:rPr>
          <w:rFonts w:cstheme="minorHAnsi"/>
        </w:rPr>
        <w:t>albo ścieżki</w:t>
      </w:r>
      <w:r w:rsidRPr="00BA7817">
        <w:rPr>
          <w:rFonts w:cstheme="minorHAnsi"/>
        </w:rPr>
        <w:t xml:space="preserve"> 2 zgodnie z poniższą tabelą.</w:t>
      </w:r>
    </w:p>
    <w:p w14:paraId="0C963B5D" w14:textId="77777777" w:rsidR="00A97834" w:rsidRPr="00BA7817" w:rsidRDefault="00A97834" w:rsidP="00A97834">
      <w:pPr>
        <w:pStyle w:val="Akapitzlist"/>
        <w:spacing w:after="60"/>
        <w:ind w:left="360"/>
        <w:rPr>
          <w:rFonts w:cstheme="minorHAnsi"/>
        </w:rPr>
      </w:pPr>
    </w:p>
    <w:tbl>
      <w:tblPr>
        <w:tblStyle w:val="Tabela-Siatka"/>
        <w:tblW w:w="0" w:type="auto"/>
        <w:tblInd w:w="502" w:type="dxa"/>
        <w:tblLook w:val="04A0" w:firstRow="1" w:lastRow="0" w:firstColumn="1" w:lastColumn="0" w:noHBand="0" w:noVBand="1"/>
      </w:tblPr>
      <w:tblGrid>
        <w:gridCol w:w="2852"/>
        <w:gridCol w:w="4296"/>
        <w:gridCol w:w="1410"/>
      </w:tblGrid>
      <w:tr w:rsidR="00A97834" w:rsidRPr="00BA7817" w14:paraId="39F36B1D" w14:textId="77777777" w:rsidTr="00122E91">
        <w:tc>
          <w:tcPr>
            <w:tcW w:w="2852" w:type="dxa"/>
          </w:tcPr>
          <w:p w14:paraId="7A700AFD" w14:textId="77777777" w:rsidR="00A97834" w:rsidRPr="00BA7817" w:rsidRDefault="00A97834" w:rsidP="00122E91">
            <w:pPr>
              <w:pStyle w:val="Akapitzlist"/>
              <w:spacing w:after="60"/>
              <w:ind w:left="0"/>
              <w:rPr>
                <w:rFonts w:cstheme="minorHAnsi"/>
                <w:b/>
                <w:bCs/>
              </w:rPr>
            </w:pPr>
            <w:r w:rsidRPr="00BA7817">
              <w:rPr>
                <w:rFonts w:cstheme="minorHAnsi"/>
                <w:b/>
                <w:bCs/>
              </w:rPr>
              <w:t xml:space="preserve">Szkolenie </w:t>
            </w:r>
          </w:p>
        </w:tc>
        <w:tc>
          <w:tcPr>
            <w:tcW w:w="4296" w:type="dxa"/>
          </w:tcPr>
          <w:p w14:paraId="3762928F" w14:textId="77777777" w:rsidR="00A97834" w:rsidRPr="00BA7817" w:rsidRDefault="00A97834" w:rsidP="00122E91">
            <w:pPr>
              <w:pStyle w:val="Akapitzlist"/>
              <w:spacing w:after="60"/>
              <w:ind w:left="0"/>
              <w:rPr>
                <w:rFonts w:cstheme="minorHAnsi"/>
                <w:b/>
                <w:bCs/>
              </w:rPr>
            </w:pPr>
            <w:r w:rsidRPr="00BA7817">
              <w:rPr>
                <w:rFonts w:cstheme="minorHAnsi"/>
                <w:b/>
                <w:bCs/>
              </w:rPr>
              <w:t xml:space="preserve">Bloki </w:t>
            </w:r>
          </w:p>
        </w:tc>
        <w:tc>
          <w:tcPr>
            <w:tcW w:w="1410" w:type="dxa"/>
          </w:tcPr>
          <w:p w14:paraId="5B9D3B29" w14:textId="77777777" w:rsidR="00A97834" w:rsidRPr="00BA7817" w:rsidRDefault="00A97834" w:rsidP="00122E91">
            <w:pPr>
              <w:pStyle w:val="Akapitzlist"/>
              <w:spacing w:after="60"/>
              <w:ind w:left="0"/>
              <w:rPr>
                <w:rFonts w:cstheme="minorHAnsi"/>
                <w:b/>
                <w:bCs/>
              </w:rPr>
            </w:pPr>
            <w:r w:rsidRPr="00BA7817">
              <w:rPr>
                <w:rFonts w:cstheme="minorHAnsi"/>
                <w:b/>
                <w:bCs/>
              </w:rPr>
              <w:t xml:space="preserve">Minimalna liczba godzin </w:t>
            </w:r>
          </w:p>
        </w:tc>
      </w:tr>
      <w:tr w:rsidR="00A97834" w:rsidRPr="00BA7817" w14:paraId="2EBA1745" w14:textId="77777777" w:rsidTr="00122E91">
        <w:tc>
          <w:tcPr>
            <w:tcW w:w="2852" w:type="dxa"/>
            <w:vMerge w:val="restart"/>
          </w:tcPr>
          <w:p w14:paraId="4A60FB7F" w14:textId="77777777" w:rsidR="00A97834" w:rsidRPr="00BA7817" w:rsidRDefault="00A97834" w:rsidP="00122E91">
            <w:pPr>
              <w:pStyle w:val="Default"/>
              <w:spacing w:after="60" w:line="276" w:lineRule="auto"/>
              <w:rPr>
                <w:rFonts w:asciiTheme="minorHAnsi" w:hAnsiTheme="minorHAnsi" w:cstheme="minorHAnsi"/>
              </w:rPr>
            </w:pPr>
            <w:r w:rsidRPr="00BA7817">
              <w:rPr>
                <w:rFonts w:asciiTheme="minorHAnsi" w:hAnsiTheme="minorHAnsi" w:cstheme="minorHAnsi"/>
              </w:rPr>
              <w:t xml:space="preserve">Szkolenie ogólne (min. 8h) </w:t>
            </w:r>
          </w:p>
        </w:tc>
        <w:tc>
          <w:tcPr>
            <w:tcW w:w="4296" w:type="dxa"/>
          </w:tcPr>
          <w:p w14:paraId="059D0750" w14:textId="77777777" w:rsidR="00A97834" w:rsidRPr="00BA7817" w:rsidRDefault="00A97834" w:rsidP="00122E91">
            <w:pPr>
              <w:pStyle w:val="Akapitzlist"/>
              <w:spacing w:after="60"/>
              <w:ind w:left="0"/>
              <w:rPr>
                <w:rFonts w:cstheme="minorHAnsi"/>
              </w:rPr>
            </w:pPr>
            <w:r w:rsidRPr="00BA7817">
              <w:rPr>
                <w:rFonts w:cstheme="minorHAnsi"/>
              </w:rPr>
              <w:t xml:space="preserve">1.Niepełnosprawność i szczególne potrzeby </w:t>
            </w:r>
          </w:p>
        </w:tc>
        <w:tc>
          <w:tcPr>
            <w:tcW w:w="1410" w:type="dxa"/>
          </w:tcPr>
          <w:p w14:paraId="742E492C" w14:textId="77777777" w:rsidR="00A97834" w:rsidRPr="00BA7817" w:rsidRDefault="00A97834" w:rsidP="00122E91">
            <w:pPr>
              <w:pStyle w:val="Akapitzlist"/>
              <w:spacing w:after="60"/>
              <w:ind w:left="0"/>
              <w:rPr>
                <w:rFonts w:cstheme="minorHAnsi"/>
              </w:rPr>
            </w:pPr>
            <w:r w:rsidRPr="00BA7817">
              <w:rPr>
                <w:rFonts w:cstheme="minorHAnsi"/>
              </w:rPr>
              <w:t xml:space="preserve">min. 3h </w:t>
            </w:r>
          </w:p>
        </w:tc>
      </w:tr>
      <w:tr w:rsidR="00A97834" w:rsidRPr="00BA7817" w14:paraId="5A61FCBC" w14:textId="77777777" w:rsidTr="00122E91">
        <w:tc>
          <w:tcPr>
            <w:tcW w:w="2852" w:type="dxa"/>
            <w:vMerge/>
          </w:tcPr>
          <w:p w14:paraId="341B7654" w14:textId="77777777" w:rsidR="00A97834" w:rsidRPr="00BA7817" w:rsidRDefault="00A97834" w:rsidP="00122E91">
            <w:pPr>
              <w:pStyle w:val="Akapitzlist"/>
              <w:spacing w:after="60"/>
              <w:ind w:left="0"/>
              <w:rPr>
                <w:rFonts w:cstheme="minorHAnsi"/>
              </w:rPr>
            </w:pPr>
          </w:p>
        </w:tc>
        <w:tc>
          <w:tcPr>
            <w:tcW w:w="4296" w:type="dxa"/>
          </w:tcPr>
          <w:p w14:paraId="1C973A34" w14:textId="77777777" w:rsidR="00A97834" w:rsidRPr="00BA7817" w:rsidRDefault="00A97834" w:rsidP="00122E91">
            <w:pPr>
              <w:pStyle w:val="Akapitzlist"/>
              <w:spacing w:after="60"/>
              <w:ind w:left="0"/>
              <w:rPr>
                <w:rFonts w:cstheme="minorHAnsi"/>
              </w:rPr>
            </w:pPr>
            <w:r w:rsidRPr="00BA7817">
              <w:rPr>
                <w:rFonts w:cstheme="minorHAnsi"/>
              </w:rPr>
              <w:t xml:space="preserve">2. Dostępność </w:t>
            </w:r>
          </w:p>
        </w:tc>
        <w:tc>
          <w:tcPr>
            <w:tcW w:w="1410" w:type="dxa"/>
          </w:tcPr>
          <w:p w14:paraId="70A08D84" w14:textId="77777777" w:rsidR="00A97834" w:rsidRPr="00BA7817" w:rsidRDefault="00A97834" w:rsidP="00122E91">
            <w:pPr>
              <w:pStyle w:val="Akapitzlist"/>
              <w:spacing w:after="60"/>
              <w:ind w:left="0"/>
              <w:rPr>
                <w:rFonts w:cstheme="minorHAnsi"/>
              </w:rPr>
            </w:pPr>
            <w:r w:rsidRPr="00BA7817">
              <w:rPr>
                <w:rFonts w:cstheme="minorHAnsi"/>
              </w:rPr>
              <w:t xml:space="preserve">min. 5h </w:t>
            </w:r>
          </w:p>
        </w:tc>
      </w:tr>
      <w:tr w:rsidR="00A97834" w:rsidRPr="00BA7817" w14:paraId="211BCF57" w14:textId="77777777" w:rsidTr="00122E91">
        <w:tc>
          <w:tcPr>
            <w:tcW w:w="2852" w:type="dxa"/>
            <w:vMerge w:val="restart"/>
          </w:tcPr>
          <w:p w14:paraId="7C2994D4" w14:textId="77777777" w:rsidR="00A97834" w:rsidRPr="00BA7817" w:rsidRDefault="00A97834" w:rsidP="00122E91">
            <w:pPr>
              <w:pStyle w:val="Default"/>
              <w:spacing w:after="60" w:line="276" w:lineRule="auto"/>
              <w:rPr>
                <w:rFonts w:asciiTheme="minorHAnsi" w:hAnsiTheme="minorHAnsi" w:cstheme="minorHAnsi"/>
              </w:rPr>
            </w:pPr>
            <w:r w:rsidRPr="00BA7817">
              <w:rPr>
                <w:rFonts w:asciiTheme="minorHAnsi" w:hAnsiTheme="minorHAnsi" w:cstheme="minorHAnsi"/>
              </w:rPr>
              <w:t xml:space="preserve">Szkolenie specjalistyczne - część teoretyczna i specjalistyczna (min. 9h) </w:t>
            </w:r>
          </w:p>
        </w:tc>
        <w:tc>
          <w:tcPr>
            <w:tcW w:w="4296" w:type="dxa"/>
          </w:tcPr>
          <w:p w14:paraId="623F95BB" w14:textId="77777777" w:rsidR="00A97834" w:rsidRPr="00BA7817" w:rsidRDefault="00A97834" w:rsidP="00122E91">
            <w:pPr>
              <w:pStyle w:val="Default"/>
              <w:spacing w:after="60" w:line="276" w:lineRule="auto"/>
              <w:rPr>
                <w:rFonts w:asciiTheme="minorHAnsi" w:hAnsiTheme="minorHAnsi" w:cstheme="minorHAnsi"/>
              </w:rPr>
            </w:pPr>
            <w:r w:rsidRPr="00BA7817">
              <w:rPr>
                <w:rFonts w:asciiTheme="minorHAnsi" w:hAnsiTheme="minorHAnsi" w:cstheme="minorHAnsi"/>
              </w:rPr>
              <w:t xml:space="preserve">3a. Otoczne prawne dot. ustaw ogólnych </w:t>
            </w:r>
          </w:p>
          <w:p w14:paraId="3C600592" w14:textId="77777777" w:rsidR="00A97834" w:rsidRPr="00BA7817" w:rsidRDefault="00A97834" w:rsidP="00122E91">
            <w:pPr>
              <w:pStyle w:val="Akapitzlist"/>
              <w:spacing w:after="60"/>
              <w:ind w:left="0"/>
              <w:rPr>
                <w:rFonts w:cstheme="minorHAnsi"/>
              </w:rPr>
            </w:pPr>
            <w:r w:rsidRPr="00BA7817">
              <w:rPr>
                <w:rFonts w:cstheme="minorHAnsi"/>
              </w:rPr>
              <w:t xml:space="preserve">3b. Otoczenie prawne szczegółowe w kontekście przepisów związanych z dostępnością </w:t>
            </w:r>
          </w:p>
        </w:tc>
        <w:tc>
          <w:tcPr>
            <w:tcW w:w="1410" w:type="dxa"/>
          </w:tcPr>
          <w:p w14:paraId="4AC27553" w14:textId="77777777" w:rsidR="00A97834" w:rsidRPr="00BA7817" w:rsidRDefault="00A97834" w:rsidP="00122E91">
            <w:pPr>
              <w:pStyle w:val="Akapitzlist"/>
              <w:spacing w:after="60"/>
              <w:ind w:left="0"/>
              <w:rPr>
                <w:rFonts w:cstheme="minorHAnsi"/>
              </w:rPr>
            </w:pPr>
            <w:r w:rsidRPr="00BA7817">
              <w:rPr>
                <w:rFonts w:cstheme="minorHAnsi"/>
              </w:rPr>
              <w:t xml:space="preserve">min. 1h </w:t>
            </w:r>
          </w:p>
        </w:tc>
      </w:tr>
      <w:tr w:rsidR="00A97834" w:rsidRPr="00BA7817" w14:paraId="05E20578" w14:textId="77777777" w:rsidTr="00122E91">
        <w:tc>
          <w:tcPr>
            <w:tcW w:w="2852" w:type="dxa"/>
            <w:vMerge/>
          </w:tcPr>
          <w:p w14:paraId="42EDFC72" w14:textId="77777777" w:rsidR="00A97834" w:rsidRPr="00BA7817" w:rsidRDefault="00A97834" w:rsidP="00122E91">
            <w:pPr>
              <w:pStyle w:val="Akapitzlist"/>
              <w:spacing w:after="60"/>
              <w:ind w:left="0"/>
              <w:rPr>
                <w:rFonts w:cstheme="minorHAnsi"/>
              </w:rPr>
            </w:pPr>
          </w:p>
        </w:tc>
        <w:tc>
          <w:tcPr>
            <w:tcW w:w="4296" w:type="dxa"/>
          </w:tcPr>
          <w:p w14:paraId="3EFA71F6" w14:textId="77777777" w:rsidR="00A97834" w:rsidRPr="00BA7817" w:rsidRDefault="00A97834" w:rsidP="00122E91">
            <w:pPr>
              <w:pStyle w:val="Akapitzlist"/>
              <w:spacing w:after="60"/>
              <w:ind w:left="0"/>
              <w:rPr>
                <w:rFonts w:cstheme="minorHAnsi"/>
              </w:rPr>
            </w:pPr>
            <w:r w:rsidRPr="00BA7817">
              <w:rPr>
                <w:rFonts w:cstheme="minorHAnsi"/>
              </w:rPr>
              <w:t xml:space="preserve">4a. Ustawa/Dyrektywa EAA – zagadnienia teoretyczne </w:t>
            </w:r>
          </w:p>
        </w:tc>
        <w:tc>
          <w:tcPr>
            <w:tcW w:w="1410" w:type="dxa"/>
          </w:tcPr>
          <w:p w14:paraId="28F2CE53" w14:textId="77777777" w:rsidR="00A97834" w:rsidRPr="00BA7817" w:rsidRDefault="00A97834" w:rsidP="00122E91">
            <w:pPr>
              <w:pStyle w:val="Akapitzlist"/>
              <w:spacing w:after="60"/>
              <w:ind w:left="0"/>
              <w:rPr>
                <w:rFonts w:cstheme="minorHAnsi"/>
              </w:rPr>
            </w:pPr>
            <w:r w:rsidRPr="00BA7817">
              <w:rPr>
                <w:rFonts w:cstheme="minorHAnsi"/>
              </w:rPr>
              <w:t xml:space="preserve">min. 4h </w:t>
            </w:r>
          </w:p>
        </w:tc>
      </w:tr>
      <w:tr w:rsidR="00A97834" w:rsidRPr="00BA7817" w14:paraId="0D25CE72" w14:textId="77777777" w:rsidTr="00122E91">
        <w:tc>
          <w:tcPr>
            <w:tcW w:w="2852" w:type="dxa"/>
            <w:vMerge/>
          </w:tcPr>
          <w:p w14:paraId="4AF892BA" w14:textId="77777777" w:rsidR="00A97834" w:rsidRPr="00BA7817" w:rsidRDefault="00A97834" w:rsidP="00122E91">
            <w:pPr>
              <w:pStyle w:val="Akapitzlist"/>
              <w:spacing w:after="60"/>
              <w:ind w:left="0"/>
              <w:rPr>
                <w:rFonts w:cstheme="minorHAnsi"/>
              </w:rPr>
            </w:pPr>
          </w:p>
        </w:tc>
        <w:tc>
          <w:tcPr>
            <w:tcW w:w="4296" w:type="dxa"/>
          </w:tcPr>
          <w:p w14:paraId="3D21C402" w14:textId="77777777" w:rsidR="00A97834" w:rsidRPr="00BA7817" w:rsidRDefault="00A97834" w:rsidP="00122E91">
            <w:pPr>
              <w:pStyle w:val="Akapitzlist"/>
              <w:spacing w:after="60"/>
              <w:ind w:left="0"/>
              <w:rPr>
                <w:rFonts w:cstheme="minorHAnsi"/>
              </w:rPr>
            </w:pPr>
            <w:r w:rsidRPr="00BA7817">
              <w:rPr>
                <w:rFonts w:cstheme="minorHAnsi"/>
              </w:rPr>
              <w:t xml:space="preserve">4b. Ustawa/Dyrektywa EAA – zagadnienia praktyczne </w:t>
            </w:r>
          </w:p>
        </w:tc>
        <w:tc>
          <w:tcPr>
            <w:tcW w:w="1410" w:type="dxa"/>
          </w:tcPr>
          <w:p w14:paraId="536963C8" w14:textId="77777777" w:rsidR="00A97834" w:rsidRPr="00BA7817" w:rsidRDefault="00A97834" w:rsidP="00122E91">
            <w:pPr>
              <w:pStyle w:val="Akapitzlist"/>
              <w:spacing w:after="60"/>
              <w:ind w:left="0"/>
              <w:rPr>
                <w:rFonts w:cstheme="minorHAnsi"/>
              </w:rPr>
            </w:pPr>
            <w:r w:rsidRPr="00BA7817">
              <w:rPr>
                <w:rFonts w:cstheme="minorHAnsi"/>
              </w:rPr>
              <w:t xml:space="preserve">min. 4h (warsztat) </w:t>
            </w:r>
          </w:p>
        </w:tc>
      </w:tr>
    </w:tbl>
    <w:p w14:paraId="7E6D9645" w14:textId="77777777" w:rsidR="00A97834" w:rsidRPr="00BA7817" w:rsidRDefault="00A97834" w:rsidP="00A97834">
      <w:pPr>
        <w:widowControl w:val="0"/>
        <w:autoSpaceDE w:val="0"/>
        <w:autoSpaceDN w:val="0"/>
        <w:adjustRightInd w:val="0"/>
        <w:spacing w:after="60"/>
        <w:rPr>
          <w:rFonts w:cstheme="minorHAnsi"/>
          <w:b/>
          <w:bCs/>
        </w:rPr>
      </w:pPr>
    </w:p>
    <w:p w14:paraId="4D2AD15F" w14:textId="12194F23" w:rsidR="00A97834" w:rsidRPr="00BA7817" w:rsidRDefault="00A97834" w:rsidP="007519F0">
      <w:pPr>
        <w:pStyle w:val="Akapitzlist"/>
        <w:numPr>
          <w:ilvl w:val="0"/>
          <w:numId w:val="13"/>
        </w:numPr>
        <w:spacing w:after="60" w:line="276" w:lineRule="auto"/>
        <w:rPr>
          <w:rFonts w:cstheme="minorHAnsi"/>
        </w:rPr>
      </w:pPr>
      <w:r w:rsidRPr="00BA7817">
        <w:rPr>
          <w:rFonts w:cstheme="minorHAnsi"/>
        </w:rPr>
        <w:t xml:space="preserve">Program szkoleniowy </w:t>
      </w:r>
      <w:r w:rsidRPr="00BA7817">
        <w:rPr>
          <w:rFonts w:cstheme="minorHAnsi"/>
          <w:b/>
        </w:rPr>
        <w:t>części ogólnej</w:t>
      </w:r>
      <w:r w:rsidRPr="00BA7817">
        <w:rPr>
          <w:rFonts w:cstheme="minorHAnsi"/>
        </w:rPr>
        <w:t xml:space="preserve"> (realizowanej w ramach ścieżki 1 – blok 1 i 2) obejmuje co najmniej poniższe zagadnienia:</w:t>
      </w:r>
    </w:p>
    <w:p w14:paraId="7EAF1089" w14:textId="77777777" w:rsidR="00A97834" w:rsidRPr="00BA7817" w:rsidRDefault="00A97834" w:rsidP="00A97834">
      <w:pPr>
        <w:pStyle w:val="Akapitzlist"/>
        <w:spacing w:after="60"/>
        <w:ind w:left="360"/>
        <w:rPr>
          <w:rFonts w:cstheme="minorHAnsi"/>
        </w:rPr>
      </w:pPr>
    </w:p>
    <w:p w14:paraId="1D1A4E9C" w14:textId="57591ECF" w:rsidR="00A97834" w:rsidRPr="00BA7817" w:rsidRDefault="00A97834" w:rsidP="00A97834">
      <w:pPr>
        <w:spacing w:after="60"/>
        <w:rPr>
          <w:rFonts w:cstheme="minorHAnsi"/>
        </w:rPr>
      </w:pPr>
      <w:r w:rsidRPr="00BA7817">
        <w:rPr>
          <w:rFonts w:cstheme="minorHAnsi"/>
          <w:b/>
        </w:rPr>
        <w:t>Blok 1. Niepełnosprawność i szczególne potrzeby</w:t>
      </w:r>
    </w:p>
    <w:p w14:paraId="15466D73" w14:textId="613ECB9C" w:rsidR="00A97834" w:rsidRPr="00BA7817" w:rsidRDefault="00A97834" w:rsidP="007519F0">
      <w:pPr>
        <w:pStyle w:val="Akapitzlist"/>
        <w:numPr>
          <w:ilvl w:val="1"/>
          <w:numId w:val="13"/>
        </w:numPr>
        <w:spacing w:after="60" w:line="276" w:lineRule="auto"/>
        <w:ind w:left="500" w:hanging="500"/>
        <w:jc w:val="both"/>
        <w:rPr>
          <w:rFonts w:cstheme="minorHAnsi"/>
        </w:rPr>
      </w:pPr>
      <w:r w:rsidRPr="00BA7817">
        <w:rPr>
          <w:rFonts w:cstheme="minorHAnsi"/>
        </w:rPr>
        <w:t xml:space="preserve">Zagadnienia poruszane w tym bloku mają na celu co najmniej: </w:t>
      </w:r>
    </w:p>
    <w:p w14:paraId="312BC104" w14:textId="4CFFD86B" w:rsidR="00431D7E" w:rsidRPr="004C4F3D" w:rsidRDefault="00A97834" w:rsidP="004C4F3D">
      <w:pPr>
        <w:pStyle w:val="Akapitzlist"/>
        <w:numPr>
          <w:ilvl w:val="0"/>
          <w:numId w:val="32"/>
        </w:numPr>
        <w:spacing w:after="60" w:line="276" w:lineRule="auto"/>
        <w:ind w:left="800"/>
        <w:rPr>
          <w:rFonts w:cstheme="minorHAnsi"/>
        </w:rPr>
      </w:pPr>
      <w:r w:rsidRPr="00BA7817">
        <w:rPr>
          <w:rFonts w:cstheme="minorHAnsi"/>
        </w:rPr>
        <w:t>przybliżyć tematykę niepełnosprawności jako zjawiska społecznego, definiowanego poprzez aspekt prawoczłowieczy, pozbawionego stereotypów związanych z medycznym modelem niepełnosprawności,</w:t>
      </w:r>
    </w:p>
    <w:p w14:paraId="6AF025E6" w14:textId="513744A0"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wskazać na kontekst prawny związany z definiowaniem niepełnosprawności, w szczególności na rolę nadrzędną nad ustawami krajowymi Konwencji o prawach osób niepełnosprawnych i, z której wynika prawoczłowieczy model niepełnosprawności, </w:t>
      </w:r>
    </w:p>
    <w:p w14:paraId="19EAC744" w14:textId="7777777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przybliżyć tematykę szczególnych potrzeb, a także niepełnosprawności oraz kontekstu prawnego definicji osób z szczególnymi potrzebami, </w:t>
      </w:r>
    </w:p>
    <w:p w14:paraId="5EEB45F5" w14:textId="7777777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lastRenderedPageBreak/>
        <w:t>wskazać, do jakiego modelu niepełnosprawności odwołuje się Ustawa</w:t>
      </w:r>
      <w:r w:rsidRPr="00BA7817">
        <w:rPr>
          <w:rStyle w:val="Odwoanieprzypisudolnego"/>
          <w:rFonts w:cstheme="minorHAnsi"/>
        </w:rPr>
        <w:footnoteReference w:id="8"/>
      </w:r>
      <w:r w:rsidRPr="00BA7817">
        <w:rPr>
          <w:rFonts w:cstheme="minorHAnsi"/>
        </w:rPr>
        <w:t>,</w:t>
      </w:r>
    </w:p>
    <w:p w14:paraId="02E7A212" w14:textId="65312E9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wskazać na uwzględnienie w projekcie ustawy aspektu uwzględniania potrzeb osób ze szczególnymi potrzebami, </w:t>
      </w:r>
    </w:p>
    <w:p w14:paraId="0B414CC2" w14:textId="7777777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przybliżyć poszczególne rodzaje niepełnosprawności oraz szczególnych potrzeb, </w:t>
      </w:r>
    </w:p>
    <w:p w14:paraId="6A112C6B" w14:textId="3FCE8272" w:rsidR="00A97834" w:rsidRPr="008D1B53" w:rsidRDefault="00A97834" w:rsidP="008D1B53">
      <w:pPr>
        <w:pStyle w:val="Akapitzlist"/>
        <w:numPr>
          <w:ilvl w:val="0"/>
          <w:numId w:val="32"/>
        </w:numPr>
        <w:spacing w:after="60" w:line="276" w:lineRule="auto"/>
        <w:ind w:left="800"/>
        <w:rPr>
          <w:rFonts w:cstheme="minorHAnsi"/>
        </w:rPr>
      </w:pPr>
      <w:r w:rsidRPr="00BA7817">
        <w:rPr>
          <w:rFonts w:cstheme="minorHAnsi"/>
        </w:rPr>
        <w:t xml:space="preserve">przybliżyć funkcjonowanie osób z niepełnosprawnościami i innych osób ze szczególnych potrzebami oraz wskazać przykładowe bariery z nimi związane, w szczególności w kontekście dostępności produktów i usług. </w:t>
      </w:r>
    </w:p>
    <w:p w14:paraId="2FE1FA6F" w14:textId="77777777"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0B514DF1"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czym jest niepełnosprawność, </w:t>
      </w:r>
    </w:p>
    <w:p w14:paraId="4927D351"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definicje niepełnosprawności, </w:t>
      </w:r>
    </w:p>
    <w:p w14:paraId="17E2B02E"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medyczny model niepełnosprawności – na podstawie Ustawy o rehabilitacji zawodowej i społecznej oraz zatrudnianiu osób niepełnosprawnych. </w:t>
      </w:r>
    </w:p>
    <w:p w14:paraId="6E8DA1CF"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Prawoczłowieczy model niepełnosprawności – na podstawie Konwencji o prawach osób niepełnosprawnych. </w:t>
      </w:r>
    </w:p>
    <w:p w14:paraId="4A857EE1"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Porządek prawny w kontekście definicji niepełnosprawności – przy uwzględnieniu: Konstytucji RP, ratyfikowanych umów międzynarodowych – jak Konwencja o prawach osób niepełnosprawnych, ustaw – jak ustawa, Ustawa o zapewnianiu dostępności osobom ze szczególnymi potrzebami, Rozporządzeń UE. </w:t>
      </w:r>
    </w:p>
    <w:p w14:paraId="7E61612A"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Niepełnosprawność a szczególne potrzeby (z uwzględnieniem definicji z ustawy oraz odesłania do ustawy o zapewnianiu dostępności osobom ze szczególnymi potrzebami), w dostępie do produktów i usług. </w:t>
      </w:r>
    </w:p>
    <w:p w14:paraId="4C8B863B" w14:textId="7269D50C" w:rsidR="00A97834" w:rsidRPr="008D1B53" w:rsidRDefault="00A97834" w:rsidP="008D1B53">
      <w:pPr>
        <w:pStyle w:val="Akapitzlist"/>
        <w:numPr>
          <w:ilvl w:val="0"/>
          <w:numId w:val="33"/>
        </w:numPr>
        <w:spacing w:after="60" w:line="276" w:lineRule="auto"/>
        <w:ind w:left="800"/>
        <w:rPr>
          <w:rFonts w:cstheme="minorHAnsi"/>
        </w:rPr>
      </w:pPr>
      <w:r w:rsidRPr="00BA7817">
        <w:rPr>
          <w:rFonts w:cstheme="minorHAnsi"/>
        </w:rPr>
        <w:t xml:space="preserve">Szczególne potrzeby a dostępność produktów i usług – omówienie na bazie wybranych produktów lub usług (na przykład adekwatnie do produktów i usług oferowanych przez przedsiębiorców zatrudniających osoby uczestniczące). </w:t>
      </w:r>
    </w:p>
    <w:p w14:paraId="1FA96B43" w14:textId="7B1EDA83" w:rsidR="00A97834" w:rsidRPr="00BA7817" w:rsidRDefault="00A97834" w:rsidP="00A97834">
      <w:pPr>
        <w:spacing w:after="60"/>
        <w:rPr>
          <w:rFonts w:cstheme="minorHAnsi"/>
        </w:rPr>
      </w:pPr>
      <w:r w:rsidRPr="00BA7817">
        <w:rPr>
          <w:rFonts w:cstheme="minorHAnsi"/>
          <w:b/>
        </w:rPr>
        <w:t>Blok 2. Dostępność</w:t>
      </w:r>
      <w:r w:rsidRPr="00BA7817">
        <w:rPr>
          <w:rFonts w:cstheme="minorHAnsi"/>
        </w:rPr>
        <w:t xml:space="preserve"> </w:t>
      </w:r>
    </w:p>
    <w:p w14:paraId="046AA296" w14:textId="327F3FC1" w:rsidR="00431D7E" w:rsidRPr="008D1B53" w:rsidRDefault="00A97834" w:rsidP="008D1B53">
      <w:pPr>
        <w:pStyle w:val="Akapitzlist"/>
        <w:numPr>
          <w:ilvl w:val="1"/>
          <w:numId w:val="13"/>
        </w:numPr>
        <w:spacing w:after="60" w:line="276" w:lineRule="auto"/>
        <w:jc w:val="both"/>
        <w:rPr>
          <w:rFonts w:cstheme="minorHAnsi"/>
        </w:rPr>
      </w:pPr>
      <w:r w:rsidRPr="00BA7817">
        <w:rPr>
          <w:rFonts w:cstheme="minorHAnsi"/>
        </w:rPr>
        <w:t xml:space="preserve">zagadnienia poruszane w tym bloku mają na celu co najmniej: </w:t>
      </w:r>
    </w:p>
    <w:p w14:paraId="1C633758" w14:textId="20C59A81"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przybliżenie pojęcia dostępności z uwzględnieniem Deklaracji Sztokholmskiej (kontekst bezwzględny) oraz Konwencji o prawach osób niepełnosprawnych (kontekst względny)</w:t>
      </w:r>
      <w:r w:rsidRPr="00BA7817">
        <w:rPr>
          <w:rStyle w:val="Odwoanieprzypisudolnego"/>
          <w:rFonts w:cstheme="minorHAnsi"/>
        </w:rPr>
        <w:footnoteReference w:id="9"/>
      </w:r>
      <w:r w:rsidRPr="00BA7817">
        <w:rPr>
          <w:rFonts w:cstheme="minorHAnsi"/>
        </w:rPr>
        <w:t xml:space="preserve">, </w:t>
      </w:r>
    </w:p>
    <w:p w14:paraId="254EE869" w14:textId="5AB47128"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 xml:space="preserve">wskazanie powiązania dostępności z prawami człowieka, </w:t>
      </w:r>
    </w:p>
    <w:p w14:paraId="5F36DBE2" w14:textId="3F324B2C"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 xml:space="preserve">przybliżenie pojęć: uniwersalne projektowanie i racjonalne usprawnienia, </w:t>
      </w:r>
    </w:p>
    <w:p w14:paraId="569E61D7" w14:textId="77777777"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 xml:space="preserve">przybliżenie 8 zasad uniwersalnego projektowania,  </w:t>
      </w:r>
    </w:p>
    <w:p w14:paraId="7A07ABD7" w14:textId="26CA5C99" w:rsidR="00A97834" w:rsidRPr="008D1B53" w:rsidRDefault="00A97834" w:rsidP="008D1B53">
      <w:pPr>
        <w:pStyle w:val="Akapitzlist"/>
        <w:numPr>
          <w:ilvl w:val="0"/>
          <w:numId w:val="34"/>
        </w:numPr>
        <w:spacing w:after="60" w:line="276" w:lineRule="auto"/>
        <w:ind w:left="800"/>
        <w:rPr>
          <w:rFonts w:cstheme="minorHAnsi"/>
        </w:rPr>
      </w:pPr>
      <w:r w:rsidRPr="00BA7817">
        <w:rPr>
          <w:rFonts w:cstheme="minorHAnsi"/>
        </w:rPr>
        <w:t xml:space="preserve">wskazanie korzyści biznesowych wynikających z wdrażania strategii rozwoju produktów i usług w oparciu o zasady projektowania uniwersalnego. </w:t>
      </w:r>
    </w:p>
    <w:p w14:paraId="13585F1A" w14:textId="77777777"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404535FF"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lastRenderedPageBreak/>
        <w:t xml:space="preserve">ogólne zagadnienia dotyczące dostępności (czym jest dostępność, dostępność w rozumieniu Konwencji i Deklaracji Sztokholmskiej, dostępność w rozumieniu Ustawy o zapewnianiu dostępności osobom ze szczególnymi potrzebami, Ustawy Prawo zamówień publicznych, Dyrektywy EAA, Ustawy, w tym względny i bezwzględny kontekst dostępności). </w:t>
      </w:r>
    </w:p>
    <w:p w14:paraId="3A355167"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sposoby zapewniania dostępności (usuwanie barier, uniwersalne projektowanie, racjonalne usprawnienia). </w:t>
      </w:r>
    </w:p>
    <w:p w14:paraId="2A80A720"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Zasady projektowania uniwersalnego, ze wskazaniem przykładów. </w:t>
      </w:r>
    </w:p>
    <w:p w14:paraId="24982DC6"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Projektowanie uniwersalne a racjonalne usprawnienia, ze wskazaniem przykładów.  </w:t>
      </w:r>
    </w:p>
    <w:p w14:paraId="7D20D2C7"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Rodzaje dostępności, ze szczególnym uwzględnieniem dostępności usług, produktów oraz architektonicznej, cyfrowej i informacyjno – komunikacyjnej – w odniesieniu do wymogów Konwencji, Ustawy o zapewnianiu dostępności osobom ze szczególnymi potrzebami, Ustawy o dostępności cyfrowej stron internetowych i aplikacji mobilnych podmiotów publicznych, ustawy – ze wskazaniem przykładów. </w:t>
      </w:r>
    </w:p>
    <w:p w14:paraId="6F4311EE" w14:textId="057E4EF2"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Korzyści biznesowe przedsiębiorców z wdrażania produktów i usług spełniających europejskie standardy dostępności oraz zgodnych z zasadami projektowania uniwersalnego: </w:t>
      </w:r>
    </w:p>
    <w:p w14:paraId="7B13B831" w14:textId="77777777"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korzyści skali,</w:t>
      </w:r>
    </w:p>
    <w:p w14:paraId="3E8E1CD2" w14:textId="08E95882"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zwiększenia konkurencyjności, </w:t>
      </w:r>
    </w:p>
    <w:p w14:paraId="6CF48937" w14:textId="6E6F2C99"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rozbudowa grupy docelowej poprzez wdrożenie zasad dostępności do projektowania produktów i usług, </w:t>
      </w:r>
    </w:p>
    <w:p w14:paraId="3450A029" w14:textId="21E18BDF" w:rsidR="00431D7E" w:rsidRPr="008D1B53" w:rsidRDefault="00A97834" w:rsidP="008D1B53">
      <w:pPr>
        <w:pStyle w:val="Akapitzlist"/>
        <w:numPr>
          <w:ilvl w:val="0"/>
          <w:numId w:val="18"/>
        </w:numPr>
        <w:spacing w:after="60" w:line="276" w:lineRule="auto"/>
        <w:ind w:left="1100"/>
        <w:rPr>
          <w:rFonts w:cstheme="minorHAnsi"/>
        </w:rPr>
      </w:pPr>
      <w:r w:rsidRPr="00BA7817">
        <w:rPr>
          <w:rFonts w:cstheme="minorHAnsi"/>
        </w:rPr>
        <w:t xml:space="preserve">ułatwienia handlu transgranicznego oraz transgranicznej mobilności,  </w:t>
      </w:r>
    </w:p>
    <w:p w14:paraId="633E29C0" w14:textId="1964AB69"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pomoc przedsiębiorcom w koncentrowaniu zasobów na innowacjach zamiast przeznaczania ich na wydatki wynikające z rozdrobnienia przepisów w UE, </w:t>
      </w:r>
    </w:p>
    <w:p w14:paraId="62D49812" w14:textId="683A1712"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założenia programu rządowego Dostępność Plus z uwzględnieniem korzyści dla przedsiębiorców, </w:t>
      </w:r>
    </w:p>
    <w:p w14:paraId="10DAC4E8" w14:textId="221B4CDE"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korzyści z komercjalizacji rozwiązań z zakresu technologii, asystujących/kompensacyjnych oraz projektowania uniwersalnego, </w:t>
      </w:r>
    </w:p>
    <w:p w14:paraId="33C0AE02" w14:textId="77777777"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korzyści dla mikroprzedsiębiorstw w dobrowolnym dostosowywaniu produktów i usług do ustawowych wymogów dostępności. </w:t>
      </w:r>
    </w:p>
    <w:p w14:paraId="12E80AEB" w14:textId="21C8878C" w:rsidR="00A97834" w:rsidRPr="008D1B53" w:rsidRDefault="00A97834" w:rsidP="008D1B53">
      <w:pPr>
        <w:pStyle w:val="Akapitzlist"/>
        <w:numPr>
          <w:ilvl w:val="0"/>
          <w:numId w:val="14"/>
        </w:numPr>
        <w:spacing w:after="60" w:line="276" w:lineRule="auto"/>
        <w:rPr>
          <w:rFonts w:cstheme="minorHAnsi"/>
        </w:rPr>
      </w:pPr>
      <w:r w:rsidRPr="00BA7817">
        <w:rPr>
          <w:rFonts w:cstheme="minorHAnsi"/>
        </w:rPr>
        <w:t>Możliwości uzyskania wsparcia, w tym bezzwrotnego oraz pod tytułem zwrotnym</w:t>
      </w:r>
      <w:r w:rsidRPr="00BA7817">
        <w:rPr>
          <w:rStyle w:val="Odwoanieprzypisudolnego"/>
          <w:rFonts w:cstheme="minorHAnsi"/>
        </w:rPr>
        <w:footnoteReference w:id="10"/>
      </w:r>
      <w:r w:rsidRPr="00BA7817">
        <w:rPr>
          <w:rFonts w:cstheme="minorHAnsi"/>
        </w:rPr>
        <w:t xml:space="preserve"> przy wdrażaniu usług i produktów zgodnych z zasadami projektowania uniwersalnego (źródła finansowania: unijne i krajowe, przydatne linki art.)</w:t>
      </w:r>
      <w:r w:rsidRPr="00BA7817">
        <w:rPr>
          <w:rStyle w:val="Odwoanieprzypisudolnego"/>
          <w:rFonts w:cstheme="minorHAnsi"/>
        </w:rPr>
        <w:footnoteReference w:id="11"/>
      </w:r>
    </w:p>
    <w:p w14:paraId="35D4EA28" w14:textId="139D979A" w:rsidR="00A97834" w:rsidRPr="00BA7817" w:rsidRDefault="00A97834" w:rsidP="008D1B53">
      <w:pPr>
        <w:spacing w:after="60"/>
        <w:rPr>
          <w:rFonts w:cstheme="minorHAnsi"/>
        </w:rPr>
      </w:pPr>
      <w:r w:rsidRPr="00BA7817">
        <w:rPr>
          <w:rFonts w:cstheme="minorHAnsi"/>
          <w:bCs/>
        </w:rPr>
        <w:lastRenderedPageBreak/>
        <w:t xml:space="preserve">Rekomendowane </w:t>
      </w:r>
      <w:r w:rsidR="00404184" w:rsidRPr="00BA7817">
        <w:rPr>
          <w:rFonts w:cstheme="minorHAnsi"/>
          <w:bCs/>
        </w:rPr>
        <w:t>jest,</w:t>
      </w:r>
      <w:r w:rsidRPr="00BA7817">
        <w:rPr>
          <w:rFonts w:cstheme="minorHAnsi"/>
          <w:bCs/>
        </w:rPr>
        <w:t xml:space="preserve"> aby szkolenia teoretyczne z Bloku 1 były realizowane w wymiarze co najmniej 3, natomiast z Bloku 2, w wymiarze co najmniej 5 godzin lekcyjnych. </w:t>
      </w:r>
    </w:p>
    <w:p w14:paraId="43DAEF42" w14:textId="710CA733" w:rsidR="00A97834" w:rsidRPr="004D6489" w:rsidRDefault="00A97834" w:rsidP="004D6489">
      <w:pPr>
        <w:pStyle w:val="Akapitzlist"/>
        <w:numPr>
          <w:ilvl w:val="0"/>
          <w:numId w:val="13"/>
        </w:numPr>
        <w:spacing w:after="60" w:line="276" w:lineRule="auto"/>
        <w:rPr>
          <w:rFonts w:cstheme="minorHAnsi"/>
        </w:rPr>
      </w:pPr>
      <w:r w:rsidRPr="00BA7817">
        <w:rPr>
          <w:rFonts w:cstheme="minorHAnsi"/>
        </w:rPr>
        <w:t xml:space="preserve">Program szkoleniowy </w:t>
      </w:r>
      <w:r w:rsidRPr="00BA7817">
        <w:rPr>
          <w:rFonts w:cstheme="minorHAnsi"/>
          <w:b/>
        </w:rPr>
        <w:t>części specjalistycznej</w:t>
      </w:r>
      <w:r w:rsidRPr="00BA7817">
        <w:rPr>
          <w:rFonts w:cstheme="minorHAnsi"/>
        </w:rPr>
        <w:t xml:space="preserve"> (realizowane w ramach ścieżki 1 i 2) – działania szkoleniowe związane z wymaganiami wynikającymi z Ustawy – Blok 3.</w:t>
      </w:r>
    </w:p>
    <w:p w14:paraId="41199443" w14:textId="77777777" w:rsidR="00A97834" w:rsidRPr="00BA7817" w:rsidRDefault="00A97834" w:rsidP="00A97834">
      <w:pPr>
        <w:pStyle w:val="Akapitzlist"/>
        <w:spacing w:after="60"/>
        <w:ind w:left="0"/>
        <w:rPr>
          <w:rFonts w:cstheme="minorHAnsi"/>
        </w:rPr>
      </w:pPr>
      <w:r w:rsidRPr="00BA7817">
        <w:rPr>
          <w:rFonts w:cstheme="minorHAnsi"/>
          <w:b/>
        </w:rPr>
        <w:t>Część teoretyczna</w:t>
      </w:r>
      <w:r w:rsidRPr="00BA7817">
        <w:rPr>
          <w:rFonts w:cstheme="minorHAnsi"/>
        </w:rPr>
        <w:t>.</w:t>
      </w:r>
    </w:p>
    <w:p w14:paraId="446794F1" w14:textId="4B6277D1" w:rsidR="00A97834" w:rsidRPr="00BA7817" w:rsidRDefault="00A97834" w:rsidP="00A97834">
      <w:pPr>
        <w:pStyle w:val="Akapitzlist"/>
        <w:spacing w:after="60"/>
        <w:ind w:left="0"/>
        <w:rPr>
          <w:rFonts w:cstheme="minorHAnsi"/>
        </w:rPr>
      </w:pPr>
      <w:r w:rsidRPr="00BA7817">
        <w:rPr>
          <w:rFonts w:cstheme="minorHAnsi"/>
          <w:b/>
        </w:rPr>
        <w:t>Blok 3 Otoczenie prawne</w:t>
      </w:r>
      <w:r w:rsidRPr="00BA7817">
        <w:rPr>
          <w:rFonts w:cstheme="minorHAnsi"/>
        </w:rPr>
        <w:t xml:space="preserve"> – akty prawne, które mają znaczenie przy stosowaniu Ustawy włączając w to akty prawne do których odwołuje się Ustawa. </w:t>
      </w:r>
    </w:p>
    <w:p w14:paraId="54C9C102" w14:textId="2787444A" w:rsidR="00A97834" w:rsidRPr="00BA7817" w:rsidRDefault="00A97834" w:rsidP="007519F0">
      <w:pPr>
        <w:pStyle w:val="Akapitzlist"/>
        <w:numPr>
          <w:ilvl w:val="1"/>
          <w:numId w:val="13"/>
        </w:numPr>
        <w:spacing w:after="60" w:line="276" w:lineRule="auto"/>
        <w:jc w:val="both"/>
        <w:rPr>
          <w:rFonts w:cstheme="minorHAnsi"/>
        </w:rPr>
      </w:pPr>
      <w:r w:rsidRPr="00BA7817">
        <w:rPr>
          <w:rFonts w:cstheme="minorHAnsi"/>
        </w:rPr>
        <w:t xml:space="preserve">Zagadnienia poruszane w tym module mają na celu co najmniej: </w:t>
      </w:r>
    </w:p>
    <w:p w14:paraId="5AFE534D" w14:textId="77777777" w:rsidR="00A97834" w:rsidRPr="00BA7817" w:rsidRDefault="00A97834" w:rsidP="007519F0">
      <w:pPr>
        <w:pStyle w:val="Akapitzlist"/>
        <w:numPr>
          <w:ilvl w:val="0"/>
          <w:numId w:val="36"/>
        </w:numPr>
        <w:tabs>
          <w:tab w:val="left" w:pos="709"/>
        </w:tabs>
        <w:spacing w:after="60" w:line="276" w:lineRule="auto"/>
        <w:ind w:left="800"/>
        <w:rPr>
          <w:rFonts w:cstheme="minorHAnsi"/>
        </w:rPr>
      </w:pPr>
      <w:r w:rsidRPr="00BA7817">
        <w:rPr>
          <w:rFonts w:cstheme="minorHAnsi"/>
        </w:rPr>
        <w:t xml:space="preserve">usystematyzować wiedzę na temat źródeł prawa stosowanych w kontekście praw człowieka, </w:t>
      </w:r>
    </w:p>
    <w:p w14:paraId="171FDA12" w14:textId="37C6F9C3" w:rsidR="00431D7E" w:rsidRPr="004D6489" w:rsidRDefault="00A97834" w:rsidP="004D6489">
      <w:pPr>
        <w:pStyle w:val="Akapitzlist"/>
        <w:numPr>
          <w:ilvl w:val="0"/>
          <w:numId w:val="36"/>
        </w:numPr>
        <w:spacing w:after="60" w:line="276" w:lineRule="auto"/>
        <w:ind w:left="800"/>
        <w:rPr>
          <w:rFonts w:cstheme="minorHAnsi"/>
        </w:rPr>
      </w:pPr>
      <w:r w:rsidRPr="00BA7817">
        <w:rPr>
          <w:rFonts w:cstheme="minorHAnsi"/>
        </w:rPr>
        <w:t xml:space="preserve">usystematyzować wiedzę na temat źródeł prawa stosowanych w kontekście wymogów zapewniania dostępności, które mogą mieć zastosowanie do wszystkich rodzajów dostępności, </w:t>
      </w:r>
    </w:p>
    <w:p w14:paraId="730AA003" w14:textId="2FE29E4F" w:rsidR="00A97834" w:rsidRPr="004D6489" w:rsidRDefault="00A97834" w:rsidP="004D6489">
      <w:pPr>
        <w:pStyle w:val="Akapitzlist"/>
        <w:numPr>
          <w:ilvl w:val="0"/>
          <w:numId w:val="36"/>
        </w:numPr>
        <w:spacing w:after="60" w:line="276" w:lineRule="auto"/>
        <w:ind w:left="800"/>
        <w:rPr>
          <w:rFonts w:cstheme="minorHAnsi"/>
        </w:rPr>
      </w:pPr>
      <w:r w:rsidRPr="00BA7817">
        <w:rPr>
          <w:rFonts w:cstheme="minorHAnsi"/>
        </w:rPr>
        <w:t xml:space="preserve">usystematyzować wiedzę na temat źródeł prawa stosowanych w kontekście wymogów zapewniania dostępności, które mogą mieć zastosowanie do produktów i usług objętych stosowaniem Ustawy oraz Dyrektywy EAA. </w:t>
      </w:r>
    </w:p>
    <w:p w14:paraId="79A97A90" w14:textId="6360079A" w:rsidR="00A97834" w:rsidRPr="00BA7817" w:rsidRDefault="00A97834" w:rsidP="00A97834">
      <w:pPr>
        <w:spacing w:after="60"/>
        <w:rPr>
          <w:rFonts w:cstheme="minorHAnsi"/>
          <w:b/>
        </w:rPr>
      </w:pPr>
      <w:r w:rsidRPr="00BA7817">
        <w:rPr>
          <w:rFonts w:cstheme="minorHAnsi"/>
          <w:b/>
        </w:rPr>
        <w:t>Otoczenie prawne – ogólne</w:t>
      </w:r>
      <w:r w:rsidRPr="00BA7817">
        <w:rPr>
          <w:rStyle w:val="Odwoanieprzypisudolnego"/>
          <w:rFonts w:cstheme="minorHAnsi"/>
          <w:b/>
        </w:rPr>
        <w:footnoteReference w:id="12"/>
      </w:r>
      <w:r w:rsidRPr="00BA7817">
        <w:rPr>
          <w:rFonts w:cstheme="minorHAnsi"/>
        </w:rPr>
        <w:t>.</w:t>
      </w:r>
      <w:r w:rsidRPr="00BA7817">
        <w:rPr>
          <w:rFonts w:cstheme="minorHAnsi"/>
          <w:b/>
        </w:rPr>
        <w:t xml:space="preserve"> </w:t>
      </w:r>
    </w:p>
    <w:p w14:paraId="75CFE0AB" w14:textId="44832433"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42EAF1CA" w14:textId="42F4720F"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Konstytucja Rzeczypospolitej Polskiej (aspekty praw człowieka) (</w:t>
      </w:r>
      <w:r w:rsidRPr="00776D41">
        <w:rPr>
          <w:rFonts w:cstheme="minorHAnsi"/>
        </w:rPr>
        <w:t>Dz.U. 1997 nr 78 poz. 483)</w:t>
      </w:r>
      <w:r w:rsidRPr="00BA7817">
        <w:rPr>
          <w:rFonts w:cstheme="minorHAnsi"/>
        </w:rPr>
        <w:t xml:space="preserve">. </w:t>
      </w:r>
    </w:p>
    <w:p w14:paraId="4A4A9AFD" w14:textId="77777777" w:rsidR="00A97834" w:rsidRPr="00776D41" w:rsidRDefault="00A97834" w:rsidP="007519F0">
      <w:pPr>
        <w:pStyle w:val="Akapitzlist"/>
        <w:numPr>
          <w:ilvl w:val="0"/>
          <w:numId w:val="37"/>
        </w:numPr>
        <w:spacing w:after="60" w:line="276" w:lineRule="auto"/>
        <w:ind w:left="800"/>
        <w:rPr>
          <w:rFonts w:cstheme="minorHAnsi"/>
          <w:b/>
          <w:bCs/>
        </w:rPr>
      </w:pPr>
      <w:r w:rsidRPr="00BA7817">
        <w:rPr>
          <w:rFonts w:cstheme="minorHAnsi"/>
        </w:rPr>
        <w:t>Konwencja o prawach osób niepełnosprawnych (</w:t>
      </w:r>
      <w:r w:rsidRPr="00776D41">
        <w:rPr>
          <w:rFonts w:cstheme="minorHAnsi"/>
        </w:rPr>
        <w:t xml:space="preserve">Dz.U. 2012 poz. 1169). </w:t>
      </w:r>
    </w:p>
    <w:p w14:paraId="2B28B620" w14:textId="507D17E9"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Ustawa o zapewnianiu dostępności osobom ze szczególnymi potrzebami (</w:t>
      </w:r>
      <w:hyperlink r:id="rId11" w:history="1">
        <w:r w:rsidRPr="00BA7817">
          <w:rPr>
            <w:rStyle w:val="Hipercze"/>
            <w:rFonts w:cstheme="minorHAnsi"/>
          </w:rPr>
          <w:t>Dz.U. 2024 poz. 1411</w:t>
        </w:r>
      </w:hyperlink>
      <w:r w:rsidRPr="00BA7817">
        <w:rPr>
          <w:rFonts w:cstheme="minorHAnsi"/>
        </w:rPr>
        <w:t xml:space="preserve">). </w:t>
      </w:r>
    </w:p>
    <w:p w14:paraId="53DFB7C6" w14:textId="5ABD0E0B"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4 kwietnia 2019 r. o dostępności cyfrowej stron internetowych i aplikacji mobilnych podmiotów publicznych (Dz. U. z 2023 r. poz. 1440). </w:t>
      </w:r>
    </w:p>
    <w:p w14:paraId="489A1214" w14:textId="0C2EBF58"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Ustawa o języku migowym i innych formach komunikowania się (</w:t>
      </w:r>
      <w:hyperlink r:id="rId12" w:history="1">
        <w:r w:rsidRPr="00BA7817">
          <w:rPr>
            <w:rStyle w:val="Hipercze"/>
            <w:rFonts w:cstheme="minorHAnsi"/>
          </w:rPr>
          <w:t>Dz.U. 2023 poz. 20</w:t>
        </w:r>
      </w:hyperlink>
      <w:r w:rsidRPr="00BA7817">
        <w:rPr>
          <w:rFonts w:cstheme="minorHAnsi"/>
        </w:rPr>
        <w:t xml:space="preserve">. </w:t>
      </w:r>
    </w:p>
    <w:p w14:paraId="59B4595D" w14:textId="72005A6E"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11 września 2019 r. – Prawo zamówień publicznych (Dz. U. z 2024 r. poz. 1320) z uwzględnieniem przepisów Dyrektywy Parlamentu Europejskiego i Rady 2014/25/UE z dnia 26 lutego 2014 r. w sprawie udzielania zamówień przez podmioty działające w sektorach gospodarki wodnej, energetyki, transportu i usług pocztowych, uchylająca dyrektywę 2004/17/WE (Dz.U. L 94 z 28.3.2014, s. 243). </w:t>
      </w:r>
    </w:p>
    <w:p w14:paraId="76D5254A" w14:textId="55A162AA"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lastRenderedPageBreak/>
        <w:t>Ustawa z dnia 7 lipca 1994 r. Prawo budowlane (Dz. U. z 2023 r. poz. 682 z późn. zm.).</w:t>
      </w:r>
      <w:r w:rsidR="009C7A50" w:rsidRPr="009C7A50">
        <w:rPr>
          <w:rFonts w:ascii="Arial" w:hAnsi="Arial" w:cs="Arial"/>
          <w:b/>
          <w:noProof/>
          <w:spacing w:val="6"/>
        </w:rPr>
        <w:t xml:space="preserve"> </w:t>
      </w:r>
    </w:p>
    <w:p w14:paraId="6A048649" w14:textId="77777777"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30 maja 2014 r. o prawach konsumenta (Dz. U. z 2023 r. poz. 2759 z późn. zm.). </w:t>
      </w:r>
    </w:p>
    <w:p w14:paraId="4AA088D8" w14:textId="77777777"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18 lipca 2002 r. o świadczeniu usług drogą elektroniczną (Dz. U. z 2020 r. poz. 344 z późn. zm.). </w:t>
      </w:r>
    </w:p>
    <w:p w14:paraId="0BAE96A5" w14:textId="6C220376"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23 kwietnia 1964 r. Kodeks cywilny (Dz. U. z 2024 r. poz.1061 z późn. zm.). </w:t>
      </w:r>
    </w:p>
    <w:p w14:paraId="43D5F90E" w14:textId="00600039"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Dyrektywa Parlamentu Europejskiego i Rady (UE) 2019/882 z dnia 17 kwietnia 2019 r. w sprawie wymogów dostępności produktów i usług. </w:t>
      </w:r>
    </w:p>
    <w:p w14:paraId="53963B53" w14:textId="5916C323" w:rsidR="00431D7E" w:rsidRPr="00431D7E" w:rsidRDefault="00A97834" w:rsidP="00431D7E">
      <w:pPr>
        <w:spacing w:after="60" w:line="276" w:lineRule="auto"/>
        <w:rPr>
          <w:rFonts w:cstheme="minorHAnsi"/>
        </w:rPr>
      </w:pPr>
      <w:r w:rsidRPr="00BA7817">
        <w:rPr>
          <w:rFonts w:cstheme="minorHAnsi"/>
        </w:rPr>
        <w:t xml:space="preserve">Ustawa </w:t>
      </w:r>
      <w:r w:rsidRPr="00BA7817">
        <w:rPr>
          <w:rFonts w:cstheme="minorHAnsi"/>
          <w:color w:val="000000"/>
        </w:rPr>
        <w:t>z dnia 26 kwietnia 2024 r. o zapewnianiu spełniania wymagań dostępności niektórych produktów i usług przez podmioty gospodarcze (Dz.U. z 2024 r. poz. 731).</w:t>
      </w:r>
    </w:p>
    <w:p w14:paraId="2EB87199" w14:textId="36738A0C" w:rsidR="00A97834" w:rsidRPr="004D6489" w:rsidRDefault="00A97834" w:rsidP="004D6489">
      <w:pPr>
        <w:pStyle w:val="Akapitzlist"/>
        <w:numPr>
          <w:ilvl w:val="0"/>
          <w:numId w:val="37"/>
        </w:numPr>
        <w:spacing w:after="60" w:line="276" w:lineRule="auto"/>
        <w:ind w:left="800"/>
        <w:rPr>
          <w:rFonts w:cstheme="minorHAnsi"/>
        </w:rPr>
      </w:pPr>
      <w:r w:rsidRPr="00BA7817">
        <w:rPr>
          <w:rFonts w:cstheme="minorHAnsi"/>
        </w:rPr>
        <w:t xml:space="preserve">Wytyczne dotyczące realizacji zasad równościowych w ramach funduszy unijnych na lata 2021-2027, Załącznik nr 2 Standardy dostępności dla polityki spójności 2021-2027. </w:t>
      </w:r>
    </w:p>
    <w:p w14:paraId="74EAC236" w14:textId="48F092C5" w:rsidR="00A97834" w:rsidRPr="00BA7817" w:rsidRDefault="00A97834" w:rsidP="00A97834">
      <w:pPr>
        <w:spacing w:after="60"/>
        <w:rPr>
          <w:rFonts w:cstheme="minorHAnsi"/>
        </w:rPr>
      </w:pPr>
      <w:r w:rsidRPr="00BA7817">
        <w:rPr>
          <w:rFonts w:cstheme="minorHAnsi"/>
          <w:b/>
        </w:rPr>
        <w:t>Otoczenie prawne – szczegółowe</w:t>
      </w:r>
      <w:r w:rsidRPr="00BA7817">
        <w:rPr>
          <w:rStyle w:val="Odwoanieprzypisudolnego"/>
          <w:rFonts w:cstheme="minorHAnsi"/>
          <w:b/>
        </w:rPr>
        <w:footnoteReference w:id="13"/>
      </w:r>
      <w:r w:rsidRPr="00BA7817">
        <w:rPr>
          <w:rFonts w:cstheme="minorHAnsi"/>
          <w:b/>
        </w:rPr>
        <w:t xml:space="preserve"> </w:t>
      </w:r>
      <w:r w:rsidR="00404184" w:rsidRPr="00BA7817">
        <w:rPr>
          <w:rFonts w:cstheme="minorHAnsi"/>
        </w:rPr>
        <w:t>w kontekście</w:t>
      </w:r>
      <w:r w:rsidRPr="00BA7817">
        <w:rPr>
          <w:rFonts w:cstheme="minorHAnsi"/>
        </w:rPr>
        <w:t xml:space="preserve"> przepisów związanych z dostępnością w zakresie informacji oraz wymagań informowania o dostępności oraz akty prawne, do których odwołuje się ustawa</w:t>
      </w:r>
      <w:r w:rsidRPr="00BA7817">
        <w:rPr>
          <w:rFonts w:cstheme="minorHAnsi"/>
          <w:b/>
        </w:rPr>
        <w:t>.</w:t>
      </w:r>
      <w:r w:rsidRPr="00BA7817">
        <w:rPr>
          <w:rFonts w:cstheme="minorHAnsi"/>
        </w:rPr>
        <w:t xml:space="preserve"> </w:t>
      </w:r>
    </w:p>
    <w:p w14:paraId="6D298454" w14:textId="2724CA9F"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6CC68E50" w14:textId="77777777"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Prawo telekomunikacyjne z uwzględnieniem przepisów dyrektywy Parlamentu Europejskiego i Rady (UE) 2018/1972 z 11 grudnia 2018 r. ustanawiającej Europejski kodeks łączności elektronicznej. </w:t>
      </w:r>
    </w:p>
    <w:p w14:paraId="184E8063" w14:textId="503B600B"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Ustawa z dnia 29 grudnia 1992 r. o radiofonii i telewizji (Dz. U. z 2022 r. poz. 1722 z późn. zm.), z uwzględnieniem Dyrektywy Parlamentu Europejskiego i Rady 2010/13/UE z dnia 10 marca 2010 r. w sprawie koordynacji niektórych przepisów </w:t>
      </w:r>
      <w:r w:rsidR="00404184" w:rsidRPr="00BA7817">
        <w:rPr>
          <w:rFonts w:cstheme="minorHAnsi"/>
        </w:rPr>
        <w:t>ustawowych, wykonawczych</w:t>
      </w:r>
      <w:r w:rsidRPr="00BA7817">
        <w:rPr>
          <w:rFonts w:cstheme="minorHAnsi"/>
        </w:rPr>
        <w:t xml:space="preserve"> i administracyjnych państw członkowskich dotyczących świadczenia audiowizualnych usług medialnych (dyrektywa o audiowizualnych usługach medialnych) (wersja ujednolicona) (Dz. U. UE. L. z 2010 r. Nr 95, str. 1 z późn. Zm.). </w:t>
      </w:r>
    </w:p>
    <w:p w14:paraId="16A00A0B" w14:textId="77777777"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Ustawa z dnia 28 marca 2003 r. o transporcie kolejowym (Dz. U. z 2024 r. poz. 697 z późn. zm.) z uwzględnieniem przepisów Rozporządzenia Parlamentu Europejskiego i Rady (UE) 2021/ z dnia 29 kwietnia 2021 roku dotyczącego praw i obowiązków pasażerów w ruchu kolejowym (wersja przekształcona) oraz Dyrektywy Parlamentu Europejskiego i Rady (UE) 2016/797 z dnia 11 maja 2016 r. w sprawie interoperacyjności systemu kolei w Unii Europejskiej (wersja przekształcona) (Dz. U. UE. L. z 2016 r. Nr 138, str. 44 z późn. Zm.). </w:t>
      </w:r>
    </w:p>
    <w:p w14:paraId="5E059041" w14:textId="384C667A" w:rsidR="00431D7E" w:rsidRPr="004D6489" w:rsidRDefault="00A97834" w:rsidP="004D6489">
      <w:pPr>
        <w:pStyle w:val="Akapitzlist"/>
        <w:numPr>
          <w:ilvl w:val="0"/>
          <w:numId w:val="38"/>
        </w:numPr>
        <w:spacing w:after="60" w:line="276" w:lineRule="auto"/>
        <w:ind w:left="800"/>
        <w:rPr>
          <w:rFonts w:cstheme="minorHAnsi"/>
        </w:rPr>
      </w:pPr>
      <w:r w:rsidRPr="00BA7817">
        <w:rPr>
          <w:rFonts w:cstheme="minorHAnsi"/>
        </w:rPr>
        <w:lastRenderedPageBreak/>
        <w:t xml:space="preserve">Ustawa z dnia 3 lipca 2002 r. – Prawo lotnicze (Dz. U. z 2023 r. poz. 2110) z uwzględnieniem przepisów Rozporządzenia (WE) nr 261/2004 Parlamentu Europejskiego i Rady z dnia 11 lutego 2004 r. ustanawiającego wspólne zasady odszkodowania i pomocy dla pasażerów w przypadku odmowy przyjęcia na pokład albo odwołania lub dużego opóźnienia lotów, uchylającego Rozporządzenie (EWG) nr 295/91 (Dz.U. L 46 z 17.2.2004, s. 1) oraz Rozporządzenie (WE) nr 1107/2006 Parlamentu Europejskiego i Rady z dnia 5 lipca 2006 r. w sprawie praw osób niepełnosprawnych oraz osób o ograniczonej sprawności ruchowej podróżujących drogą lotniczą (Dz.U. L 204 z 26.7.2006, s. 1). </w:t>
      </w:r>
    </w:p>
    <w:p w14:paraId="72F6B2B8" w14:textId="176B3913"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Ustawa z dnia 18 września 2001 r. Kodeks morski (Dz. U. z 2023 r. poz. 1309) z uwzględnieniem przepisów Rozporządzenia Parlamentu Europejskiego i Rady (UE) nr 1177/2010 z dnia 24 listopada 2010 r. o prawach pasażerów podróżujących drogą morską i drogą wodną śródlądową oraz zmieniającego rozporządzenie (WE) nr 2006/2004 (Dz.U. L 334 z 17.12.2010, s. 1).</w:t>
      </w:r>
    </w:p>
    <w:p w14:paraId="7D33346D" w14:textId="1B8EFB1F"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Ustawa z dnia 16 grudnia 2010 r. o publicznym transporcie zbiorowym (Dz. U. z 2023 r. poz. 2778) z uwzględnieniem przepisów Rozporządzenia Parlamentu Europejskiego i Rady (UE) nr 181/2011 z dnia 16 lutego 2011 r. dotyczącego praw pasażerów w transporcie autobusowym i autokarowym oraz zmieniającego Rozporządzenie (WE) nr 2006/2004 (Dz.U. L 55 z 28.2.2011, s. 1). </w:t>
      </w:r>
    </w:p>
    <w:p w14:paraId="306F35E8" w14:textId="3D5AB608"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Ustawa z dnia 12 maja 2011 r. o kredycie konsumenckim (Dz. U. z 2024 r. poz.</w:t>
      </w:r>
      <w:r w:rsidR="00404184" w:rsidRPr="00BA7817">
        <w:rPr>
          <w:rFonts w:cstheme="minorHAnsi"/>
        </w:rPr>
        <w:t>1497.</w:t>
      </w:r>
      <w:r w:rsidRPr="00BA7817">
        <w:rPr>
          <w:rFonts w:cstheme="minorHAnsi"/>
        </w:rPr>
        <w:t xml:space="preserve">). </w:t>
      </w:r>
    </w:p>
    <w:p w14:paraId="3573C5F2" w14:textId="4B0962C6" w:rsidR="00A97834" w:rsidRPr="00BA7817" w:rsidRDefault="00A97834" w:rsidP="007519F0">
      <w:pPr>
        <w:pStyle w:val="Akapitzlist"/>
        <w:numPr>
          <w:ilvl w:val="0"/>
          <w:numId w:val="39"/>
        </w:numPr>
        <w:spacing w:after="60" w:line="276" w:lineRule="auto"/>
        <w:ind w:left="1200"/>
        <w:rPr>
          <w:rFonts w:cstheme="minorHAnsi"/>
        </w:rPr>
      </w:pPr>
      <w:r w:rsidRPr="00BA7817">
        <w:rPr>
          <w:rFonts w:cstheme="minorHAnsi"/>
        </w:rPr>
        <w:t xml:space="preserve">Ustawa z dnia 23 marca 2017 r. o kredycie hipotecznym oraz o nadzorze nad pośrednikami kredytu hipotecznego i agentami (Dz. U. z 2022 r. poz. 2245 z późn. zm.). </w:t>
      </w:r>
    </w:p>
    <w:p w14:paraId="357DA563" w14:textId="26CB21AF" w:rsidR="00A97834" w:rsidRPr="00BA7817" w:rsidRDefault="00A97834" w:rsidP="007519F0">
      <w:pPr>
        <w:pStyle w:val="Akapitzlist"/>
        <w:numPr>
          <w:ilvl w:val="0"/>
          <w:numId w:val="39"/>
        </w:numPr>
        <w:spacing w:after="60" w:line="276" w:lineRule="auto"/>
        <w:ind w:left="1200"/>
        <w:rPr>
          <w:rFonts w:cstheme="minorHAnsi"/>
        </w:rPr>
      </w:pPr>
      <w:r w:rsidRPr="00BA7817">
        <w:rPr>
          <w:rFonts w:cstheme="minorHAnsi"/>
        </w:rPr>
        <w:t xml:space="preserve">Ustawa z dnia 29 lipca 2005 r. o obrocie instrumentami finansowymi (Dz. U. z 2024 r. poz. 722). </w:t>
      </w:r>
    </w:p>
    <w:p w14:paraId="303EA3F4" w14:textId="6CDD515E" w:rsidR="00A97834" w:rsidRPr="00BA7817" w:rsidRDefault="00A97834" w:rsidP="007519F0">
      <w:pPr>
        <w:pStyle w:val="Akapitzlist"/>
        <w:numPr>
          <w:ilvl w:val="0"/>
          <w:numId w:val="39"/>
        </w:numPr>
        <w:spacing w:after="60" w:line="276" w:lineRule="auto"/>
        <w:ind w:left="1200"/>
        <w:rPr>
          <w:rFonts w:cstheme="minorHAnsi"/>
        </w:rPr>
      </w:pPr>
      <w:r w:rsidRPr="00BA7817">
        <w:rPr>
          <w:rFonts w:cstheme="minorHAnsi"/>
        </w:rPr>
        <w:t xml:space="preserve">Ustawa z dnia 19 sierpnia 2011 r. o usługach płatniczych (Dz. U. z 2024 r. poz. 30). </w:t>
      </w:r>
    </w:p>
    <w:p w14:paraId="0AF84407" w14:textId="058734CC" w:rsidR="00A97834" w:rsidRPr="004D6489" w:rsidRDefault="00A97834" w:rsidP="004D6489">
      <w:pPr>
        <w:pStyle w:val="Akapitzlist"/>
        <w:numPr>
          <w:ilvl w:val="0"/>
          <w:numId w:val="39"/>
        </w:numPr>
        <w:spacing w:after="60" w:line="276" w:lineRule="auto"/>
        <w:ind w:left="1200"/>
        <w:rPr>
          <w:rFonts w:cstheme="minorHAnsi"/>
        </w:rPr>
      </w:pPr>
      <w:r w:rsidRPr="00BA7817">
        <w:rPr>
          <w:rFonts w:cstheme="minorHAnsi"/>
        </w:rPr>
        <w:t xml:space="preserve">Ustawa z dnia 13 kwietnia 2016 r. o systemach oceny zgodności i nadzoru rynku (Dz. U. z 2022 r. poz. 1854 z późn. zm.). </w:t>
      </w:r>
    </w:p>
    <w:p w14:paraId="1D4EAE40" w14:textId="2F012803" w:rsidR="00A97834" w:rsidRPr="00BA7817" w:rsidRDefault="00A97834" w:rsidP="00A97834">
      <w:pPr>
        <w:spacing w:after="60"/>
        <w:rPr>
          <w:rFonts w:cstheme="minorHAnsi"/>
        </w:rPr>
      </w:pPr>
      <w:r w:rsidRPr="00BA7817">
        <w:rPr>
          <w:rFonts w:cstheme="minorHAnsi"/>
          <w:bCs/>
        </w:rPr>
        <w:t xml:space="preserve">Rekomendowane </w:t>
      </w:r>
      <w:r w:rsidR="00404184" w:rsidRPr="00BA7817">
        <w:rPr>
          <w:rFonts w:cstheme="minorHAnsi"/>
          <w:bCs/>
        </w:rPr>
        <w:t>jest,</w:t>
      </w:r>
      <w:r w:rsidRPr="00BA7817">
        <w:rPr>
          <w:rFonts w:cstheme="minorHAnsi"/>
          <w:bCs/>
        </w:rPr>
        <w:t xml:space="preserve"> aby szkolenia teoretyczne z Bloku 3 były realizowane w wymiarze co najmniej 1 godziny lekcyjnej. </w:t>
      </w:r>
    </w:p>
    <w:p w14:paraId="2C57B2CC" w14:textId="08DF9340" w:rsidR="00A97834" w:rsidRPr="004D6489" w:rsidRDefault="00A97834" w:rsidP="004D6489">
      <w:pPr>
        <w:pStyle w:val="Akapitzlist"/>
        <w:numPr>
          <w:ilvl w:val="0"/>
          <w:numId w:val="13"/>
        </w:numPr>
        <w:spacing w:after="60" w:line="276" w:lineRule="auto"/>
        <w:rPr>
          <w:rFonts w:cstheme="minorHAnsi"/>
        </w:rPr>
      </w:pPr>
      <w:r w:rsidRPr="00BA7817">
        <w:rPr>
          <w:rFonts w:cstheme="minorHAnsi"/>
        </w:rPr>
        <w:t xml:space="preserve">Program szkoleniowy </w:t>
      </w:r>
      <w:r w:rsidRPr="00BA7817">
        <w:rPr>
          <w:rFonts w:cstheme="minorHAnsi"/>
          <w:b/>
        </w:rPr>
        <w:t>części specjalistycznej</w:t>
      </w:r>
      <w:r w:rsidRPr="00BA7817">
        <w:rPr>
          <w:rFonts w:cstheme="minorHAnsi"/>
        </w:rPr>
        <w:t xml:space="preserve"> (realizowane w ramach ścieżki 1 i 2) – działania szkoleniowe związane z wymaganiami wynikającymi z ustawy – Blok 4. </w:t>
      </w:r>
    </w:p>
    <w:p w14:paraId="3B72FA60" w14:textId="246F3C49" w:rsidR="00A97834" w:rsidRPr="00BA7817" w:rsidRDefault="00A97834" w:rsidP="00A97834">
      <w:pPr>
        <w:spacing w:after="60"/>
        <w:rPr>
          <w:rFonts w:cstheme="minorHAnsi"/>
        </w:rPr>
      </w:pPr>
      <w:r w:rsidRPr="00BA7817">
        <w:rPr>
          <w:rFonts w:cstheme="minorHAnsi"/>
          <w:b/>
        </w:rPr>
        <w:t>Część teoretyczna</w:t>
      </w:r>
      <w:r w:rsidRPr="00BA7817">
        <w:rPr>
          <w:rFonts w:cstheme="minorHAnsi"/>
        </w:rPr>
        <w:t>.</w:t>
      </w:r>
    </w:p>
    <w:p w14:paraId="1479F7E8" w14:textId="2FF7401B" w:rsidR="00A97834" w:rsidRPr="00BA7817" w:rsidRDefault="00A97834" w:rsidP="00A97834">
      <w:pPr>
        <w:spacing w:after="60"/>
        <w:rPr>
          <w:rFonts w:cstheme="minorHAnsi"/>
        </w:rPr>
      </w:pPr>
      <w:r w:rsidRPr="00BA7817">
        <w:rPr>
          <w:rFonts w:cstheme="minorHAnsi"/>
          <w:b/>
        </w:rPr>
        <w:t>Blok 4 Ustawa, Dyrektywa Parlamentu Europejskiego i Rady (UE) 2019/882 z dnia 17 kwietnia 2019 r. w sprawie wymogów dostępności produktów i usług (European Accessibility Act).</w:t>
      </w:r>
      <w:r w:rsidRPr="00BA7817">
        <w:rPr>
          <w:rFonts w:cstheme="minorHAnsi"/>
        </w:rPr>
        <w:t xml:space="preserve"> </w:t>
      </w:r>
    </w:p>
    <w:p w14:paraId="262836BB" w14:textId="6A8553EE" w:rsidR="00A97834" w:rsidRPr="00BA7817" w:rsidRDefault="00A97834" w:rsidP="007519F0">
      <w:pPr>
        <w:pStyle w:val="Akapitzlist"/>
        <w:numPr>
          <w:ilvl w:val="1"/>
          <w:numId w:val="13"/>
        </w:numPr>
        <w:spacing w:after="60" w:line="276" w:lineRule="auto"/>
        <w:jc w:val="both"/>
        <w:rPr>
          <w:rFonts w:cstheme="minorHAnsi"/>
        </w:rPr>
      </w:pPr>
      <w:r w:rsidRPr="00BA7817">
        <w:rPr>
          <w:rFonts w:cstheme="minorHAnsi"/>
        </w:rPr>
        <w:t xml:space="preserve">Zagadnienia poruszane w tym module mają na celu co najmniej: </w:t>
      </w:r>
    </w:p>
    <w:p w14:paraId="6FC8674B" w14:textId="39551379"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lastRenderedPageBreak/>
        <w:t xml:space="preserve">przybliżyć ogólne informacje o regulacji, </w:t>
      </w:r>
    </w:p>
    <w:p w14:paraId="1950644A" w14:textId="5EFD0487" w:rsidR="00A97834" w:rsidRPr="004D6489" w:rsidRDefault="00A97834" w:rsidP="004D6489">
      <w:pPr>
        <w:pStyle w:val="Akapitzlist"/>
        <w:numPr>
          <w:ilvl w:val="0"/>
          <w:numId w:val="40"/>
        </w:numPr>
        <w:spacing w:after="60" w:line="276" w:lineRule="auto"/>
        <w:ind w:left="800"/>
        <w:rPr>
          <w:rFonts w:cstheme="minorHAnsi"/>
        </w:rPr>
      </w:pPr>
      <w:r w:rsidRPr="00BA7817">
        <w:rPr>
          <w:rFonts w:cstheme="minorHAnsi"/>
        </w:rPr>
        <w:t xml:space="preserve">wskazać zakres podmiotowy i przedmiotowy regulacji, </w:t>
      </w:r>
      <w:r w:rsidRPr="004D6489">
        <w:rPr>
          <w:rFonts w:cstheme="minorHAnsi"/>
        </w:rPr>
        <w:t xml:space="preserve">wskazać na ogólne i szczegółowe wymogi dostępności co do produktów i usług objętych stosowaniem regulacji, w tym dostępności interfejsów, ze szczególnym uwzględnieniem kompatybilności z urządzeniami wspomagającymi oraz informacji o produkcie lub usłudze, informacji umieszczanych na produkcie (opakowaniu) z uwzględnieniem przepisów: Kodeksu cywilnego, ustawy o prawach konsumenta (Dz. U. z 2023 r. poz. 2759 z późn. zm.), ustawy z dnia 6 marca 2018 r. – Prawo przedsiębiorców (Dz. U. z 2024 r. poz. 236) w zakresie: odpowiedniego oznaczania towarów (produktów) wprowadzanych do obrotu na terytorium RP oraz obowiązków informacyjnych przedsiębiorców w stosunku do konsumentów przy sprzedaży konsumenckiej i świadczeniu usług na rzecz konsumentów, </w:t>
      </w:r>
    </w:p>
    <w:p w14:paraId="3C242374" w14:textId="77777777"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zasady dokonywania oceny oraz sporządzania dokumentacji oceny o których mowa w art. 21 projektu ustawy, </w:t>
      </w:r>
    </w:p>
    <w:p w14:paraId="5170F84C" w14:textId="6C5326F8"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obowiązki: producentów, upoważnionych przedstawicieli, importerów, dystrybutorów, oraz usługodawców, w zakresie zapewniania zgodności produktów lub usług z wymaganiami dostępności, w tym uwzględnieniem wymogów norm zharmonizowanych lub specyfikacji technicznych albo ich części (mających zastosowanie w zakresie zapewniania spełniania wymagań dostępności produktów i usług) wydawanymi zgodnie z przepisami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 z późn. Zm., rozporządzenia Parlamentu Europejskiego i Rady (WE) nr 765/2008 z dnia 9 lipca 2008 r. ustanawiającego wymagania w zakresie akredytacji i nadzoru rynku odnoszące się do warunków wprowadzania produktów do obrotu i uchylającego rozporządzenie (EWG) nr 339/93 (Dz. Urz. UE L 218 z 13.08.2008, str. 30, z późn. zm., </w:t>
      </w:r>
    </w:p>
    <w:p w14:paraId="75F26FAC" w14:textId="128371D4"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zasady sporządzania dokumentacji, w szczególności zgodnie z przepisami Ustawy z dnia 13 kwietnia 2016 r. o systemach oceny zgodności i nadzoru rynku (Dz. U. z 2022 r. poz. 1854 z późn. zm.), </w:t>
      </w:r>
    </w:p>
    <w:p w14:paraId="70B3012F" w14:textId="77777777"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zasady stosowania kryteriów funkcjonalnych w przypadku braku możliwości lub trudności w spełnieniu określonego wymogu dostępności produktu albo usługi,  </w:t>
      </w:r>
    </w:p>
    <w:p w14:paraId="3CAF5C70" w14:textId="09CB9353" w:rsidR="004D6489" w:rsidRPr="00BA7817" w:rsidRDefault="00A97834" w:rsidP="007519F0">
      <w:pPr>
        <w:pStyle w:val="Akapitzlist"/>
        <w:numPr>
          <w:ilvl w:val="0"/>
          <w:numId w:val="40"/>
        </w:numPr>
        <w:spacing w:after="60" w:line="276" w:lineRule="auto"/>
        <w:ind w:left="800"/>
        <w:rPr>
          <w:rFonts w:cstheme="minorHAnsi"/>
        </w:rPr>
      </w:pPr>
      <w:r w:rsidRPr="00BA7817">
        <w:rPr>
          <w:rFonts w:cstheme="minorHAnsi"/>
        </w:rPr>
        <w:lastRenderedPageBreak/>
        <w:t xml:space="preserve">przybliżyć konsumenckie postępowanie skargowe opisane w projekcie ustawy, z uwzględnieniem regulacji kodeksu cywilnego, Ustawy o świadczeniu usług drogą elektroniczną oraz Ustawy o prawach konsumenta, </w:t>
      </w:r>
    </w:p>
    <w:p w14:paraId="4AC965E4" w14:textId="001E71FB" w:rsidR="00A97834" w:rsidRPr="004D6489" w:rsidRDefault="00A97834" w:rsidP="004D6489">
      <w:pPr>
        <w:pStyle w:val="Akapitzlist"/>
        <w:numPr>
          <w:ilvl w:val="0"/>
          <w:numId w:val="40"/>
        </w:numPr>
        <w:spacing w:after="60" w:line="276" w:lineRule="auto"/>
        <w:ind w:left="800"/>
        <w:rPr>
          <w:rFonts w:cstheme="minorHAnsi"/>
        </w:rPr>
      </w:pPr>
      <w:r w:rsidRPr="004D6489">
        <w:rPr>
          <w:rFonts w:cstheme="minorHAnsi"/>
        </w:rPr>
        <w:t xml:space="preserve">przybliżyć zasady dokonywania kontroli rynku z uwzględnieniem kompetencji i zadań Prezesa Zarządu PFRON, organów nadzoru rynku, oraz organów celnych, z uwzględnieniem przepisów Ustawy z dnia 14 czerwca 1960 r. Kodeks postępowania administracyjnego (Dz. U. z 2024 r. poz. 572) oraz Ustawy Prawo przedsiębiorców, </w:t>
      </w:r>
    </w:p>
    <w:p w14:paraId="2B56A99B" w14:textId="43394BB3"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wskazać sankcje za nieprzestrzeganie obowiązków wynikających z ustawy, z podziałem na sankcje administracyjne i odpowiedzialność cywilnoprawną (na podstawie kodeksu cywilnego), </w:t>
      </w:r>
    </w:p>
    <w:p w14:paraId="6854D6BD" w14:textId="709C4B49" w:rsidR="00A97834" w:rsidRPr="004D6489" w:rsidRDefault="00A97834" w:rsidP="004D6489">
      <w:pPr>
        <w:pStyle w:val="Akapitzlist"/>
        <w:numPr>
          <w:ilvl w:val="0"/>
          <w:numId w:val="40"/>
        </w:numPr>
        <w:spacing w:after="60" w:line="276" w:lineRule="auto"/>
        <w:ind w:left="800"/>
        <w:rPr>
          <w:rFonts w:cstheme="minorHAnsi"/>
        </w:rPr>
      </w:pPr>
      <w:r w:rsidRPr="00BA7817">
        <w:rPr>
          <w:rFonts w:cstheme="minorHAnsi"/>
        </w:rPr>
        <w:t xml:space="preserve">przybliżyć obowiązki związane z ochroną danych osobowych osób korzystających z produktów lub usług objętych zakresem ustawy, w tym danych szczególnej kategorii dotyczących stanu zdrowia, zgodnie z zasadami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w:t>
      </w:r>
    </w:p>
    <w:p w14:paraId="19BEEF4C" w14:textId="2720DB2A" w:rsidR="00A97834" w:rsidRPr="00BA7817" w:rsidRDefault="00A97834" w:rsidP="00A97834">
      <w:pPr>
        <w:spacing w:after="60"/>
        <w:rPr>
          <w:rFonts w:cstheme="minorHAnsi"/>
        </w:rPr>
      </w:pPr>
      <w:r w:rsidRPr="00BA7817">
        <w:rPr>
          <w:rFonts w:cstheme="minorHAnsi"/>
          <w:b/>
        </w:rPr>
        <w:t>Blok 4a Zajęcia teoretyczne</w:t>
      </w:r>
      <w:r w:rsidRPr="00BA7817">
        <w:rPr>
          <w:rFonts w:cstheme="minorHAnsi"/>
        </w:rPr>
        <w:t xml:space="preserve"> </w:t>
      </w:r>
    </w:p>
    <w:p w14:paraId="4CEEF9E5" w14:textId="36AFCB07"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06F5A461" w14:textId="64FB0C73"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Ustawa oraz Dyrektywa EAA – podstawowe pojęcia, terminy, przepisy przejściowe – z uwzględnieniem celów społecznych i ekonomicznych; </w:t>
      </w:r>
    </w:p>
    <w:p w14:paraId="18AFDD14"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definicje. </w:t>
      </w:r>
    </w:p>
    <w:p w14:paraId="2DC118D1"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kontekst dostępności. </w:t>
      </w:r>
    </w:p>
    <w:p w14:paraId="63E1C784"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zakres podmiotowy, z uwzględnieniem zwolnień ze stosowania regulacji. </w:t>
      </w:r>
    </w:p>
    <w:p w14:paraId="67AFF8A1" w14:textId="35DC0A78"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zakres przedmiotowy, z uwzględnieniem zwolnień ze stosowania regulacji. </w:t>
      </w:r>
    </w:p>
    <w:p w14:paraId="64E224FC"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obowiązki producentów, importerów, dystrybutorów, usługodawców, </w:t>
      </w:r>
    </w:p>
    <w:p w14:paraId="52B1B1FC" w14:textId="75B0BB64"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wytyczne wydane przez Prezesa PFRON dla podmiotów gospodarczych w zakresie zapewniania spełniania wymagań dostępności produktów i </w:t>
      </w:r>
      <w:r w:rsidR="00404184" w:rsidRPr="00BA7817">
        <w:rPr>
          <w:rFonts w:cstheme="minorHAnsi"/>
        </w:rPr>
        <w:t>usług,</w:t>
      </w:r>
      <w:r w:rsidRPr="00BA7817">
        <w:rPr>
          <w:rFonts w:cstheme="minorHAnsi"/>
        </w:rPr>
        <w:t xml:space="preserve"> o których mowa w art. 39 pkt 6 ustawy (o ile zostaną wydane). </w:t>
      </w:r>
    </w:p>
    <w:p w14:paraId="0605F39B"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konsumenckie postępowanie skargowe. </w:t>
      </w:r>
    </w:p>
    <w:p w14:paraId="2D5F39BB"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organy nadzoru rynku i ich kompetencje. </w:t>
      </w:r>
    </w:p>
    <w:p w14:paraId="39368C28" w14:textId="39607ACD"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postępowanie kontrolne (administracyjne). </w:t>
      </w:r>
    </w:p>
    <w:p w14:paraId="7CABB078" w14:textId="3A7474FC"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sankcje administracyjne.</w:t>
      </w:r>
    </w:p>
    <w:p w14:paraId="619DF8E8" w14:textId="0AC8D758"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odpowiedzialność cywilnoprawna. </w:t>
      </w:r>
    </w:p>
    <w:p w14:paraId="0462CC4E" w14:textId="68A8EA9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ochrona danych osobowych osób korzystających z dostępnych produktów i usług, ze szczególnym uwzględnieniem danych szczególnej kategorii dotyczących stanu zdrowia.  </w:t>
      </w:r>
    </w:p>
    <w:p w14:paraId="2555DDDA" w14:textId="7A0B5BA9" w:rsidR="00A97834" w:rsidRPr="004D6489" w:rsidRDefault="00A97834" w:rsidP="004D6489">
      <w:pPr>
        <w:pStyle w:val="Akapitzlist"/>
        <w:numPr>
          <w:ilvl w:val="0"/>
          <w:numId w:val="41"/>
        </w:numPr>
        <w:spacing w:after="60" w:line="276" w:lineRule="auto"/>
        <w:ind w:left="800"/>
        <w:rPr>
          <w:rFonts w:cstheme="minorHAnsi"/>
        </w:rPr>
      </w:pPr>
      <w:r w:rsidRPr="00BA7817">
        <w:rPr>
          <w:rFonts w:cstheme="minorHAnsi"/>
        </w:rPr>
        <w:t xml:space="preserve">wpływ regulacji na zamówienia publiczne. </w:t>
      </w:r>
    </w:p>
    <w:p w14:paraId="6A2CBE39" w14:textId="6D28B0C2" w:rsidR="00A97834" w:rsidRPr="00BA7817" w:rsidRDefault="00A97834" w:rsidP="00A97834">
      <w:pPr>
        <w:spacing w:after="60"/>
        <w:rPr>
          <w:rFonts w:cstheme="minorHAnsi"/>
        </w:rPr>
      </w:pPr>
      <w:r w:rsidRPr="00BA7817">
        <w:rPr>
          <w:rFonts w:cstheme="minorHAnsi"/>
          <w:b/>
        </w:rPr>
        <w:t>Część praktyczna.</w:t>
      </w:r>
    </w:p>
    <w:p w14:paraId="327756D4" w14:textId="3FDD9789" w:rsidR="00431D7E" w:rsidRPr="00BA7817" w:rsidRDefault="00A97834" w:rsidP="00A97834">
      <w:pPr>
        <w:spacing w:after="60"/>
        <w:rPr>
          <w:rFonts w:cstheme="minorHAnsi"/>
        </w:rPr>
      </w:pPr>
      <w:r w:rsidRPr="00BA7817">
        <w:rPr>
          <w:rFonts w:cstheme="minorHAnsi"/>
          <w:b/>
        </w:rPr>
        <w:lastRenderedPageBreak/>
        <w:t>Blok 4b Zajęcia warsztatowe.</w:t>
      </w:r>
      <w:r w:rsidRPr="00BA7817">
        <w:rPr>
          <w:rFonts w:cstheme="minorHAnsi"/>
        </w:rPr>
        <w:t xml:space="preserve"> </w:t>
      </w:r>
    </w:p>
    <w:p w14:paraId="6F892EFD" w14:textId="0BA60E4B"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7CDCA02F" w14:textId="2A0F4688"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szczegółowe wymogi dostępności produktów i usług objętych stosowaniem regulacji, w tym stosowanie kryteriów funkcjonalnych na podstawie art. 9 ustawy. </w:t>
      </w:r>
    </w:p>
    <w:p w14:paraId="36FA2A14" w14:textId="1AD512AA"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przykładowe realizacje zapewnienia dostępności wybranych produktów lub usług – adekwatne do profilu osób uczestniczących (na przykład ze względu na oferowane przez zatrudniających ich przedsiębiorców produkty lub usługi). </w:t>
      </w:r>
    </w:p>
    <w:p w14:paraId="362D169C" w14:textId="31939D37"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dokonywanie oceny czy wymagania dostępności będą miały zastosowanie oraz dokumentacja przebiegu tej oceny, o których mowa w art. 21 ustawy. </w:t>
      </w:r>
    </w:p>
    <w:p w14:paraId="7AC9343D" w14:textId="5476647D"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wewnętrzna ocena zgodności produktu z wymaganiami dostępności, dokumentacja techniczna, deklaracja zgodności wystawiana przez producentów, oznaczenie CE, jeśli uwzględnia potrzeby grupy szkoleniowej. </w:t>
      </w:r>
    </w:p>
    <w:p w14:paraId="13E5F2A3" w14:textId="49E3AFF4"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wewnętrzna ocena zgodności usługi z wymaganiami dostępności, jeśli uwzględnia potrzeby grupy szkoleniowej. </w:t>
      </w:r>
    </w:p>
    <w:p w14:paraId="6C3FB278" w14:textId="5D52E3D7" w:rsidR="00A97834" w:rsidRPr="004D6489" w:rsidRDefault="00A97834" w:rsidP="004D6489">
      <w:pPr>
        <w:pStyle w:val="Akapitzlist"/>
        <w:numPr>
          <w:ilvl w:val="0"/>
          <w:numId w:val="42"/>
        </w:numPr>
        <w:spacing w:after="60" w:line="276" w:lineRule="auto"/>
        <w:ind w:left="800"/>
        <w:rPr>
          <w:rFonts w:cstheme="minorHAnsi"/>
          <w:b/>
        </w:rPr>
      </w:pPr>
      <w:r w:rsidRPr="00BA7817">
        <w:rPr>
          <w:rFonts w:cstheme="minorHAnsi"/>
        </w:rPr>
        <w:t xml:space="preserve">zasady sporządzania i terminy przechowywania pozostałej dokumentacji wymaganej przez ustawę lub przydatnej w ocenie osób szkolących. </w:t>
      </w:r>
    </w:p>
    <w:p w14:paraId="62AE9C81" w14:textId="46BE101E" w:rsidR="00A97834" w:rsidRPr="00BA7817" w:rsidRDefault="00A97834" w:rsidP="00A97834">
      <w:pPr>
        <w:spacing w:after="60"/>
        <w:rPr>
          <w:rFonts w:cstheme="minorHAnsi"/>
          <w:bCs/>
        </w:rPr>
      </w:pPr>
      <w:r w:rsidRPr="00BA7817">
        <w:rPr>
          <w:rFonts w:cstheme="minorHAnsi"/>
          <w:bCs/>
        </w:rPr>
        <w:t>Rekomendowane jest, aby szkolenia teoretyczne z Bloku 4a oraz 4b były realizowane w wymiarze co najmniej 4 godzin lekcyjnych każdy.</w:t>
      </w:r>
    </w:p>
    <w:p w14:paraId="5FB6E4E4" w14:textId="77777777" w:rsidR="00A97834" w:rsidRPr="00BA7817" w:rsidRDefault="00A97834" w:rsidP="00A97834">
      <w:pPr>
        <w:spacing w:after="60"/>
        <w:rPr>
          <w:rFonts w:cstheme="minorHAnsi"/>
          <w:b/>
          <w:bCs/>
          <w:color w:val="000000"/>
        </w:rPr>
      </w:pPr>
    </w:p>
    <w:p w14:paraId="0677EB7A" w14:textId="7777777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xml:space="preserve">§ 7 Prowadzenie działań szkoleniowych </w:t>
      </w:r>
    </w:p>
    <w:p w14:paraId="41916955" w14:textId="19A18332"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color w:val="000000"/>
        </w:rPr>
        <w:t>Działania szkoleniowe w ramach ścieżki 1 muszą zostać przeprowadzone łącznie</w:t>
      </w:r>
      <w:r>
        <w:rPr>
          <w:rFonts w:cstheme="minorHAnsi"/>
          <w:color w:val="000000"/>
        </w:rPr>
        <w:t xml:space="preserve"> tj. Uczestnik Projektu musi skorzystać ze szkoleń ogólnych i specjalistycznych</w:t>
      </w:r>
      <w:r w:rsidRPr="00BA7817">
        <w:rPr>
          <w:rFonts w:cstheme="minorHAnsi"/>
          <w:color w:val="000000"/>
        </w:rPr>
        <w:t>.</w:t>
      </w:r>
    </w:p>
    <w:p w14:paraId="0282BCB2" w14:textId="77777777"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Szkolenie specjalistyczne w ramach ścieżki 1 może być realizowane po zakończeniu szkolenia ogólnego. W ramach projektu nie można łączyć Bloków szkolenia ogólnego tj. 1 i 2 z Blokami szkolenia specjalistycznego tj. 3 i 4. </w:t>
      </w:r>
    </w:p>
    <w:p w14:paraId="6C8DB1D5" w14:textId="77777777"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Grupa szkoleniowa nie powinna być mniejsza niż 6 i nie większa niż 16 osób. </w:t>
      </w:r>
    </w:p>
    <w:p w14:paraId="12EC28ED" w14:textId="357826FA"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W przypadku szkoleń ogólnych z Bloku 1 i 2 zalecane jest, aby osoby biorące udział w szkoleniu zostały przydzielone do danej grupy szkoleniowej ze względu na tożsamy (lub zbliżony) charakter działalności zatrudniających je przedsiębiorców, na przykład: producenci, importerzy, dystrybutorzy i usługodawcy, lub z podziałem na wytwarzane, importowane lub dystrybuowane podobne produkty, lub świadczone podobne usługi. W przypadku szkoleń specjalistycznych tj. Blok 3 i 4 powyższy podział jest obligatoryjny. </w:t>
      </w:r>
    </w:p>
    <w:p w14:paraId="08EACFE9" w14:textId="724AE14A"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Zalecane jest uczestniczenie w projekcie co najmniej 2 osób z przedsiębiorstwa na stanowiskach decyzyjnych lub kierowniczych, które mają wpływ na kształtowanie strategii produktowej lub usługowej przedsiębiorstwa. </w:t>
      </w:r>
    </w:p>
    <w:p w14:paraId="1A02563A" w14:textId="208F3646" w:rsidR="00431D7E" w:rsidRPr="004D6489" w:rsidRDefault="00A97834" w:rsidP="004D6489">
      <w:pPr>
        <w:pStyle w:val="Akapitzlist"/>
        <w:numPr>
          <w:ilvl w:val="3"/>
          <w:numId w:val="22"/>
        </w:numPr>
        <w:spacing w:after="60" w:line="276" w:lineRule="auto"/>
        <w:ind w:left="400"/>
        <w:jc w:val="both"/>
        <w:rPr>
          <w:rFonts w:cstheme="minorHAnsi"/>
        </w:rPr>
      </w:pPr>
      <w:r w:rsidRPr="00BA7817">
        <w:rPr>
          <w:rFonts w:cstheme="minorHAnsi"/>
        </w:rPr>
        <w:t xml:space="preserve">Rekomendowana forma prowadzenia szkoleń to szkolenia stacjonarne, niemniej dopuszczalna jest również formuła zdalna w czasie rzeczywistym. </w:t>
      </w:r>
    </w:p>
    <w:p w14:paraId="5B37AA74" w14:textId="2B74380A" w:rsidR="00A97834" w:rsidRPr="00BA7817" w:rsidRDefault="00A97834" w:rsidP="007519F0">
      <w:pPr>
        <w:pStyle w:val="Akapitzlist"/>
        <w:numPr>
          <w:ilvl w:val="0"/>
          <w:numId w:val="15"/>
        </w:numPr>
        <w:spacing w:after="60" w:line="276" w:lineRule="auto"/>
        <w:jc w:val="both"/>
        <w:rPr>
          <w:rFonts w:cstheme="minorHAnsi"/>
          <w:color w:val="000000"/>
        </w:rPr>
      </w:pPr>
      <w:r w:rsidRPr="00BA7817">
        <w:rPr>
          <w:rFonts w:cstheme="minorHAnsi"/>
          <w:color w:val="000000"/>
        </w:rPr>
        <w:t>Szkolenie może być realizowane zdalnie w czasie rzeczywistym, jeśli:</w:t>
      </w:r>
    </w:p>
    <w:p w14:paraId="01931DAE" w14:textId="18EA0229" w:rsidR="00A97834" w:rsidRPr="00BA7817" w:rsidRDefault="00A97834" w:rsidP="007519F0">
      <w:pPr>
        <w:pStyle w:val="Akapitzlist"/>
        <w:numPr>
          <w:ilvl w:val="4"/>
          <w:numId w:val="27"/>
        </w:numPr>
        <w:spacing w:after="60" w:line="276" w:lineRule="auto"/>
        <w:ind w:left="800" w:hanging="400"/>
        <w:jc w:val="both"/>
        <w:rPr>
          <w:rFonts w:cstheme="minorHAnsi"/>
          <w:i/>
          <w:color w:val="000000"/>
        </w:rPr>
      </w:pPr>
      <w:r w:rsidRPr="00BA7817">
        <w:rPr>
          <w:rFonts w:cstheme="minorHAnsi"/>
          <w:color w:val="000000"/>
        </w:rPr>
        <w:lastRenderedPageBreak/>
        <w:t xml:space="preserve">zostanie przeprowadzona za pośrednictwem </w:t>
      </w:r>
      <w:r w:rsidR="00FC7838">
        <w:rPr>
          <w:rFonts w:cstheme="minorHAnsi"/>
          <w:color w:val="000000"/>
        </w:rPr>
        <w:t>platformy Teams</w:t>
      </w:r>
      <w:r w:rsidRPr="00BA7817">
        <w:rPr>
          <w:rFonts w:cstheme="minorHAnsi"/>
          <w:i/>
          <w:color w:val="000000"/>
        </w:rPr>
        <w:t xml:space="preserve"> </w:t>
      </w:r>
    </w:p>
    <w:p w14:paraId="1BF90846" w14:textId="64619FDB" w:rsidR="00095CA0" w:rsidRDefault="00A97834" w:rsidP="007519F0">
      <w:pPr>
        <w:pStyle w:val="Akapitzlist"/>
        <w:numPr>
          <w:ilvl w:val="4"/>
          <w:numId w:val="27"/>
        </w:numPr>
        <w:spacing w:after="60" w:line="276" w:lineRule="auto"/>
        <w:ind w:left="800" w:hanging="400"/>
        <w:jc w:val="both"/>
        <w:rPr>
          <w:rFonts w:cstheme="minorHAnsi"/>
          <w:i/>
          <w:color w:val="000000"/>
        </w:rPr>
      </w:pPr>
      <w:r>
        <w:rPr>
          <w:rFonts w:cstheme="minorHAnsi"/>
          <w:color w:val="000000"/>
        </w:rPr>
        <w:t>U</w:t>
      </w:r>
      <w:r w:rsidRPr="00BA7817">
        <w:rPr>
          <w:rFonts w:cstheme="minorHAnsi"/>
          <w:color w:val="000000"/>
        </w:rPr>
        <w:t>czestnik</w:t>
      </w:r>
      <w:r>
        <w:rPr>
          <w:rFonts w:cstheme="minorHAnsi"/>
          <w:color w:val="000000"/>
        </w:rPr>
        <w:t xml:space="preserve"> Projektu</w:t>
      </w:r>
      <w:r w:rsidRPr="00BA7817">
        <w:rPr>
          <w:rFonts w:cstheme="minorHAnsi"/>
          <w:color w:val="000000"/>
        </w:rPr>
        <w:t xml:space="preserve"> dysponuje urządzeniem spełniającym następujące wymagania sprzętowe: </w:t>
      </w:r>
    </w:p>
    <w:p w14:paraId="64FA6291" w14:textId="77777777" w:rsidR="00095CA0" w:rsidRDefault="00095CA0" w:rsidP="00095CA0">
      <w:pPr>
        <w:pStyle w:val="Akapitzlist"/>
        <w:spacing w:after="60" w:line="276" w:lineRule="auto"/>
        <w:ind w:left="800"/>
        <w:jc w:val="both"/>
        <w:rPr>
          <w:rFonts w:cstheme="minorHAnsi"/>
          <w:color w:val="000000"/>
        </w:rPr>
      </w:pPr>
      <w:r w:rsidRPr="00095CA0">
        <w:rPr>
          <w:rFonts w:cstheme="minorHAnsi"/>
          <w:color w:val="000000"/>
        </w:rPr>
        <w:t xml:space="preserve">a. Procesor – 1,6 GHz lub szybszy, 2-rdzeniowy; </w:t>
      </w:r>
    </w:p>
    <w:p w14:paraId="2DF2B6E2" w14:textId="77777777" w:rsidR="00CF582F" w:rsidRDefault="00095CA0" w:rsidP="00095CA0">
      <w:pPr>
        <w:pStyle w:val="Akapitzlist"/>
        <w:spacing w:after="60" w:line="276" w:lineRule="auto"/>
        <w:ind w:left="800"/>
        <w:jc w:val="both"/>
        <w:rPr>
          <w:rFonts w:cstheme="minorHAnsi"/>
          <w:color w:val="000000"/>
        </w:rPr>
      </w:pPr>
      <w:r w:rsidRPr="00095CA0">
        <w:rPr>
          <w:rFonts w:cstheme="minorHAnsi"/>
          <w:color w:val="000000"/>
        </w:rPr>
        <w:t xml:space="preserve">b. RAM – 4 GB pamięci RAM; 2 GB pamięci RAM (dla systemów 32 bitowych); </w:t>
      </w:r>
    </w:p>
    <w:p w14:paraId="171ACB3D" w14:textId="77777777" w:rsidR="00CF582F" w:rsidRDefault="00095CA0" w:rsidP="00CF582F">
      <w:pPr>
        <w:pStyle w:val="Akapitzlist"/>
        <w:spacing w:after="60" w:line="276" w:lineRule="auto"/>
        <w:ind w:left="800"/>
        <w:jc w:val="both"/>
        <w:rPr>
          <w:rFonts w:cstheme="minorHAnsi"/>
          <w:color w:val="000000"/>
        </w:rPr>
      </w:pPr>
      <w:r w:rsidRPr="00095CA0">
        <w:rPr>
          <w:rFonts w:cstheme="minorHAnsi"/>
          <w:color w:val="000000"/>
        </w:rPr>
        <w:t xml:space="preserve">c. Wyświetlacz/ Grafika – Ekran o rozdzielczości 1280 x 768 pikseli </w:t>
      </w:r>
    </w:p>
    <w:p w14:paraId="415DE0E1" w14:textId="77777777" w:rsidR="004D6489" w:rsidRDefault="00095CA0" w:rsidP="00780743">
      <w:pPr>
        <w:pStyle w:val="Akapitzlist"/>
        <w:spacing w:after="60" w:line="276" w:lineRule="auto"/>
        <w:ind w:left="800"/>
        <w:jc w:val="both"/>
        <w:rPr>
          <w:rFonts w:cstheme="minorHAnsi"/>
          <w:color w:val="000000"/>
        </w:rPr>
      </w:pPr>
      <w:r w:rsidRPr="00780743">
        <w:rPr>
          <w:rFonts w:cstheme="minorHAnsi"/>
          <w:color w:val="000000"/>
        </w:rPr>
        <w:t>d. Kamera internetowa, mikrofon, głośniki</w:t>
      </w:r>
      <w:r w:rsidR="004D6489">
        <w:rPr>
          <w:rFonts w:cstheme="minorHAnsi"/>
          <w:color w:val="000000"/>
        </w:rPr>
        <w:t>;</w:t>
      </w:r>
    </w:p>
    <w:p w14:paraId="03E64128" w14:textId="244400E8" w:rsidR="00A97834" w:rsidRPr="00780743" w:rsidRDefault="004D6489" w:rsidP="00780743">
      <w:pPr>
        <w:pStyle w:val="Akapitzlist"/>
        <w:spacing w:after="60" w:line="276" w:lineRule="auto"/>
        <w:ind w:left="800"/>
        <w:jc w:val="both"/>
        <w:rPr>
          <w:rFonts w:cstheme="minorHAnsi"/>
          <w:color w:val="000000"/>
        </w:rPr>
      </w:pPr>
      <w:r>
        <w:t xml:space="preserve">e. </w:t>
      </w:r>
      <w:r w:rsidRPr="004D6489">
        <w:t>System operacyjny – minimum Windows 8; b. Dla sprzętu przenośnego (tablety, telefony) wymagana jest wersja systemu Android od 7; c. Dla sprzętu z zainstalowanym iOS wersje od 11</w:t>
      </w:r>
      <w:r>
        <w:t>.</w:t>
      </w:r>
    </w:p>
    <w:p w14:paraId="335E3DB3" w14:textId="625875AD" w:rsidR="00A97834" w:rsidRPr="00780743" w:rsidRDefault="00A97834" w:rsidP="007519F0">
      <w:pPr>
        <w:pStyle w:val="Akapitzlist"/>
        <w:numPr>
          <w:ilvl w:val="4"/>
          <w:numId w:val="27"/>
        </w:numPr>
        <w:spacing w:after="60" w:line="276" w:lineRule="auto"/>
        <w:ind w:left="800" w:hanging="400"/>
        <w:jc w:val="both"/>
        <w:rPr>
          <w:rFonts w:cstheme="minorHAnsi"/>
          <w:i/>
          <w:color w:val="000000"/>
        </w:rPr>
      </w:pPr>
      <w:r>
        <w:rPr>
          <w:rFonts w:cstheme="minorHAnsi"/>
          <w:color w:val="000000"/>
        </w:rPr>
        <w:t>U</w:t>
      </w:r>
      <w:r w:rsidRPr="00BA7817">
        <w:rPr>
          <w:rFonts w:cstheme="minorHAnsi"/>
          <w:color w:val="000000"/>
        </w:rPr>
        <w:t xml:space="preserve">czestnik </w:t>
      </w:r>
      <w:r>
        <w:rPr>
          <w:rFonts w:cstheme="minorHAnsi"/>
          <w:color w:val="000000"/>
        </w:rPr>
        <w:t xml:space="preserve">Projektu </w:t>
      </w:r>
      <w:r w:rsidRPr="00BA7817">
        <w:rPr>
          <w:rFonts w:cstheme="minorHAnsi"/>
          <w:color w:val="000000"/>
        </w:rPr>
        <w:t>dysponuje łączem sieciowym spełniającym następujące parametry:</w:t>
      </w:r>
      <w:r w:rsidRPr="00BA7817">
        <w:rPr>
          <w:rFonts w:cstheme="minorHAnsi"/>
          <w:i/>
          <w:color w:val="000000"/>
        </w:rPr>
        <w:t xml:space="preserve"> </w:t>
      </w:r>
    </w:p>
    <w:p w14:paraId="4F6929DB" w14:textId="4EA1ED60" w:rsidR="004D6489" w:rsidRDefault="00CF582F" w:rsidP="004D6489">
      <w:pPr>
        <w:pStyle w:val="Akapitzlist"/>
        <w:spacing w:after="60" w:line="276" w:lineRule="auto"/>
        <w:ind w:left="800"/>
        <w:jc w:val="both"/>
        <w:rPr>
          <w:rFonts w:cstheme="minorHAnsi"/>
          <w:color w:val="000000"/>
        </w:rPr>
      </w:pPr>
      <w:r>
        <w:rPr>
          <w:rFonts w:cstheme="minorHAnsi"/>
          <w:color w:val="000000"/>
        </w:rPr>
        <w:t xml:space="preserve">a. </w:t>
      </w:r>
      <w:r w:rsidRPr="00095CA0">
        <w:rPr>
          <w:rFonts w:cstheme="minorHAnsi"/>
          <w:color w:val="000000"/>
        </w:rPr>
        <w:t xml:space="preserve">dysponować łączem sieciowym: min download: 5 Mb/s, min upload: 5 Mb/s (Realizator zaleca korzystanie z łącza stałego); </w:t>
      </w:r>
      <w:r w:rsidR="00A97834">
        <w:rPr>
          <w:rFonts w:cstheme="minorHAnsi"/>
          <w:color w:val="000000"/>
        </w:rPr>
        <w:t>U</w:t>
      </w:r>
      <w:r w:rsidR="00A97834" w:rsidRPr="00BA7817">
        <w:rPr>
          <w:rFonts w:cstheme="minorHAnsi"/>
          <w:color w:val="000000"/>
        </w:rPr>
        <w:t xml:space="preserve">czestnik </w:t>
      </w:r>
      <w:r w:rsidR="00A97834">
        <w:rPr>
          <w:rFonts w:cstheme="minorHAnsi"/>
          <w:color w:val="000000"/>
        </w:rPr>
        <w:t xml:space="preserve">Projektu </w:t>
      </w:r>
      <w:r w:rsidR="00A97834" w:rsidRPr="00BA7817">
        <w:rPr>
          <w:rFonts w:cstheme="minorHAnsi"/>
          <w:color w:val="000000"/>
        </w:rPr>
        <w:t>dysponuje niezbędnym oprogramowaniem umożliwiającym dostęp do prezentowanych treści i materiałów</w:t>
      </w:r>
      <w:r w:rsidR="004D6489">
        <w:rPr>
          <w:rFonts w:cstheme="minorHAnsi"/>
          <w:color w:val="000000"/>
        </w:rPr>
        <w:t>.</w:t>
      </w:r>
    </w:p>
    <w:p w14:paraId="59DB8562" w14:textId="41F912FF" w:rsidR="00A97834" w:rsidRPr="00776D41" w:rsidRDefault="00AF1CFA" w:rsidP="007519F0">
      <w:pPr>
        <w:pStyle w:val="Akapitzlist"/>
        <w:numPr>
          <w:ilvl w:val="0"/>
          <w:numId w:val="15"/>
        </w:numPr>
        <w:autoSpaceDE w:val="0"/>
        <w:autoSpaceDN w:val="0"/>
        <w:adjustRightInd w:val="0"/>
        <w:spacing w:after="60" w:line="276" w:lineRule="auto"/>
        <w:rPr>
          <w:rFonts w:cstheme="minorHAnsi"/>
          <w:color w:val="000000"/>
        </w:rPr>
      </w:pPr>
      <w:r>
        <w:rPr>
          <w:rFonts w:cstheme="minorHAnsi"/>
          <w:color w:val="000000"/>
        </w:rPr>
        <w:t xml:space="preserve">Okres ważności </w:t>
      </w:r>
      <w:r w:rsidRPr="00AF1CFA">
        <w:rPr>
          <w:rFonts w:cstheme="minorHAnsi"/>
          <w:color w:val="000000"/>
        </w:rPr>
        <w:t>linku</w:t>
      </w:r>
      <w:r w:rsidRPr="00780743">
        <w:rPr>
          <w:rFonts w:cstheme="minorHAnsi"/>
          <w:i/>
          <w:color w:val="000000"/>
        </w:rPr>
        <w:t xml:space="preserve"> </w:t>
      </w:r>
      <w:r w:rsidRPr="00780743">
        <w:rPr>
          <w:rFonts w:cstheme="minorHAnsi"/>
          <w:color w:val="000000"/>
        </w:rPr>
        <w:t>umożliwiającego uczestnictwo w usłudze zdalnej</w:t>
      </w:r>
      <w:r>
        <w:rPr>
          <w:rFonts w:cstheme="minorHAnsi"/>
          <w:color w:val="000000"/>
        </w:rPr>
        <w:t xml:space="preserve"> 72 godziny </w:t>
      </w:r>
      <w:r w:rsidR="00A97834" w:rsidRPr="002D23F3">
        <w:rPr>
          <w:rFonts w:cstheme="minorHAnsi"/>
          <w:color w:val="000000"/>
        </w:rPr>
        <w:t xml:space="preserve">Beneficjent będzie prowadził dziennik zajęć zawierający </w:t>
      </w:r>
      <w:r w:rsidR="00A97834" w:rsidRPr="00353636">
        <w:rPr>
          <w:rStyle w:val="stylwiadomociemail15"/>
          <w:rFonts w:asciiTheme="minorHAnsi" w:hAnsiTheme="minorHAnsi" w:cstheme="minorHAnsi"/>
          <w:sz w:val="24"/>
        </w:rPr>
        <w:t>co najmniej następujące informacje: nazwa i numer szkolenia, harmonogram szkolenia, wskazanie i podpis osób prowadzących poszczególne sesje, liczba zaplanowanych Uczestników Projektu oraz liczba osób, które rozpoczęły i zakończyły szkolenie.</w:t>
      </w:r>
    </w:p>
    <w:p w14:paraId="5598F56A" w14:textId="2BA634B0" w:rsidR="00A97834" w:rsidRPr="00776D41" w:rsidRDefault="00A97834" w:rsidP="007519F0">
      <w:pPr>
        <w:pStyle w:val="Akapitzlist"/>
        <w:numPr>
          <w:ilvl w:val="0"/>
          <w:numId w:val="15"/>
        </w:numPr>
        <w:autoSpaceDE w:val="0"/>
        <w:autoSpaceDN w:val="0"/>
        <w:adjustRightInd w:val="0"/>
        <w:spacing w:after="60" w:line="276" w:lineRule="auto"/>
        <w:rPr>
          <w:rStyle w:val="stylwiadomociemail15"/>
          <w:rFonts w:asciiTheme="minorHAnsi" w:hAnsiTheme="minorHAnsi" w:cstheme="minorHAnsi"/>
          <w:sz w:val="24"/>
        </w:rPr>
      </w:pPr>
      <w:bookmarkStart w:id="6" w:name="_Hlk189490865"/>
      <w:r w:rsidRPr="00776D41">
        <w:rPr>
          <w:rStyle w:val="stylwiadomociemail15"/>
          <w:rFonts w:asciiTheme="minorHAnsi" w:hAnsiTheme="minorHAnsi" w:cstheme="minorHAnsi"/>
          <w:sz w:val="24"/>
        </w:rPr>
        <w:t xml:space="preserve">Uczestnicy Projektu są zobowiązani do uczestnictwa w 100% czasu usługi. </w:t>
      </w:r>
    </w:p>
    <w:bookmarkEnd w:id="6"/>
    <w:p w14:paraId="680BC42A" w14:textId="2412BE36" w:rsidR="00A97834"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Fakt uczestnictwa w każdym dniu szkolenia stacjonarnego musi zostać potwierdzony przez </w:t>
      </w:r>
      <w:r>
        <w:rPr>
          <w:rFonts w:cstheme="minorHAnsi"/>
          <w:color w:val="000000"/>
        </w:rPr>
        <w:t>U</w:t>
      </w:r>
      <w:r w:rsidRPr="00BA7817">
        <w:rPr>
          <w:rFonts w:cstheme="minorHAnsi"/>
          <w:color w:val="000000"/>
        </w:rPr>
        <w:t>czestnika</w:t>
      </w:r>
      <w:r>
        <w:rPr>
          <w:rFonts w:cstheme="minorHAnsi"/>
          <w:color w:val="000000"/>
        </w:rPr>
        <w:t xml:space="preserve"> Projektu</w:t>
      </w:r>
      <w:r w:rsidRPr="00BA7817">
        <w:rPr>
          <w:rFonts w:cstheme="minorHAnsi"/>
          <w:color w:val="000000"/>
        </w:rPr>
        <w:t xml:space="preserve"> własnoręcznym podpisem, złożonym na udostępnionej przez Beneficjenta liście. W przypadku szkoleń zdalnych potwierdzeniem takim będą m.in. raporty z logowania oraz dokumentacja wytworzona na zakończenie realizacji szkolenia (podpisana przez przedsiębiorcę i realizatora szkolenia)</w:t>
      </w:r>
      <w:r>
        <w:rPr>
          <w:rFonts w:cstheme="minorHAnsi"/>
          <w:color w:val="000000"/>
        </w:rPr>
        <w:t>.</w:t>
      </w:r>
    </w:p>
    <w:p w14:paraId="2671653D" w14:textId="3D625A3E"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674590CD"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72D0F8CA"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55E541F0"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571F6509"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6A73E3BB"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7AF4787D"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0FBF4168" w14:textId="77777777" w:rsidR="00A97834" w:rsidRPr="00776D41" w:rsidRDefault="00A97834" w:rsidP="007519F0">
      <w:pPr>
        <w:pStyle w:val="Akapitzlist"/>
        <w:numPr>
          <w:ilvl w:val="0"/>
          <w:numId w:val="45"/>
        </w:numPr>
        <w:autoSpaceDE w:val="0"/>
        <w:autoSpaceDN w:val="0"/>
        <w:adjustRightInd w:val="0"/>
        <w:spacing w:after="60" w:line="276" w:lineRule="auto"/>
        <w:rPr>
          <w:rFonts w:cstheme="minorHAnsi"/>
          <w:color w:val="000000"/>
        </w:rPr>
      </w:pPr>
      <w:r w:rsidRPr="008861B4">
        <w:rPr>
          <w:rFonts w:cstheme="minorHAnsi"/>
          <w:color w:val="000000"/>
        </w:rPr>
        <w:t xml:space="preserve">Po ukończeniu szkoleń wskazanych w ścieżce 1 lub 2, </w:t>
      </w:r>
      <w:r>
        <w:rPr>
          <w:rFonts w:cstheme="minorHAnsi"/>
          <w:color w:val="000000"/>
        </w:rPr>
        <w:t>U</w:t>
      </w:r>
      <w:r w:rsidRPr="008861B4">
        <w:rPr>
          <w:rFonts w:cstheme="minorHAnsi"/>
          <w:color w:val="000000"/>
        </w:rPr>
        <w:t>czestnik</w:t>
      </w:r>
      <w:r>
        <w:rPr>
          <w:rFonts w:cstheme="minorHAnsi"/>
          <w:color w:val="000000"/>
        </w:rPr>
        <w:t xml:space="preserve"> Projektu</w:t>
      </w:r>
      <w:r w:rsidRPr="008861B4">
        <w:rPr>
          <w:rFonts w:cstheme="minorHAnsi"/>
          <w:color w:val="000000"/>
        </w:rPr>
        <w:t xml:space="preserve"> otrzym</w:t>
      </w:r>
      <w:r>
        <w:rPr>
          <w:rFonts w:cstheme="minorHAnsi"/>
          <w:color w:val="000000"/>
        </w:rPr>
        <w:t>a</w:t>
      </w:r>
      <w:r w:rsidRPr="008861B4">
        <w:rPr>
          <w:rFonts w:cstheme="minorHAnsi"/>
          <w:color w:val="000000"/>
        </w:rPr>
        <w:t xml:space="preserve"> odpowiednie zaświadczenie o ich ukończeniu. </w:t>
      </w:r>
    </w:p>
    <w:p w14:paraId="373CFF22" w14:textId="4293F860" w:rsidR="00A97834" w:rsidRPr="00776D41" w:rsidRDefault="00A97834" w:rsidP="007519F0">
      <w:pPr>
        <w:pStyle w:val="Akapitzlist"/>
        <w:numPr>
          <w:ilvl w:val="0"/>
          <w:numId w:val="45"/>
        </w:numPr>
        <w:spacing w:after="60" w:line="276" w:lineRule="auto"/>
        <w:jc w:val="both"/>
        <w:rPr>
          <w:rFonts w:cstheme="minorHAnsi"/>
        </w:rPr>
      </w:pPr>
      <w:bookmarkStart w:id="7" w:name="_Hlk189483762"/>
      <w:r w:rsidRPr="00776D41">
        <w:rPr>
          <w:rFonts w:cstheme="minorHAnsi"/>
          <w:color w:val="000000"/>
        </w:rPr>
        <w:t>W celu potwierdzenia nabycia kompetencji i uzyskania zaświadczenia o ukończeniu udziału w szkoleniu Uczestnika Projektu niezbędne jest spełnienie łącznie następujących warunków:</w:t>
      </w:r>
    </w:p>
    <w:p w14:paraId="3A1498B7" w14:textId="0FDCD506" w:rsidR="00A97834" w:rsidRPr="00776D41" w:rsidRDefault="00A97834" w:rsidP="007519F0">
      <w:pPr>
        <w:pStyle w:val="Akapitzlist"/>
        <w:numPr>
          <w:ilvl w:val="0"/>
          <w:numId w:val="46"/>
        </w:numPr>
        <w:spacing w:after="60" w:line="276" w:lineRule="auto"/>
        <w:jc w:val="both"/>
        <w:rPr>
          <w:rFonts w:cstheme="minorHAnsi"/>
        </w:rPr>
      </w:pPr>
      <w:r w:rsidRPr="00776D41">
        <w:rPr>
          <w:rFonts w:cstheme="minorHAnsi"/>
        </w:rPr>
        <w:t>100% obecności na szkoleniu;</w:t>
      </w:r>
    </w:p>
    <w:p w14:paraId="43336465" w14:textId="50D50ED7" w:rsidR="00A97834" w:rsidRPr="00776D41" w:rsidRDefault="00A97834" w:rsidP="007519F0">
      <w:pPr>
        <w:pStyle w:val="Akapitzlist"/>
        <w:numPr>
          <w:ilvl w:val="0"/>
          <w:numId w:val="46"/>
        </w:numPr>
        <w:spacing w:after="60" w:line="276" w:lineRule="auto"/>
        <w:jc w:val="both"/>
        <w:rPr>
          <w:rFonts w:cstheme="minorHAnsi"/>
        </w:rPr>
      </w:pPr>
      <w:r w:rsidRPr="00776D41">
        <w:rPr>
          <w:rFonts w:cstheme="minorHAnsi"/>
        </w:rPr>
        <w:t>pozytywny wynik walidacji</w:t>
      </w:r>
      <w:r w:rsidRPr="00776D41">
        <w:rPr>
          <w:rStyle w:val="Odwoanieprzypisudolnego"/>
          <w:rFonts w:cstheme="minorHAnsi"/>
        </w:rPr>
        <w:footnoteReference w:id="14"/>
      </w:r>
      <w:r w:rsidRPr="00776D41">
        <w:rPr>
          <w:rFonts w:cstheme="minorHAnsi"/>
        </w:rPr>
        <w:t>;</w:t>
      </w:r>
    </w:p>
    <w:p w14:paraId="259F4E36" w14:textId="77777777" w:rsidR="00A97834" w:rsidRPr="00776D41" w:rsidRDefault="00A97834" w:rsidP="007519F0">
      <w:pPr>
        <w:pStyle w:val="Akapitzlist"/>
        <w:numPr>
          <w:ilvl w:val="0"/>
          <w:numId w:val="46"/>
        </w:numPr>
        <w:spacing w:after="60" w:line="276" w:lineRule="auto"/>
        <w:jc w:val="both"/>
        <w:rPr>
          <w:rFonts w:cstheme="minorHAnsi"/>
        </w:rPr>
      </w:pPr>
      <w:r w:rsidRPr="00776D41">
        <w:rPr>
          <w:rFonts w:cstheme="minorHAnsi"/>
        </w:rPr>
        <w:t xml:space="preserve">wypełnienie ankiety poszkoleniowej. </w:t>
      </w:r>
    </w:p>
    <w:bookmarkEnd w:id="7"/>
    <w:p w14:paraId="6B882716" w14:textId="18B0AAA9" w:rsidR="00A97834" w:rsidRPr="00776D41" w:rsidRDefault="00A97834" w:rsidP="007519F0">
      <w:pPr>
        <w:pStyle w:val="Akapitzlist"/>
        <w:numPr>
          <w:ilvl w:val="0"/>
          <w:numId w:val="45"/>
        </w:numPr>
        <w:spacing w:after="60" w:line="276" w:lineRule="auto"/>
        <w:rPr>
          <w:rFonts w:cstheme="minorHAnsi"/>
        </w:rPr>
      </w:pPr>
      <w:r w:rsidRPr="00EA2A2A">
        <w:rPr>
          <w:rFonts w:cstheme="minorHAnsi"/>
        </w:rPr>
        <w:t>Po zakończeniu udziału w szkoleniach przez Uczestnik</w:t>
      </w:r>
      <w:r>
        <w:rPr>
          <w:rFonts w:cstheme="minorHAnsi"/>
        </w:rPr>
        <w:t>a</w:t>
      </w:r>
      <w:r w:rsidRPr="00EA2A2A">
        <w:rPr>
          <w:rFonts w:cstheme="minorHAnsi"/>
        </w:rPr>
        <w:t xml:space="preserve"> Projektu Przedsiębiorca wypełni ankietę poszkoleniową.</w:t>
      </w:r>
    </w:p>
    <w:p w14:paraId="61505D0B" w14:textId="6EC4DB9E" w:rsidR="00A97834" w:rsidRPr="00BA7817" w:rsidRDefault="00A97834" w:rsidP="007519F0">
      <w:pPr>
        <w:pStyle w:val="Akapitzlist"/>
        <w:numPr>
          <w:ilvl w:val="0"/>
          <w:numId w:val="45"/>
        </w:numPr>
        <w:autoSpaceDE w:val="0"/>
        <w:autoSpaceDN w:val="0"/>
        <w:adjustRightInd w:val="0"/>
        <w:spacing w:after="60" w:line="276" w:lineRule="auto"/>
        <w:rPr>
          <w:rFonts w:cstheme="minorHAnsi"/>
          <w:color w:val="000000"/>
        </w:rPr>
      </w:pPr>
      <w:r w:rsidRPr="00BA7817">
        <w:rPr>
          <w:rFonts w:cstheme="minorHAnsi"/>
          <w:color w:val="000000"/>
        </w:rPr>
        <w:lastRenderedPageBreak/>
        <w:t xml:space="preserve">Beneficjent zagwarantuje </w:t>
      </w:r>
      <w:r>
        <w:rPr>
          <w:rFonts w:cstheme="minorHAnsi"/>
          <w:color w:val="000000"/>
        </w:rPr>
        <w:t>U</w:t>
      </w:r>
      <w:r w:rsidRPr="00BA7817">
        <w:rPr>
          <w:rFonts w:cstheme="minorHAnsi"/>
          <w:color w:val="000000"/>
        </w:rPr>
        <w:t>czestnik</w:t>
      </w:r>
      <w:r>
        <w:rPr>
          <w:rFonts w:cstheme="minorHAnsi"/>
          <w:color w:val="000000"/>
        </w:rPr>
        <w:t>owi</w:t>
      </w:r>
      <w:r w:rsidRPr="00BA7817">
        <w:rPr>
          <w:rFonts w:cstheme="minorHAnsi"/>
          <w:color w:val="000000"/>
        </w:rPr>
        <w:t xml:space="preserve"> </w:t>
      </w:r>
      <w:r>
        <w:rPr>
          <w:rFonts w:cstheme="minorHAnsi"/>
          <w:color w:val="000000"/>
        </w:rPr>
        <w:t>Projektu</w:t>
      </w:r>
      <w:r w:rsidRPr="00BA7817">
        <w:rPr>
          <w:rFonts w:cstheme="minorHAnsi"/>
          <w:color w:val="000000"/>
        </w:rPr>
        <w:t xml:space="preserve"> szkoleń komplet materiałów szkoleniowych, stanowiących rozwinięcie zagadnień objętych programem i prezentowanych w trakcie szkoleń. </w:t>
      </w:r>
    </w:p>
    <w:p w14:paraId="583B6EB1" w14:textId="20FCA668" w:rsidR="00431D7E" w:rsidRPr="008D1B53" w:rsidRDefault="00A97834" w:rsidP="008D1B53">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Za 1 godzinę zajęć dydaktycznych prowadzonych w formie szkoleń uznaje się godzinę lekcyjną (45 minut).</w:t>
      </w:r>
    </w:p>
    <w:p w14:paraId="38577108" w14:textId="755856DD" w:rsidR="00A97834"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W przypadku realizacji więcej niż 4 godzin lekcyjnych szkolenia w ciągu jednego dnia, </w:t>
      </w:r>
      <w:r>
        <w:rPr>
          <w:rFonts w:cstheme="minorHAnsi"/>
          <w:color w:val="000000"/>
        </w:rPr>
        <w:t>Uczestnik Projektu</w:t>
      </w:r>
      <w:r w:rsidRPr="00BA7817">
        <w:rPr>
          <w:rFonts w:cstheme="minorHAnsi"/>
          <w:color w:val="000000"/>
        </w:rPr>
        <w:t xml:space="preserve"> ma prawo do co najmniej 1 przerwy w trakcie szkolenia, trwającej co najmniej 15 minut. Przy czym jeden dzień szkoleniowy nie może być dłuższy niż 8 godzin zegarowych (wraz z przerwami). </w:t>
      </w:r>
    </w:p>
    <w:p w14:paraId="0D981C99" w14:textId="3914D962" w:rsidR="00A97834" w:rsidRPr="00776D41"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776D41">
        <w:rPr>
          <w:rFonts w:cstheme="minorHAnsi"/>
          <w:color w:val="000000"/>
        </w:rPr>
        <w:t xml:space="preserve">Beneficjent zapewni </w:t>
      </w:r>
      <w:r w:rsidRPr="00353636">
        <w:rPr>
          <w:rStyle w:val="stylwiadomociemail15"/>
          <w:rFonts w:asciiTheme="minorHAnsi" w:hAnsiTheme="minorHAnsi" w:cstheme="minorHAnsi"/>
          <w:sz w:val="24"/>
        </w:rPr>
        <w:t xml:space="preserve">salę szkoleniową </w:t>
      </w:r>
      <w:r w:rsidRPr="00776D41">
        <w:rPr>
          <w:rFonts w:cstheme="minorHAnsi"/>
          <w:color w:val="000000"/>
        </w:rPr>
        <w:t>dostosowaną do liczby Uczestników Projektu (min. 2 m2 na osobę) wyposażoną w niezbędny sprzęt, m.in. w projektor multimedialny, laptop oraz ekran, flipchart, flamastry lub tablice tradycyjne. Sala będzie spełniała wymogi bezpieczeństwa, akustyczne, oświetleniowe, będzie ogrzewana (w okresie zimowym) i klimatyzowana (w okresie letnim) oraz będzie dostępna dla osób z niepełnosprawnością, wyposażona w zaplecze sanitarne dostępne dla osób z niepełnosprawnością i będzie znajdowała się w budynku dostępnym dla osób z niepełnosprawnościami</w:t>
      </w:r>
      <w:r>
        <w:rPr>
          <w:rFonts w:cstheme="minorHAnsi"/>
          <w:color w:val="000000"/>
        </w:rPr>
        <w:t>.</w:t>
      </w:r>
      <w:r w:rsidRPr="00776D41">
        <w:rPr>
          <w:rFonts w:cstheme="minorHAnsi"/>
          <w:color w:val="000000"/>
        </w:rPr>
        <w:t xml:space="preserve"> </w:t>
      </w:r>
    </w:p>
    <w:p w14:paraId="1F8DC125" w14:textId="1E17B298" w:rsidR="00A97834" w:rsidRPr="00BA7817"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W przypadku szkoleń trwających dłużej niż jeden dzień Beneficjent zapewni noclegi w pokojach jedno- lub dwuosobowych (z pełnym węzłem sanitarnym) (nocleg w pokojach 1-osobowych jest kwalifikowalny tylko w uzasadnionych przypadkach), spełniających co najwyżej standardy hotelu trzygwiazdkowego. Pokoje będą spełniać wymogi dostępności dla osób z niepełnosprawnościami. Możliwość zagwarantowania noclegu dotyczy </w:t>
      </w:r>
      <w:r>
        <w:rPr>
          <w:rFonts w:cstheme="minorHAnsi"/>
          <w:color w:val="000000"/>
        </w:rPr>
        <w:t>Uczestnika Projektu</w:t>
      </w:r>
      <w:r w:rsidRPr="00BA7817">
        <w:rPr>
          <w:rFonts w:cstheme="minorHAnsi"/>
          <w:color w:val="000000"/>
        </w:rPr>
        <w:t xml:space="preserve">, który posiada miejsce zamieszkania w miejscowości innej niż miejscowość, w której odbywa się szkolenie. W przypadku szkolenia trwającego nie dłużej niż jeden dzień, nocleg będzie kwalifikowany, gdy miejsce prowadzenia szkolenia oddalone jest od miejsca zamieszkania </w:t>
      </w:r>
      <w:r>
        <w:rPr>
          <w:rFonts w:cstheme="minorHAnsi"/>
          <w:color w:val="000000"/>
        </w:rPr>
        <w:t>Uczestnika Projektu</w:t>
      </w:r>
      <w:r w:rsidRPr="00BA7817">
        <w:rPr>
          <w:rFonts w:cstheme="minorHAnsi"/>
          <w:color w:val="000000"/>
        </w:rPr>
        <w:t xml:space="preserve"> o więcej niż 50 km (drogą publiczną), a jednocześnie szkolenie zaczyna się przed godziną 9:00 lub kończy po godzinie 17:00. </w:t>
      </w:r>
    </w:p>
    <w:p w14:paraId="1C377EB0" w14:textId="0FD8DC32" w:rsidR="00A97834" w:rsidRPr="00BA7817"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Beneficjent zapewni adekwatny do czasu trwania szkolenia poczęstunek (przerwy kawowe, obiad lub zimny bufet). </w:t>
      </w:r>
    </w:p>
    <w:p w14:paraId="1803DC0A" w14:textId="03223739" w:rsidR="00A97834" w:rsidRPr="00BA7817" w:rsidRDefault="00A97834" w:rsidP="00A97834">
      <w:pPr>
        <w:spacing w:after="60"/>
        <w:rPr>
          <w:rFonts w:cstheme="minorHAnsi"/>
          <w:b/>
          <w:bCs/>
          <w:color w:val="000000"/>
        </w:rPr>
      </w:pPr>
    </w:p>
    <w:p w14:paraId="671D24A7" w14:textId="25A68723"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7 Doradztwo poszkoleniowe</w:t>
      </w:r>
    </w:p>
    <w:p w14:paraId="6413FD46" w14:textId="1CC1050A"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Działania doradcze mają charakter fakultatywny, a konieczność ich przeprowadzenia powinna wynikać z analizy potrzeb rozwojowych (ankieta poszkoleniowa, o której mowa §5 ust. 5) </w:t>
      </w:r>
      <w:r>
        <w:rPr>
          <w:rFonts w:cstheme="minorHAnsi"/>
          <w:color w:val="000000"/>
        </w:rPr>
        <w:t>Uczestników Projektu</w:t>
      </w:r>
      <w:r w:rsidRPr="00BA7817">
        <w:rPr>
          <w:rFonts w:cstheme="minorHAnsi"/>
          <w:color w:val="000000"/>
        </w:rPr>
        <w:t xml:space="preserve">, którzy ukończyli szkolenia i chcą pogłębić zagadnienia omawiane w trakcie działań szkoleniowych. </w:t>
      </w:r>
    </w:p>
    <w:p w14:paraId="6DE841C4" w14:textId="11781213" w:rsidR="00A97834" w:rsidRPr="00BA7817" w:rsidRDefault="00A97834" w:rsidP="007519F0">
      <w:pPr>
        <w:pStyle w:val="Akapitzlist"/>
        <w:widowControl w:val="0"/>
        <w:numPr>
          <w:ilvl w:val="3"/>
          <w:numId w:val="15"/>
        </w:numPr>
        <w:autoSpaceDE w:val="0"/>
        <w:autoSpaceDN w:val="0"/>
        <w:adjustRightInd w:val="0"/>
        <w:spacing w:after="60" w:line="276" w:lineRule="auto"/>
        <w:jc w:val="both"/>
        <w:rPr>
          <w:rFonts w:cstheme="minorHAnsi"/>
        </w:rPr>
      </w:pPr>
      <w:r w:rsidRPr="00BA7817">
        <w:rPr>
          <w:rFonts w:cstheme="minorHAnsi"/>
          <w:b/>
          <w:bCs/>
        </w:rPr>
        <w:t xml:space="preserve"> </w:t>
      </w:r>
      <w:r w:rsidRPr="00BA7817">
        <w:rPr>
          <w:rFonts w:cstheme="minorHAnsi"/>
        </w:rPr>
        <w:t>Wsparcie doradcze w zakresie szkoleń ogólnych dotyczy w szczególności zaprojektowania uniwersalnego produktu (produktów) lub usługi (usług).</w:t>
      </w:r>
    </w:p>
    <w:p w14:paraId="022FE628" w14:textId="56640DB8" w:rsidR="00A97834" w:rsidRPr="00BA7817" w:rsidRDefault="00A97834" w:rsidP="007519F0">
      <w:pPr>
        <w:pStyle w:val="Akapitzlist"/>
        <w:widowControl w:val="0"/>
        <w:numPr>
          <w:ilvl w:val="3"/>
          <w:numId w:val="15"/>
        </w:numPr>
        <w:autoSpaceDE w:val="0"/>
        <w:autoSpaceDN w:val="0"/>
        <w:adjustRightInd w:val="0"/>
        <w:spacing w:after="60" w:line="276" w:lineRule="auto"/>
        <w:jc w:val="both"/>
        <w:rPr>
          <w:rFonts w:cstheme="minorHAnsi"/>
        </w:rPr>
      </w:pPr>
      <w:r w:rsidRPr="00BA7817">
        <w:rPr>
          <w:rFonts w:cstheme="minorHAnsi"/>
          <w:color w:val="000000"/>
        </w:rPr>
        <w:t xml:space="preserve">Wsparcie doradcze w zakresie szkoleń specjalistycznych dotyczy w szczególności: </w:t>
      </w:r>
    </w:p>
    <w:p w14:paraId="029D3A04" w14:textId="4BF1290D" w:rsidR="00A97834" w:rsidRPr="00BA7817" w:rsidRDefault="00A97834" w:rsidP="007519F0">
      <w:pPr>
        <w:pStyle w:val="Akapitzlist"/>
        <w:widowControl w:val="0"/>
        <w:numPr>
          <w:ilvl w:val="4"/>
          <w:numId w:val="28"/>
        </w:numPr>
        <w:autoSpaceDE w:val="0"/>
        <w:autoSpaceDN w:val="0"/>
        <w:adjustRightInd w:val="0"/>
        <w:spacing w:after="60" w:line="276" w:lineRule="auto"/>
        <w:ind w:left="800" w:hanging="400"/>
        <w:jc w:val="both"/>
        <w:rPr>
          <w:rFonts w:cstheme="minorHAnsi"/>
        </w:rPr>
      </w:pPr>
      <w:r w:rsidRPr="00BA7817">
        <w:rPr>
          <w:rFonts w:cstheme="minorHAnsi"/>
          <w:color w:val="000000"/>
        </w:rPr>
        <w:t xml:space="preserve">weryfikacji produktów pod kątem ich dostępności, z uwzględnieniem wymogów i zgodności z ustawą; </w:t>
      </w:r>
    </w:p>
    <w:p w14:paraId="3B129667" w14:textId="70D73159" w:rsidR="00431D7E" w:rsidRPr="006B1A41" w:rsidRDefault="00A97834" w:rsidP="008D1B53">
      <w:pPr>
        <w:pStyle w:val="Akapitzlist"/>
        <w:widowControl w:val="0"/>
        <w:numPr>
          <w:ilvl w:val="4"/>
          <w:numId w:val="28"/>
        </w:numPr>
        <w:autoSpaceDE w:val="0"/>
        <w:autoSpaceDN w:val="0"/>
        <w:adjustRightInd w:val="0"/>
        <w:spacing w:after="60" w:line="276" w:lineRule="auto"/>
        <w:ind w:left="800" w:hanging="400"/>
        <w:jc w:val="both"/>
        <w:rPr>
          <w:rFonts w:cstheme="minorHAnsi"/>
        </w:rPr>
      </w:pPr>
      <w:r w:rsidRPr="00BA7817">
        <w:rPr>
          <w:rFonts w:cstheme="minorHAnsi"/>
          <w:color w:val="000000"/>
        </w:rPr>
        <w:lastRenderedPageBreak/>
        <w:t xml:space="preserve">tworzenia lub weryfikacji dokumentacji związanej z produktami lub usługami (takimi jak instrukcje obsługi, regulaminy korzystania z usług, i tym podobne) pod względem ich dostępności, z uwzględnieniem wymogów i zgodności z ustawą; </w:t>
      </w:r>
    </w:p>
    <w:p w14:paraId="510A4830" w14:textId="4DE88066" w:rsidR="00A97834" w:rsidRPr="00BA7817" w:rsidRDefault="00A97834" w:rsidP="007519F0">
      <w:pPr>
        <w:pStyle w:val="Akapitzlist"/>
        <w:widowControl w:val="0"/>
        <w:numPr>
          <w:ilvl w:val="4"/>
          <w:numId w:val="28"/>
        </w:numPr>
        <w:autoSpaceDE w:val="0"/>
        <w:autoSpaceDN w:val="0"/>
        <w:adjustRightInd w:val="0"/>
        <w:spacing w:after="60" w:line="276" w:lineRule="auto"/>
        <w:ind w:left="800" w:hanging="400"/>
        <w:jc w:val="both"/>
        <w:rPr>
          <w:rFonts w:cstheme="minorHAnsi"/>
        </w:rPr>
      </w:pPr>
      <w:r w:rsidRPr="00BA7817">
        <w:rPr>
          <w:rFonts w:cstheme="minorHAnsi"/>
          <w:color w:val="000000"/>
        </w:rPr>
        <w:t xml:space="preserve">tworzenia lub weryfikacji dokumentacji wymaganej przez ustawę (takich jak: dokonywanie i dokumentowanie </w:t>
      </w:r>
      <w:r w:rsidR="00780743" w:rsidRPr="00BA7817">
        <w:rPr>
          <w:rFonts w:cstheme="minorHAnsi"/>
          <w:color w:val="000000"/>
        </w:rPr>
        <w:t>oceny,</w:t>
      </w:r>
      <w:r w:rsidRPr="00BA7817">
        <w:rPr>
          <w:rFonts w:cstheme="minorHAnsi"/>
          <w:color w:val="000000"/>
        </w:rPr>
        <w:t xml:space="preserve"> o której mowa w art. 21 Ustawy, opracowywanie deklaracji zgodności, i tym podobne). </w:t>
      </w:r>
    </w:p>
    <w:p w14:paraId="128045B6" w14:textId="53E6E53D"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Pr>
          <w:rFonts w:cstheme="minorHAnsi"/>
          <w:color w:val="000000"/>
        </w:rPr>
        <w:t>U</w:t>
      </w:r>
      <w:r w:rsidRPr="00BA7817">
        <w:rPr>
          <w:rFonts w:cstheme="minorHAnsi"/>
          <w:color w:val="000000"/>
        </w:rPr>
        <w:t>czestnik</w:t>
      </w:r>
      <w:r>
        <w:rPr>
          <w:rFonts w:cstheme="minorHAnsi"/>
          <w:color w:val="000000"/>
        </w:rPr>
        <w:t xml:space="preserve"> Projektu</w:t>
      </w:r>
      <w:r w:rsidRPr="00BA7817">
        <w:rPr>
          <w:rFonts w:cstheme="minorHAnsi"/>
          <w:color w:val="000000"/>
        </w:rPr>
        <w:t xml:space="preserve"> ma prawo skorzystać z maksimum 15 godzin przedmiotowego doradztwa. Doradztwo powinno zostać zrealizowane w ciągu</w:t>
      </w:r>
      <w:r w:rsidR="00AC4F84">
        <w:rPr>
          <w:rFonts w:cstheme="minorHAnsi"/>
          <w:color w:val="000000"/>
        </w:rPr>
        <w:t xml:space="preserve"> </w:t>
      </w:r>
      <w:r w:rsidR="004A460D">
        <w:rPr>
          <w:rFonts w:cstheme="minorHAnsi"/>
          <w:color w:val="000000"/>
        </w:rPr>
        <w:t>6</w:t>
      </w:r>
      <w:r w:rsidR="00AC4F84">
        <w:rPr>
          <w:rFonts w:cstheme="minorHAnsi"/>
          <w:color w:val="000000"/>
        </w:rPr>
        <w:t>0 dni</w:t>
      </w:r>
      <w:r w:rsidRPr="00BA7817">
        <w:rPr>
          <w:rFonts w:cstheme="minorHAnsi"/>
          <w:color w:val="000000"/>
        </w:rPr>
        <w:t xml:space="preserve"> od zakończenia szkolenia.</w:t>
      </w:r>
    </w:p>
    <w:p w14:paraId="5DFF1CA6" w14:textId="1273B9A7"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Za 1 godzinę doradztwa poszkoleniowego uznaje się godzinę zegarową (60 minut). </w:t>
      </w:r>
    </w:p>
    <w:p w14:paraId="1EFAFBBA" w14:textId="34626BCF"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Doradztwo dla danego przedsiębiorcy, prowadzone w formie bezpośrednich spotkań, telefonicznie lub za pomocą komunikatorów internetowych, musi stanowić co najmniej 70% ogólnego czasu doradztwa. Pozostały czas doradztwa może być wykorzystany na samodzielną pracę doradcy na podstawie skanów dokumentacji otrzymanej od przedsiębiorcy objętego doradztwem i udokumentowany mailami czy rejestrami połączeń telefonicznych czy telekonferencyjnych. </w:t>
      </w:r>
    </w:p>
    <w:p w14:paraId="1D97C5DF" w14:textId="005F8B6B"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Dowodem potwierdzającym wykonanie doradztwa związanego bezpośrednio z działaniami szkoleniowymi będzie „Formularz wykonania usługi doradczej” podpisany przez doradczynię lub doradcę oraz osobę upoważnioną do reprezentowania przedsiębiorcy. </w:t>
      </w:r>
    </w:p>
    <w:p w14:paraId="628EB16F" w14:textId="4B7F3A77" w:rsidR="00A97834" w:rsidRPr="00BA7817" w:rsidRDefault="00A97834" w:rsidP="00A97834">
      <w:pPr>
        <w:widowControl w:val="0"/>
        <w:autoSpaceDE w:val="0"/>
        <w:autoSpaceDN w:val="0"/>
        <w:adjustRightInd w:val="0"/>
        <w:spacing w:after="60"/>
        <w:jc w:val="center"/>
        <w:rPr>
          <w:rFonts w:cstheme="minorHAnsi"/>
          <w:b/>
          <w:bCs/>
        </w:rPr>
      </w:pPr>
    </w:p>
    <w:p w14:paraId="1739DCB9" w14:textId="22C8524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8 Dofinansowanie</w:t>
      </w:r>
    </w:p>
    <w:p w14:paraId="21D5602E" w14:textId="57BEC545" w:rsidR="00A97834" w:rsidRPr="00BA7817" w:rsidRDefault="00A97834" w:rsidP="007519F0">
      <w:pPr>
        <w:pStyle w:val="Akapitzlist"/>
        <w:numPr>
          <w:ilvl w:val="0"/>
          <w:numId w:val="6"/>
        </w:numPr>
        <w:spacing w:after="60" w:line="276" w:lineRule="auto"/>
        <w:rPr>
          <w:rFonts w:cstheme="minorHAnsi"/>
        </w:rPr>
      </w:pPr>
      <w:r w:rsidRPr="00BA7817">
        <w:rPr>
          <w:rFonts w:cstheme="minorHAnsi"/>
        </w:rPr>
        <w:t xml:space="preserve">W ramach Projektu występuje wyłącznie pomoc de minimis. W przypadku, gdy Przedsiębiorca wykorzysta dozwolony limit pomocy de minimis nie będzie mógł uzyskać wsparcia w Projekcie. Projekt nie obejmuje wsparcia w formie pomocy publicznej. </w:t>
      </w:r>
    </w:p>
    <w:p w14:paraId="11D77651" w14:textId="54A17647" w:rsidR="00A97834" w:rsidRPr="00BA7817" w:rsidRDefault="00A97834" w:rsidP="007519F0">
      <w:pPr>
        <w:pStyle w:val="Akapitzlist"/>
        <w:numPr>
          <w:ilvl w:val="0"/>
          <w:numId w:val="6"/>
        </w:numPr>
        <w:spacing w:after="60" w:line="276" w:lineRule="auto"/>
        <w:rPr>
          <w:rFonts w:cstheme="minorHAnsi"/>
        </w:rPr>
      </w:pPr>
      <w:r w:rsidRPr="00BA7817">
        <w:rPr>
          <w:rFonts w:cstheme="minorHAnsi"/>
        </w:rPr>
        <w:t>Usługi szkoleniowe oraz doradztwo świadczone w Projekcie przez Beneficjenta na rzecz przedsiębiorstwa (Beneficjenta Pomocy) będą finansowane w 100% ze środków publicznych. Przedsiębiorca nie wnosi wkładu własnego.</w:t>
      </w:r>
    </w:p>
    <w:p w14:paraId="11E2BE58" w14:textId="7A3E1E3D" w:rsidR="00A97834" w:rsidRPr="00BA7817" w:rsidRDefault="00A97834" w:rsidP="007519F0">
      <w:pPr>
        <w:pStyle w:val="Akapitzlist"/>
        <w:numPr>
          <w:ilvl w:val="0"/>
          <w:numId w:val="6"/>
        </w:numPr>
        <w:spacing w:after="60" w:line="276" w:lineRule="auto"/>
        <w:rPr>
          <w:rFonts w:cstheme="minorHAnsi"/>
        </w:rPr>
      </w:pPr>
      <w:r w:rsidRPr="00BA7817">
        <w:rPr>
          <w:rFonts w:cstheme="minorHAnsi"/>
        </w:rPr>
        <w:t>W ramach projektu podatek VAT jest kwalifikowalny</w:t>
      </w:r>
      <w:r w:rsidRPr="00BA7817">
        <w:rPr>
          <w:rStyle w:val="Odwoanieprzypisudolnego"/>
          <w:rFonts w:cstheme="minorHAnsi"/>
        </w:rPr>
        <w:footnoteReference w:id="15"/>
      </w:r>
      <w:r w:rsidRPr="00BA7817">
        <w:rPr>
          <w:rFonts w:cstheme="minorHAnsi"/>
        </w:rPr>
        <w:t xml:space="preserve">, o ile został naliczony zgodnie z obowiązującymi przepisami prawa krajowego oraz prawa UE. </w:t>
      </w:r>
    </w:p>
    <w:p w14:paraId="4079DCB2" w14:textId="6BF585D0" w:rsidR="003148F5" w:rsidRDefault="00A97834" w:rsidP="007519F0">
      <w:pPr>
        <w:pStyle w:val="Akapitzlist"/>
        <w:numPr>
          <w:ilvl w:val="0"/>
          <w:numId w:val="6"/>
        </w:numPr>
        <w:spacing w:after="60" w:line="276" w:lineRule="auto"/>
        <w:ind w:left="357" w:hanging="357"/>
        <w:contextualSpacing w:val="0"/>
        <w:rPr>
          <w:rFonts w:cstheme="minorHAnsi"/>
        </w:rPr>
      </w:pPr>
      <w:r w:rsidRPr="00BA7817">
        <w:rPr>
          <w:rFonts w:cstheme="minorHAnsi"/>
        </w:rPr>
        <w:t xml:space="preserve">Maksymalny koszt wsparcia </w:t>
      </w:r>
      <w:r w:rsidR="007A6567">
        <w:rPr>
          <w:rFonts w:cstheme="minorHAnsi"/>
        </w:rPr>
        <w:t xml:space="preserve">(szkolenie i doradztwo) </w:t>
      </w:r>
      <w:r w:rsidRPr="00BA7817">
        <w:rPr>
          <w:rFonts w:cstheme="minorHAnsi"/>
        </w:rPr>
        <w:t>w ramach projektu na pracownika przedsiębiorstwa nie może przekroczyć</w:t>
      </w:r>
      <w:r w:rsidR="001D3D75">
        <w:rPr>
          <w:rFonts w:cstheme="minorHAnsi"/>
        </w:rPr>
        <w:t xml:space="preserve"> kwoty:</w:t>
      </w:r>
    </w:p>
    <w:p w14:paraId="48ADE024" w14:textId="7380E91A" w:rsidR="003148F5" w:rsidRPr="003148F5" w:rsidRDefault="003148F5" w:rsidP="001D3D75">
      <w:pPr>
        <w:pStyle w:val="Akapitzlist"/>
        <w:numPr>
          <w:ilvl w:val="1"/>
          <w:numId w:val="48"/>
        </w:numPr>
        <w:spacing w:after="60" w:line="276" w:lineRule="auto"/>
        <w:ind w:left="993" w:hanging="284"/>
        <w:rPr>
          <w:rFonts w:cstheme="minorHAnsi"/>
        </w:rPr>
      </w:pPr>
      <w:r w:rsidRPr="003148F5">
        <w:rPr>
          <w:rFonts w:cstheme="minorHAnsi"/>
        </w:rPr>
        <w:t>w ramach Ścieżki 1: 7 400,00</w:t>
      </w:r>
    </w:p>
    <w:p w14:paraId="7E9278CB" w14:textId="27AC487D" w:rsidR="003148F5" w:rsidRPr="003148F5" w:rsidRDefault="003148F5" w:rsidP="001D3D75">
      <w:pPr>
        <w:pStyle w:val="Akapitzlist"/>
        <w:numPr>
          <w:ilvl w:val="1"/>
          <w:numId w:val="48"/>
        </w:numPr>
        <w:spacing w:after="60" w:line="276" w:lineRule="auto"/>
        <w:ind w:left="993" w:hanging="284"/>
        <w:rPr>
          <w:rFonts w:cstheme="minorHAnsi"/>
        </w:rPr>
      </w:pPr>
      <w:r w:rsidRPr="003148F5">
        <w:rPr>
          <w:rFonts w:cstheme="minorHAnsi"/>
        </w:rPr>
        <w:lastRenderedPageBreak/>
        <w:t xml:space="preserve">w ramach Ścieżki 2: 6 720,00 </w:t>
      </w:r>
      <w:r w:rsidR="0057020A">
        <w:rPr>
          <w:rFonts w:cstheme="minorHAnsi"/>
        </w:rPr>
        <w:t>PL</w:t>
      </w:r>
      <w:r w:rsidR="007A6567">
        <w:rPr>
          <w:rFonts w:cstheme="minorHAnsi"/>
        </w:rPr>
        <w:t>N</w:t>
      </w:r>
    </w:p>
    <w:p w14:paraId="42AD034B" w14:textId="504F6FAA" w:rsidR="00A97834" w:rsidRPr="003148F5" w:rsidRDefault="003148F5" w:rsidP="001D3D75">
      <w:pPr>
        <w:pStyle w:val="Akapitzlist"/>
        <w:numPr>
          <w:ilvl w:val="1"/>
          <w:numId w:val="48"/>
        </w:numPr>
        <w:spacing w:after="60" w:line="276" w:lineRule="auto"/>
        <w:ind w:left="993" w:hanging="284"/>
        <w:rPr>
          <w:rFonts w:cstheme="minorHAnsi"/>
        </w:rPr>
      </w:pPr>
      <w:r w:rsidRPr="003148F5">
        <w:rPr>
          <w:rFonts w:cstheme="minorHAnsi"/>
        </w:rPr>
        <w:t xml:space="preserve">W przypadku doradztwa kwota wsparcia doradczego będzie uzależniona od realnej liczby godzin doradczych. </w:t>
      </w:r>
    </w:p>
    <w:p w14:paraId="02643F79" w14:textId="53FCCADC" w:rsidR="00A97834" w:rsidRPr="00BA7817" w:rsidRDefault="00A97834" w:rsidP="007519F0">
      <w:pPr>
        <w:pStyle w:val="Akapitzlist"/>
        <w:numPr>
          <w:ilvl w:val="0"/>
          <w:numId w:val="6"/>
        </w:numPr>
        <w:spacing w:after="60" w:line="276" w:lineRule="auto"/>
        <w:ind w:left="357" w:hanging="357"/>
        <w:contextualSpacing w:val="0"/>
        <w:rPr>
          <w:rFonts w:cstheme="minorHAnsi"/>
        </w:rPr>
      </w:pPr>
      <w:r w:rsidRPr="00BA7817">
        <w:rPr>
          <w:rFonts w:cstheme="minorHAnsi"/>
        </w:rPr>
        <w:t xml:space="preserve">Maksymalny koszt wsparcia w ramach projektu na przedsiębiorstwo nie może przekroczyć </w:t>
      </w:r>
      <w:ins w:id="9" w:author="Joanna Ners - Sakowska" w:date="2025-10-03T11:00:00Z" w16du:dateUtc="2025-10-03T09:00:00Z">
        <w:r w:rsidR="004062E2">
          <w:rPr>
            <w:rFonts w:cstheme="minorHAnsi"/>
          </w:rPr>
          <w:t>88</w:t>
        </w:r>
      </w:ins>
      <w:del w:id="10" w:author="Joanna Ners - Sakowska" w:date="2025-10-03T10:59:00Z" w16du:dateUtc="2025-10-03T08:59:00Z">
        <w:r w:rsidR="004736DF" w:rsidDel="004062E2">
          <w:rPr>
            <w:rFonts w:cstheme="minorHAnsi"/>
          </w:rPr>
          <w:delText>74</w:delText>
        </w:r>
      </w:del>
      <w:r w:rsidR="004736DF">
        <w:rPr>
          <w:rFonts w:cstheme="minorHAnsi"/>
        </w:rPr>
        <w:t> </w:t>
      </w:r>
      <w:ins w:id="11" w:author="Joanna Ners - Sakowska" w:date="2025-10-03T11:00:00Z" w16du:dateUtc="2025-10-03T09:00:00Z">
        <w:r w:rsidR="004062E2">
          <w:rPr>
            <w:rFonts w:cstheme="minorHAnsi"/>
          </w:rPr>
          <w:t>8</w:t>
        </w:r>
      </w:ins>
      <w:del w:id="12" w:author="Joanna Ners - Sakowska" w:date="2025-10-03T11:00:00Z" w16du:dateUtc="2025-10-03T09:00:00Z">
        <w:r w:rsidR="004736DF" w:rsidDel="004062E2">
          <w:rPr>
            <w:rFonts w:cstheme="minorHAnsi"/>
          </w:rPr>
          <w:delText>0</w:delText>
        </w:r>
      </w:del>
      <w:r w:rsidR="004736DF">
        <w:rPr>
          <w:rFonts w:cstheme="minorHAnsi"/>
        </w:rPr>
        <w:t xml:space="preserve">00 </w:t>
      </w:r>
      <w:r w:rsidRPr="00BA7817">
        <w:rPr>
          <w:rFonts w:cstheme="minorHAnsi"/>
        </w:rPr>
        <w:t>PLN.</w:t>
      </w:r>
    </w:p>
    <w:p w14:paraId="5AE3B5A9" w14:textId="330740C5" w:rsidR="00A97834" w:rsidRPr="00BA7817" w:rsidRDefault="00A97834" w:rsidP="00A97834">
      <w:pPr>
        <w:pStyle w:val="Akapitzlist"/>
        <w:spacing w:after="60"/>
        <w:ind w:left="357"/>
        <w:contextualSpacing w:val="0"/>
        <w:rPr>
          <w:rFonts w:cstheme="minorHAnsi"/>
        </w:rPr>
      </w:pPr>
    </w:p>
    <w:p w14:paraId="6CBCF0C8" w14:textId="77777777" w:rsidR="00A97834" w:rsidRPr="00BA7817" w:rsidRDefault="00A97834" w:rsidP="00A97834">
      <w:pPr>
        <w:spacing w:after="60"/>
        <w:jc w:val="center"/>
        <w:rPr>
          <w:rFonts w:cstheme="minorHAnsi"/>
          <w:b/>
        </w:rPr>
      </w:pPr>
      <w:r w:rsidRPr="00BA7817">
        <w:rPr>
          <w:rFonts w:cstheme="minorHAnsi"/>
          <w:b/>
          <w:bCs/>
        </w:rPr>
        <w:t>§ 9 Ochrona danych osobowych</w:t>
      </w:r>
    </w:p>
    <w:p w14:paraId="276E1814" w14:textId="6A474C7B"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W celu wykonania obowiązku nałożonego art. 13 i 14 RODO</w:t>
      </w:r>
      <w:r w:rsidRPr="00BA7817">
        <w:rPr>
          <w:rStyle w:val="Odwoanieprzypisudolnego"/>
          <w:rFonts w:cstheme="minorHAnsi"/>
        </w:rPr>
        <w:footnoteReference w:id="16"/>
      </w:r>
      <w:r w:rsidRPr="00BA7817">
        <w:rPr>
          <w:rFonts w:cstheme="minorHAnsi"/>
        </w:rPr>
        <w:t xml:space="preserve"> , w związku z art. 88 ustawy o zasadach realizacji zadań finansowanych ze środków europejskich w perspektywie finansowej 2021-2027</w:t>
      </w:r>
      <w:r w:rsidRPr="00BA7817">
        <w:rPr>
          <w:rStyle w:val="Odwoanieprzypisudolnego"/>
          <w:rFonts w:cstheme="minorHAnsi"/>
        </w:rPr>
        <w:footnoteReference w:id="17"/>
      </w:r>
      <w:r w:rsidRPr="00BA7817">
        <w:rPr>
          <w:rFonts w:cstheme="minorHAnsi"/>
        </w:rPr>
        <w:t xml:space="preserve"> , dane osobowe </w:t>
      </w:r>
      <w:r>
        <w:rPr>
          <w:rFonts w:cstheme="minorHAnsi"/>
        </w:rPr>
        <w:t>U</w:t>
      </w:r>
      <w:r w:rsidRPr="00BA7817">
        <w:rPr>
          <w:rFonts w:cstheme="minorHAnsi"/>
        </w:rPr>
        <w:t>czestników Projektu będą przetwarzane w oparciu o zasady, określone w ust. 2 -11.</w:t>
      </w:r>
    </w:p>
    <w:p w14:paraId="459E6EA3" w14:textId="01F970C5"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 xml:space="preserve">Odrębnym administratorem danych osobowych jest Beneficjent. </w:t>
      </w:r>
    </w:p>
    <w:p w14:paraId="6A0745F8" w14:textId="2B4FDC40"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Dane osobowe będą przetwarzane w związku z realizacją FERS, w szczególności w celu rekrutacji, udzielania wsparcia, monitorowania, sprawozdawczości, komunikacji, publikacji, ewaluacji, zarządzania finansowego, weryfikacji i audytów oraz do celów określania kwalifikowalności Uczestników</w:t>
      </w:r>
      <w:r>
        <w:rPr>
          <w:rFonts w:cstheme="minorHAnsi"/>
        </w:rPr>
        <w:t xml:space="preserve"> Projektu</w:t>
      </w:r>
      <w:r w:rsidRPr="00BA7817">
        <w:rPr>
          <w:rFonts w:cstheme="minorHAnsi"/>
        </w:rPr>
        <w:t>.</w:t>
      </w:r>
    </w:p>
    <w:p w14:paraId="3414245E" w14:textId="61A02768"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Podanie danych jest dobrowolne, ale konieczne do realizacji celu wymienionego w ust. 3. Odmowa ich podania jest równoznaczna z brakiem możliwości podjęcia stosownych działań.</w:t>
      </w:r>
    </w:p>
    <w:p w14:paraId="03C40BDC" w14:textId="77B66677"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Beneficjent będzie przetwarzać dane osobowe w związku z tym, że jest do tego zobowiązany na mocy prawa (art. 6 ust. 1 lit. c, art. 9 ust. 2 lit. g oraz art. 10</w:t>
      </w:r>
      <w:r w:rsidRPr="00BA7817">
        <w:rPr>
          <w:rStyle w:val="Odwoanieprzypisudolnego"/>
          <w:rFonts w:cstheme="minorHAnsi"/>
        </w:rPr>
        <w:footnoteReference w:id="18"/>
      </w:r>
      <w:r w:rsidRPr="00BA7817">
        <w:rPr>
          <w:rFonts w:cstheme="minorHAnsi"/>
        </w:rPr>
        <w:t xml:space="preserve">  RODO)</w:t>
      </w:r>
      <w:r w:rsidRPr="00BA7817">
        <w:rPr>
          <w:rStyle w:val="Odwoanieprzypisudolnego"/>
          <w:rFonts w:cstheme="minorHAnsi"/>
        </w:rPr>
        <w:footnoteReference w:id="19"/>
      </w:r>
      <w:r w:rsidRPr="00BA7817">
        <w:rPr>
          <w:rFonts w:cstheme="minorHAnsi"/>
        </w:rPr>
        <w:t>:</w:t>
      </w:r>
    </w:p>
    <w:p w14:paraId="1307A501" w14:textId="67C99D47"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751E60A" w14:textId="08668E4A"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 xml:space="preserve">rozporządzenia Parlamentu Europejskiego i Rady (UE) 2021/1057 z dnia 24 czerwca 2021 r. ustanawiające Europejski Fundusz Społeczny Plus (EFS+) oraz </w:t>
      </w:r>
      <w:r w:rsidRPr="00BA7817">
        <w:rPr>
          <w:rFonts w:cstheme="minorHAnsi"/>
        </w:rPr>
        <w:lastRenderedPageBreak/>
        <w:t>uchylające rozporządzenie (UE) nr 1296/2013 (Dz. Urz. UE L 231 z 30.06.2021, str. 21, z późn. zm.);</w:t>
      </w:r>
    </w:p>
    <w:p w14:paraId="3A20AF49" w14:textId="0A8D233D" w:rsidR="00431D7E" w:rsidRPr="006B1A41" w:rsidRDefault="00A97834" w:rsidP="008D1B53">
      <w:pPr>
        <w:pStyle w:val="Akapitzlist"/>
        <w:numPr>
          <w:ilvl w:val="6"/>
          <w:numId w:val="29"/>
        </w:numPr>
        <w:spacing w:after="60" w:line="276" w:lineRule="auto"/>
        <w:ind w:left="800" w:right="-2"/>
        <w:rPr>
          <w:rFonts w:cstheme="minorHAnsi"/>
        </w:rPr>
      </w:pPr>
      <w:r w:rsidRPr="00BA7817">
        <w:rPr>
          <w:rFonts w:cstheme="minorHAnsi"/>
        </w:rPr>
        <w:t>ustawy z dnia 28 kwietnia 2022 r. o zasadach realizacji zadań finansowanych ze środków europejskich w perspektywie finansowej 2021-2027, w szczególności art. 87-93;</w:t>
      </w:r>
    </w:p>
    <w:p w14:paraId="7F0EB0FD" w14:textId="6F88C83A"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ustawy z 14 czerwca 1960 r. - Kodeks postępowania administracyjnego;</w:t>
      </w:r>
    </w:p>
    <w:p w14:paraId="71A8E367" w14:textId="5639D32F"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 xml:space="preserve">ustawy z 27 sierpnia 2009 r. o finansach publicznych. </w:t>
      </w:r>
    </w:p>
    <w:p w14:paraId="7728CC3E" w14:textId="4FEDBD85" w:rsidR="00A97834" w:rsidRPr="00BA7817" w:rsidRDefault="00A97834" w:rsidP="007519F0">
      <w:pPr>
        <w:pStyle w:val="Akapitzlist"/>
        <w:numPr>
          <w:ilvl w:val="0"/>
          <w:numId w:val="7"/>
        </w:numPr>
        <w:spacing w:after="60" w:line="276" w:lineRule="auto"/>
        <w:ind w:left="300" w:right="-2" w:hanging="284"/>
        <w:rPr>
          <w:rFonts w:cstheme="minorHAnsi"/>
        </w:rPr>
      </w:pPr>
      <w:r w:rsidRPr="00BA7817">
        <w:rPr>
          <w:rFonts w:cstheme="minorHAnsi"/>
        </w:rPr>
        <w:t>Beneficjent pozyska dane bezpośrednio od osób, których one dotyczą, od Przedsiębiorcy lub instytucji i podmiotów zaangażowanych w realizację Programu.</w:t>
      </w:r>
    </w:p>
    <w:p w14:paraId="73306107" w14:textId="6899C837" w:rsidR="00A97834" w:rsidRPr="00BA7817" w:rsidRDefault="00A97834" w:rsidP="007519F0">
      <w:pPr>
        <w:pStyle w:val="Akapitzlist"/>
        <w:numPr>
          <w:ilvl w:val="0"/>
          <w:numId w:val="7"/>
        </w:numPr>
        <w:spacing w:after="60" w:line="276" w:lineRule="auto"/>
        <w:ind w:left="300" w:right="-2" w:hanging="284"/>
        <w:rPr>
          <w:rFonts w:cstheme="minorHAnsi"/>
        </w:rPr>
      </w:pPr>
      <w:r w:rsidRPr="00BA7817">
        <w:rPr>
          <w:rFonts w:cstheme="minorHAnsi"/>
        </w:rPr>
        <w:t xml:space="preserve">Dostęp do danych osobowych będą mieli pracownicy i współpracownicy administratora. Ponadto dane osobowe mogą być powierzane lub udostępniane: </w:t>
      </w:r>
    </w:p>
    <w:p w14:paraId="22074926" w14:textId="77777777" w:rsidR="00A97834" w:rsidRPr="00BA7817" w:rsidRDefault="00A97834" w:rsidP="007519F0">
      <w:pPr>
        <w:pStyle w:val="Akapitzlist"/>
        <w:numPr>
          <w:ilvl w:val="0"/>
          <w:numId w:val="30"/>
        </w:numPr>
        <w:spacing w:after="60" w:line="276" w:lineRule="auto"/>
        <w:ind w:left="800" w:right="-2" w:hanging="400"/>
        <w:rPr>
          <w:rFonts w:cstheme="minorHAnsi"/>
        </w:rPr>
      </w:pPr>
      <w:r w:rsidRPr="00BA7817">
        <w:rPr>
          <w:rFonts w:cstheme="minorHAnsi"/>
        </w:rPr>
        <w:t>podmiotom, którym Beneficjent zleci wykonywanie zadań w FERS,</w:t>
      </w:r>
    </w:p>
    <w:p w14:paraId="0C8DF72C" w14:textId="0C11AC62" w:rsidR="00A97834" w:rsidRPr="00BA7817" w:rsidRDefault="00A97834" w:rsidP="007519F0">
      <w:pPr>
        <w:pStyle w:val="Akapitzlist"/>
        <w:numPr>
          <w:ilvl w:val="0"/>
          <w:numId w:val="30"/>
        </w:numPr>
        <w:spacing w:after="60" w:line="276" w:lineRule="auto"/>
        <w:ind w:left="800" w:right="-2" w:hanging="400"/>
        <w:rPr>
          <w:rFonts w:cstheme="minorHAnsi"/>
        </w:rPr>
      </w:pPr>
      <w:r w:rsidRPr="00BA7817">
        <w:rPr>
          <w:rFonts w:cstheme="minorHAnsi"/>
        </w:rPr>
        <w:t>organom Komisji Europejskiej, ministrowi właściwemu do spraw finansów publicznych, Prezesowi Zakładu Ubezpieczeń Społecznych, Instytucji Zarządzającej, PARP,</w:t>
      </w:r>
    </w:p>
    <w:p w14:paraId="3D500796" w14:textId="09906AE5" w:rsidR="00A97834" w:rsidRPr="00BA7817" w:rsidRDefault="00A97834" w:rsidP="007519F0">
      <w:pPr>
        <w:pStyle w:val="Akapitzlist"/>
        <w:numPr>
          <w:ilvl w:val="0"/>
          <w:numId w:val="30"/>
        </w:numPr>
        <w:spacing w:after="60" w:line="276" w:lineRule="auto"/>
        <w:ind w:left="800" w:right="-2" w:hanging="400"/>
        <w:rPr>
          <w:rFonts w:cstheme="minorHAnsi"/>
        </w:rPr>
      </w:pPr>
      <w:r w:rsidRPr="00BA7817">
        <w:rPr>
          <w:rFonts w:cstheme="minorHAnsi"/>
        </w:rPr>
        <w:t>podmiotom, które będą wykonywały dla Beneficjenta usługi związane z obsługą i rozwojem systemów teleinformatycznych, a także zapewnieniem łączności, np. dostawcom rozwiązań IT i operatorom telekomunikacyjnym.</w:t>
      </w:r>
    </w:p>
    <w:p w14:paraId="423FCC99" w14:textId="1CECF29C" w:rsidR="00A97834" w:rsidRPr="00BA7817" w:rsidRDefault="00A97834" w:rsidP="007519F0">
      <w:pPr>
        <w:pStyle w:val="Akapitzlist"/>
        <w:numPr>
          <w:ilvl w:val="0"/>
          <w:numId w:val="7"/>
        </w:numPr>
        <w:spacing w:after="60" w:line="276" w:lineRule="auto"/>
        <w:ind w:left="300" w:right="-2" w:hanging="300"/>
        <w:rPr>
          <w:rFonts w:cstheme="minorHAnsi"/>
        </w:rPr>
      </w:pPr>
      <w:r w:rsidRPr="00BA7817">
        <w:rPr>
          <w:rFonts w:cstheme="minorHAnsi"/>
        </w:rPr>
        <w:t xml:space="preserve">Dane osobowe będą przechowywane przez okres niezbędny do realizacji celów określonych w ustępie 3. </w:t>
      </w:r>
    </w:p>
    <w:p w14:paraId="2498F1E2" w14:textId="1A801667" w:rsidR="00A97834" w:rsidRPr="00BA7817" w:rsidRDefault="00A97834" w:rsidP="007519F0">
      <w:pPr>
        <w:pStyle w:val="Akapitzlist"/>
        <w:numPr>
          <w:ilvl w:val="0"/>
          <w:numId w:val="7"/>
        </w:numPr>
        <w:spacing w:after="60" w:line="276" w:lineRule="auto"/>
        <w:ind w:left="300" w:right="-2" w:hanging="300"/>
        <w:rPr>
          <w:rFonts w:cstheme="minorHAnsi"/>
        </w:rPr>
      </w:pPr>
      <w:r w:rsidRPr="00BA7817">
        <w:rPr>
          <w:rFonts w:cstheme="minorHAnsi"/>
        </w:rPr>
        <w:t xml:space="preserve">Uczestnikom Projektu przysługują następujące prawa: </w:t>
      </w:r>
    </w:p>
    <w:p w14:paraId="1A843EF3" w14:textId="00510156"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 xml:space="preserve">prawo dostępu do swoich danych oraz otrzymania ich kopii (art. 15 RODO), </w:t>
      </w:r>
    </w:p>
    <w:p w14:paraId="5E6FAD91" w14:textId="5312DD75"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 xml:space="preserve">prawo do sprostowania swoich danych (art. 16 RODO),  </w:t>
      </w:r>
    </w:p>
    <w:p w14:paraId="7D6283D7" w14:textId="77777777"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do usunięcia swoich danych (art. 17 RODO) - jeśli nie zaistniały okoliczności, o których mowa w art. 17 ust. 3 RODO,</w:t>
      </w:r>
    </w:p>
    <w:p w14:paraId="4768CC16" w14:textId="06F5B2FE"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do żądania od administratora ograniczenia przetwarzania swoich danych (art. 18 RODO),</w:t>
      </w:r>
    </w:p>
    <w:p w14:paraId="1A6A40EF" w14:textId="75646AB8"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do przenoszenia swoich danych (art. 20 RODO) - jeśli przetwarzanie odbywa się na podstawie umowy: w celu jej zawarcia lub realizacji (w myśl art. 6 ust. 1 lit. b RODO), oraz w sposób zautomatyzowany</w:t>
      </w:r>
      <w:r w:rsidRPr="00BA7817">
        <w:rPr>
          <w:rStyle w:val="Odwoanieprzypisudolnego"/>
          <w:rFonts w:cstheme="minorHAnsi"/>
        </w:rPr>
        <w:footnoteReference w:id="20"/>
      </w:r>
      <w:r w:rsidRPr="00BA7817">
        <w:rPr>
          <w:rFonts w:cstheme="minorHAnsi"/>
        </w:rPr>
        <w:t xml:space="preserve"> , </w:t>
      </w:r>
    </w:p>
    <w:p w14:paraId="7949DB99" w14:textId="7EC7FA71"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217A876D" w14:textId="5D2BBE66" w:rsidR="00A97834" w:rsidRPr="00BA7817" w:rsidRDefault="00A97834" w:rsidP="007519F0">
      <w:pPr>
        <w:pStyle w:val="Akapitzlist"/>
        <w:numPr>
          <w:ilvl w:val="0"/>
          <w:numId w:val="7"/>
        </w:numPr>
        <w:spacing w:after="60" w:line="276" w:lineRule="auto"/>
        <w:ind w:left="400" w:right="-2" w:hanging="400"/>
        <w:rPr>
          <w:rFonts w:cstheme="minorHAnsi"/>
        </w:rPr>
      </w:pPr>
      <w:r w:rsidRPr="00BA7817">
        <w:rPr>
          <w:rFonts w:cstheme="minorHAnsi"/>
        </w:rPr>
        <w:t xml:space="preserve">Dane osobowe nie będą podlegały zautomatyzowanemu podejmowaniu decyzji, </w:t>
      </w:r>
      <w:r w:rsidRPr="00BA7817">
        <w:rPr>
          <w:rFonts w:cstheme="minorHAnsi"/>
        </w:rPr>
        <w:br/>
        <w:t>w tym profilowaniu.</w:t>
      </w:r>
    </w:p>
    <w:p w14:paraId="74AA2A66" w14:textId="5CE3AFCA" w:rsidR="00A97834" w:rsidRPr="00BA7817" w:rsidRDefault="00A97834" w:rsidP="007519F0">
      <w:pPr>
        <w:pStyle w:val="Akapitzlist"/>
        <w:numPr>
          <w:ilvl w:val="0"/>
          <w:numId w:val="7"/>
        </w:numPr>
        <w:spacing w:after="60" w:line="276" w:lineRule="auto"/>
        <w:ind w:left="400" w:right="-2" w:hanging="400"/>
        <w:rPr>
          <w:rFonts w:cstheme="minorHAnsi"/>
        </w:rPr>
      </w:pPr>
      <w:r w:rsidRPr="00BA7817">
        <w:rPr>
          <w:rFonts w:cstheme="minorHAnsi"/>
        </w:rPr>
        <w:t xml:space="preserve">Dane osobowe </w:t>
      </w:r>
      <w:r>
        <w:rPr>
          <w:rFonts w:cstheme="minorHAnsi"/>
        </w:rPr>
        <w:t>U</w:t>
      </w:r>
      <w:r w:rsidRPr="00BA7817">
        <w:rPr>
          <w:rFonts w:cstheme="minorHAnsi"/>
        </w:rPr>
        <w:t>czestników Projektu nie będą przekazywane do państwa trzeciego.</w:t>
      </w:r>
    </w:p>
    <w:p w14:paraId="0AC1416A" w14:textId="299E9E48" w:rsidR="00431D7E" w:rsidRPr="00154E3F" w:rsidRDefault="00A97834" w:rsidP="00154E3F">
      <w:pPr>
        <w:pStyle w:val="Akapitzlist"/>
        <w:numPr>
          <w:ilvl w:val="0"/>
          <w:numId w:val="7"/>
        </w:numPr>
        <w:spacing w:after="60" w:line="276" w:lineRule="auto"/>
        <w:ind w:left="400" w:right="-2" w:hanging="400"/>
        <w:rPr>
          <w:rFonts w:cstheme="minorHAnsi"/>
        </w:rPr>
      </w:pPr>
      <w:r w:rsidRPr="00BA7817">
        <w:rPr>
          <w:rFonts w:cstheme="minorHAnsi"/>
        </w:rPr>
        <w:lastRenderedPageBreak/>
        <w:t xml:space="preserve">W razie pytań dotyczących przetwarzania danych osobowych, można kontaktować się za pośrednictwem poczty tradycyjnej na adres </w:t>
      </w:r>
      <w:r w:rsidRPr="001D3D75">
        <w:rPr>
          <w:rFonts w:cstheme="minorHAnsi"/>
        </w:rPr>
        <w:t xml:space="preserve">ul. Wspólna 2/4, 00-926 Warszawa, lub elektronicznej </w:t>
      </w:r>
      <w:hyperlink r:id="rId13" w:history="1">
        <w:r w:rsidRPr="001D3D75">
          <w:rPr>
            <w:rStyle w:val="Hipercze"/>
            <w:rFonts w:cstheme="minorHAnsi"/>
          </w:rPr>
          <w:t>IOD@mfipr.gov.pl</w:t>
        </w:r>
      </w:hyperlink>
      <w:r w:rsidRPr="001D3D75">
        <w:rPr>
          <w:rFonts w:cstheme="minorHAnsi"/>
        </w:rPr>
        <w:t xml:space="preserve">. </w:t>
      </w:r>
    </w:p>
    <w:p w14:paraId="37549A36" w14:textId="328D3721" w:rsidR="00A97834" w:rsidRPr="00431D7E" w:rsidRDefault="00A97834" w:rsidP="007519F0">
      <w:pPr>
        <w:pStyle w:val="Akapitzlist"/>
        <w:numPr>
          <w:ilvl w:val="0"/>
          <w:numId w:val="7"/>
        </w:numPr>
        <w:spacing w:after="60" w:line="276" w:lineRule="auto"/>
        <w:ind w:left="400" w:hanging="400"/>
        <w:contextualSpacing w:val="0"/>
        <w:rPr>
          <w:rFonts w:cstheme="minorHAnsi"/>
        </w:rPr>
      </w:pPr>
      <w:r w:rsidRPr="00BA7817">
        <w:rPr>
          <w:rFonts w:cstheme="minorHAnsi"/>
        </w:rPr>
        <w:t xml:space="preserve">Osoba przekazująca do projektu dane osobowe inne niż własne, zobowiązana jest wcześniej poinformować te osoby, których dane przekazuje o tym, że ich dane będą </w:t>
      </w:r>
      <w:r w:rsidRPr="00431D7E">
        <w:rPr>
          <w:rFonts w:cstheme="minorHAnsi"/>
        </w:rPr>
        <w:t>przetwarzane w projekcie oraz zapoznać je z treścią niniejszego rozdziału Regulaminu.</w:t>
      </w:r>
    </w:p>
    <w:p w14:paraId="43ACD465" w14:textId="1936107A" w:rsidR="00A97834" w:rsidRPr="00BA7817" w:rsidRDefault="00431D7E" w:rsidP="00431D7E">
      <w:pPr>
        <w:pStyle w:val="Akapitzlist"/>
        <w:tabs>
          <w:tab w:val="left" w:pos="8220"/>
        </w:tabs>
        <w:spacing w:after="60"/>
        <w:ind w:left="714"/>
        <w:contextualSpacing w:val="0"/>
        <w:rPr>
          <w:rFonts w:cstheme="minorHAnsi"/>
        </w:rPr>
      </w:pPr>
      <w:r>
        <w:rPr>
          <w:rFonts w:cstheme="minorHAnsi"/>
        </w:rPr>
        <w:tab/>
      </w:r>
    </w:p>
    <w:p w14:paraId="585D0B2B" w14:textId="77777777" w:rsidR="00A97834" w:rsidRPr="00431D7E" w:rsidRDefault="00A97834" w:rsidP="00A97834">
      <w:pPr>
        <w:spacing w:after="60"/>
        <w:jc w:val="center"/>
        <w:rPr>
          <w:rFonts w:cstheme="minorHAnsi"/>
          <w:b/>
          <w:bCs/>
        </w:rPr>
      </w:pPr>
      <w:r w:rsidRPr="00431D7E">
        <w:rPr>
          <w:rFonts w:cstheme="minorHAnsi"/>
          <w:b/>
          <w:bCs/>
        </w:rPr>
        <w:t>§ 10 Postanowienia końcowe</w:t>
      </w:r>
    </w:p>
    <w:p w14:paraId="048260B8" w14:textId="2627997D" w:rsidR="00A97834" w:rsidRPr="00431D7E" w:rsidRDefault="00A97834" w:rsidP="007519F0">
      <w:pPr>
        <w:pStyle w:val="Akapitzlist"/>
        <w:widowControl w:val="0"/>
        <w:numPr>
          <w:ilvl w:val="0"/>
          <w:numId w:val="5"/>
        </w:numPr>
        <w:autoSpaceDE w:val="0"/>
        <w:autoSpaceDN w:val="0"/>
        <w:adjustRightInd w:val="0"/>
        <w:spacing w:after="60" w:line="276" w:lineRule="auto"/>
        <w:ind w:left="300" w:hanging="283"/>
        <w:contextualSpacing w:val="0"/>
        <w:rPr>
          <w:rStyle w:val="EmailStyle19"/>
          <w:rFonts w:asciiTheme="minorHAnsi" w:hAnsiTheme="minorHAnsi" w:cstheme="minorHAnsi"/>
          <w:color w:val="auto"/>
          <w:sz w:val="24"/>
          <w:szCs w:val="24"/>
        </w:rPr>
      </w:pPr>
      <w:r w:rsidRPr="00431D7E">
        <w:rPr>
          <w:rStyle w:val="EmailStyle19"/>
          <w:rFonts w:asciiTheme="minorHAnsi" w:hAnsiTheme="minorHAnsi" w:cstheme="minorHAnsi"/>
          <w:color w:val="auto"/>
          <w:sz w:val="24"/>
          <w:szCs w:val="24"/>
        </w:rPr>
        <w:t xml:space="preserve">Beneficjent zastrzega sobie prawo wniesienia zmian do Regulaminu lub wprowadzenia dodatkowych jego postanowień. </w:t>
      </w:r>
    </w:p>
    <w:p w14:paraId="18C51C22" w14:textId="5719F94B" w:rsidR="00A97834" w:rsidRPr="00BA7817" w:rsidRDefault="00A97834" w:rsidP="007519F0">
      <w:pPr>
        <w:pStyle w:val="Akapitzlist"/>
        <w:widowControl w:val="0"/>
        <w:numPr>
          <w:ilvl w:val="0"/>
          <w:numId w:val="5"/>
        </w:numPr>
        <w:autoSpaceDE w:val="0"/>
        <w:autoSpaceDN w:val="0"/>
        <w:adjustRightInd w:val="0"/>
        <w:spacing w:after="0" w:line="276" w:lineRule="auto"/>
        <w:contextualSpacing w:val="0"/>
        <w:rPr>
          <w:rStyle w:val="EmailStyle19"/>
          <w:rFonts w:cstheme="minorHAnsi"/>
          <w:color w:val="auto"/>
          <w:sz w:val="24"/>
          <w:szCs w:val="24"/>
        </w:rPr>
      </w:pPr>
      <w:r w:rsidRPr="00BA7817">
        <w:rPr>
          <w:rFonts w:cstheme="minorHAnsi"/>
        </w:rPr>
        <w:t xml:space="preserve">W przypadku zmiany Regulaminu Beneficjent zamieszcza na swojej stronie internetowej informację o jego zmianie, aktualną treść, uzasadnienie zmiany oraz termin, od którego stosuje się zmianę. </w:t>
      </w:r>
      <w:r w:rsidR="00780743" w:rsidRPr="00BA7817">
        <w:rPr>
          <w:rFonts w:cstheme="minorHAnsi"/>
        </w:rPr>
        <w:t>Beneficjent udostępnia</w:t>
      </w:r>
      <w:r w:rsidRPr="00BA7817">
        <w:rPr>
          <w:rFonts w:cstheme="minorHAnsi"/>
        </w:rPr>
        <w:t xml:space="preserve"> na swojej stronie internetowej poprzednie wersje Regulaminu.  </w:t>
      </w:r>
    </w:p>
    <w:p w14:paraId="5CD4FB0C" w14:textId="1A7D9408" w:rsidR="00A97834" w:rsidRPr="00BA7817" w:rsidRDefault="00A97834" w:rsidP="007519F0">
      <w:pPr>
        <w:pStyle w:val="Akapitzlist"/>
        <w:numPr>
          <w:ilvl w:val="0"/>
          <w:numId w:val="5"/>
        </w:numPr>
        <w:autoSpaceDE w:val="0"/>
        <w:autoSpaceDN w:val="0"/>
        <w:adjustRightInd w:val="0"/>
        <w:spacing w:after="60" w:line="276" w:lineRule="auto"/>
        <w:ind w:left="300" w:hanging="283"/>
        <w:rPr>
          <w:rFonts w:cstheme="minorHAnsi"/>
          <w:color w:val="000000"/>
        </w:rPr>
      </w:pPr>
      <w:r w:rsidRPr="00BA7817">
        <w:rPr>
          <w:rFonts w:cstheme="minorHAnsi"/>
          <w:color w:val="000000"/>
        </w:rPr>
        <w:t xml:space="preserve">W sprawach nieuregulowanych niniejszym Regulaminem mają odpowiednie zastosowanie postanowienia Regulaminu </w:t>
      </w:r>
      <w:r w:rsidRPr="00BA7817">
        <w:rPr>
          <w:rFonts w:cstheme="minorHAnsi"/>
          <w:bCs/>
          <w:color w:val="000000"/>
        </w:rPr>
        <w:t>wyboru projektów w ramach naboru „Dostępność Dyrektywa EAA”</w:t>
      </w:r>
      <w:r w:rsidRPr="00BA7817">
        <w:rPr>
          <w:rFonts w:cstheme="minorHAnsi"/>
          <w:b/>
          <w:bCs/>
          <w:color w:val="000000"/>
        </w:rPr>
        <w:t xml:space="preserve"> </w:t>
      </w:r>
      <w:r w:rsidRPr="00BA7817">
        <w:rPr>
          <w:rFonts w:cstheme="minorHAnsi"/>
          <w:color w:val="000000"/>
        </w:rPr>
        <w:t xml:space="preserve">nr FERS.01.03-IP.09-003/24, a także wskazane w </w:t>
      </w:r>
      <w:r w:rsidR="00780743" w:rsidRPr="00BA7817">
        <w:rPr>
          <w:rFonts w:cstheme="minorHAnsi"/>
          <w:color w:val="000000"/>
        </w:rPr>
        <w:t>nim dokumenty</w:t>
      </w:r>
      <w:r w:rsidRPr="00BA7817">
        <w:rPr>
          <w:rFonts w:cstheme="minorHAnsi"/>
          <w:color w:val="000000"/>
        </w:rPr>
        <w:t xml:space="preserve"> programowe i zasady regulujące wdrażanie FERS oraz przepisy właściwych aktów prawa wspólnotowego i polskiego, w tym w szczególności</w:t>
      </w:r>
      <w:r w:rsidRPr="00BA7817">
        <w:rPr>
          <w:rFonts w:cstheme="minorHAnsi"/>
        </w:rPr>
        <w:t xml:space="preserve"> </w:t>
      </w:r>
      <w:r w:rsidRPr="00BA7817">
        <w:rPr>
          <w:rFonts w:cstheme="minorHAnsi"/>
          <w:color w:val="000000"/>
        </w:rPr>
        <w:t>ustawy z dnia 23 kwietnia 1964 r. – Kodeks cywilny (Dz. U. z 2023 r. poz. 1610, z późn. zm.) oraz z zakresu ochrony danych osobowych.</w:t>
      </w:r>
    </w:p>
    <w:p w14:paraId="71AFEC20" w14:textId="6D3AC457" w:rsidR="00A97834" w:rsidRPr="00BA7817" w:rsidRDefault="00A97834" w:rsidP="007519F0">
      <w:pPr>
        <w:pStyle w:val="Akapitzlist"/>
        <w:numPr>
          <w:ilvl w:val="0"/>
          <w:numId w:val="5"/>
        </w:numPr>
        <w:autoSpaceDE w:val="0"/>
        <w:autoSpaceDN w:val="0"/>
        <w:adjustRightInd w:val="0"/>
        <w:spacing w:after="60" w:line="276" w:lineRule="auto"/>
        <w:ind w:left="300" w:hanging="283"/>
        <w:rPr>
          <w:rStyle w:val="EmailStyle19"/>
          <w:rFonts w:cstheme="minorHAnsi"/>
          <w:sz w:val="24"/>
          <w:szCs w:val="24"/>
        </w:rPr>
      </w:pPr>
      <w:bookmarkStart w:id="13" w:name="_Hlk189217936"/>
      <w:r w:rsidRPr="00BA7817">
        <w:rPr>
          <w:rFonts w:cstheme="minorHAnsi"/>
          <w:color w:val="000000"/>
        </w:rPr>
        <w:t>Terminy wskazane w Regulaminie mogą zostać wydłużone w uzasadnionych przypadkach, w szczególności przy dużej liczby złożonych dokumentów, o czym Beneficjent będzie informował Przedsiębiorcę na bieżąco.</w:t>
      </w:r>
    </w:p>
    <w:bookmarkEnd w:id="13"/>
    <w:p w14:paraId="05026FA1" w14:textId="73AD7860" w:rsidR="00A97834" w:rsidRPr="00BA7817" w:rsidRDefault="00A97834" w:rsidP="007519F0">
      <w:pPr>
        <w:pStyle w:val="Akapitzlist"/>
        <w:widowControl w:val="0"/>
        <w:numPr>
          <w:ilvl w:val="0"/>
          <w:numId w:val="5"/>
        </w:numPr>
        <w:autoSpaceDE w:val="0"/>
        <w:autoSpaceDN w:val="0"/>
        <w:adjustRightInd w:val="0"/>
        <w:spacing w:after="60" w:line="276" w:lineRule="auto"/>
        <w:ind w:left="300" w:hanging="283"/>
        <w:contextualSpacing w:val="0"/>
        <w:rPr>
          <w:rStyle w:val="EmailStyle19"/>
          <w:rFonts w:cstheme="minorHAnsi"/>
          <w:color w:val="auto"/>
          <w:sz w:val="24"/>
          <w:szCs w:val="24"/>
        </w:rPr>
      </w:pPr>
      <w:r w:rsidRPr="00BA7817">
        <w:rPr>
          <w:rStyle w:val="EmailStyle19"/>
          <w:rFonts w:cstheme="minorHAnsi"/>
          <w:color w:val="auto"/>
          <w:sz w:val="24"/>
          <w:szCs w:val="24"/>
        </w:rPr>
        <w:t>Regulamin obowiązuje przez cały czas trwania Projektu.</w:t>
      </w:r>
    </w:p>
    <w:p w14:paraId="49812B76" w14:textId="6F6C5B42" w:rsidR="00A97834" w:rsidRPr="00BA7817" w:rsidRDefault="00A97834" w:rsidP="007519F0">
      <w:pPr>
        <w:pStyle w:val="Akapitzlist"/>
        <w:widowControl w:val="0"/>
        <w:numPr>
          <w:ilvl w:val="0"/>
          <w:numId w:val="5"/>
        </w:numPr>
        <w:autoSpaceDE w:val="0"/>
        <w:autoSpaceDN w:val="0"/>
        <w:adjustRightInd w:val="0"/>
        <w:spacing w:after="60" w:line="276" w:lineRule="auto"/>
        <w:contextualSpacing w:val="0"/>
        <w:rPr>
          <w:rFonts w:cstheme="minorHAnsi"/>
        </w:rPr>
      </w:pPr>
      <w:r w:rsidRPr="00BA7817">
        <w:rPr>
          <w:rFonts w:cstheme="minorHAnsi"/>
          <w:color w:val="000000"/>
        </w:rPr>
        <w:t>Integralną częścią Regulaminu są załączniki.</w:t>
      </w:r>
    </w:p>
    <w:p w14:paraId="7B6D1BA4" w14:textId="77777777" w:rsidR="00A97834" w:rsidRPr="00BA7817" w:rsidRDefault="00A97834" w:rsidP="00A97834">
      <w:pPr>
        <w:pStyle w:val="Akapitzlist"/>
        <w:widowControl w:val="0"/>
        <w:autoSpaceDE w:val="0"/>
        <w:autoSpaceDN w:val="0"/>
        <w:adjustRightInd w:val="0"/>
        <w:spacing w:after="60"/>
        <w:ind w:left="567"/>
        <w:contextualSpacing w:val="0"/>
        <w:rPr>
          <w:rStyle w:val="EmailStyle19"/>
          <w:rFonts w:cstheme="minorHAnsi"/>
          <w:color w:val="auto"/>
          <w:sz w:val="24"/>
          <w:szCs w:val="24"/>
        </w:rPr>
      </w:pPr>
    </w:p>
    <w:p w14:paraId="23CA5140" w14:textId="5FE43E27" w:rsidR="00A97834" w:rsidRPr="00BA7817" w:rsidRDefault="00A97834" w:rsidP="00A97834">
      <w:pPr>
        <w:spacing w:after="60"/>
        <w:rPr>
          <w:rFonts w:eastAsia="Arial" w:cstheme="minorHAnsi"/>
          <w:u w:val="single"/>
        </w:rPr>
      </w:pPr>
      <w:r w:rsidRPr="00BA7817">
        <w:rPr>
          <w:rFonts w:eastAsia="Arial" w:cstheme="minorHAnsi"/>
          <w:u w:val="single"/>
        </w:rPr>
        <w:t>Załączniki do Regulaminu:</w:t>
      </w:r>
    </w:p>
    <w:p w14:paraId="239BC2AB" w14:textId="77777777" w:rsidR="00A97834" w:rsidRPr="00BA7817" w:rsidRDefault="00A97834" w:rsidP="00A97834">
      <w:pPr>
        <w:spacing w:after="60"/>
        <w:rPr>
          <w:rFonts w:eastAsia="Arial" w:cstheme="minorHAnsi"/>
        </w:rPr>
      </w:pPr>
      <w:r w:rsidRPr="00BA7817">
        <w:rPr>
          <w:rFonts w:eastAsia="Arial" w:cstheme="minorHAnsi"/>
        </w:rPr>
        <w:t xml:space="preserve">Załącznik nr 1 – </w:t>
      </w:r>
      <w:r w:rsidRPr="00BA7817">
        <w:rPr>
          <w:rFonts w:cstheme="minorHAnsi"/>
        </w:rPr>
        <w:t>Formularz zgłoszeniowy Przedsiębiorcy;</w:t>
      </w:r>
    </w:p>
    <w:p w14:paraId="2987D95D" w14:textId="77777777" w:rsidR="00A97834" w:rsidRPr="00BA7817" w:rsidRDefault="00A97834" w:rsidP="00A97834">
      <w:pPr>
        <w:spacing w:after="60"/>
        <w:rPr>
          <w:rFonts w:cstheme="minorHAnsi"/>
        </w:rPr>
      </w:pPr>
      <w:r w:rsidRPr="00BA7817">
        <w:rPr>
          <w:rFonts w:cstheme="minorHAnsi"/>
        </w:rPr>
        <w:t xml:space="preserve">Załącznik nr 2 – Formularz zgłoszeniowy Uczestnika </w:t>
      </w:r>
      <w:r>
        <w:rPr>
          <w:rFonts w:cstheme="minorHAnsi"/>
        </w:rPr>
        <w:t>P</w:t>
      </w:r>
      <w:r w:rsidRPr="00BA7817">
        <w:rPr>
          <w:rFonts w:cstheme="minorHAnsi"/>
        </w:rPr>
        <w:t>rojektu;</w:t>
      </w:r>
    </w:p>
    <w:p w14:paraId="5BAA83F3" w14:textId="77777777" w:rsidR="00A97834" w:rsidRPr="00BA7817" w:rsidRDefault="00A97834" w:rsidP="00A97834">
      <w:pPr>
        <w:spacing w:after="60"/>
        <w:rPr>
          <w:rFonts w:cstheme="minorHAnsi"/>
        </w:rPr>
      </w:pPr>
      <w:r w:rsidRPr="00BA7817">
        <w:rPr>
          <w:rFonts w:cstheme="minorHAnsi"/>
        </w:rPr>
        <w:t>Załącznik nr 3 – Oświadczenie o statusie Przedsiębiorstwa;</w:t>
      </w:r>
    </w:p>
    <w:p w14:paraId="3794DFD6" w14:textId="1B7BDAAC" w:rsidR="00A97834" w:rsidRPr="00BA7817" w:rsidRDefault="00A97834" w:rsidP="00A97834">
      <w:pPr>
        <w:spacing w:after="60"/>
        <w:rPr>
          <w:rFonts w:eastAsia="Arial" w:cstheme="minorHAnsi"/>
        </w:rPr>
      </w:pPr>
      <w:r w:rsidRPr="00BA7817">
        <w:rPr>
          <w:rFonts w:eastAsia="Arial" w:cstheme="minorHAnsi"/>
        </w:rPr>
        <w:t xml:space="preserve">Załącznik nr 4 – Formularz informacji przedstawianych przy ubieganiu się o pomoc </w:t>
      </w:r>
      <w:r w:rsidRPr="00BA7817">
        <w:rPr>
          <w:rFonts w:eastAsia="Arial" w:cstheme="minorHAnsi"/>
          <w:i/>
        </w:rPr>
        <w:t>de minimis</w:t>
      </w:r>
      <w:r w:rsidRPr="00BA7817">
        <w:rPr>
          <w:rFonts w:eastAsia="Arial" w:cstheme="minorHAnsi"/>
        </w:rPr>
        <w:t>;</w:t>
      </w:r>
    </w:p>
    <w:p w14:paraId="655BF76C" w14:textId="77777777" w:rsidR="00A97834" w:rsidRPr="00BA7817" w:rsidRDefault="00A97834" w:rsidP="00A97834">
      <w:pPr>
        <w:spacing w:after="60"/>
        <w:ind w:left="1416" w:hanging="1416"/>
        <w:rPr>
          <w:rFonts w:eastAsia="Arial" w:cstheme="minorHAnsi"/>
        </w:rPr>
      </w:pPr>
      <w:r w:rsidRPr="00BA7817">
        <w:rPr>
          <w:rFonts w:eastAsia="Arial" w:cstheme="minorHAnsi"/>
        </w:rPr>
        <w:t xml:space="preserve">Załącznik nr 5 </w:t>
      </w:r>
      <w:r w:rsidRPr="00BA7817">
        <w:rPr>
          <w:rFonts w:cstheme="minorHAnsi"/>
        </w:rPr>
        <w:t xml:space="preserve">– </w:t>
      </w:r>
      <w:r w:rsidRPr="00BA7817">
        <w:rPr>
          <w:rFonts w:eastAsia="Arial" w:cstheme="minorHAnsi"/>
        </w:rPr>
        <w:t xml:space="preserve">Oświadczenie dotyczące otrzymanej pomocy </w:t>
      </w:r>
      <w:r w:rsidRPr="00BA7817">
        <w:rPr>
          <w:rFonts w:eastAsia="Arial" w:cstheme="minorHAnsi"/>
          <w:i/>
        </w:rPr>
        <w:t>de minimis</w:t>
      </w:r>
      <w:r w:rsidRPr="00BA7817">
        <w:rPr>
          <w:rFonts w:eastAsia="Arial" w:cstheme="minorHAnsi"/>
        </w:rPr>
        <w:t>;</w:t>
      </w:r>
    </w:p>
    <w:p w14:paraId="142FCC8B" w14:textId="77777777" w:rsidR="00A97834" w:rsidRPr="00BA7817" w:rsidRDefault="00A97834" w:rsidP="00A97834">
      <w:pPr>
        <w:spacing w:after="60"/>
        <w:rPr>
          <w:rFonts w:eastAsia="Arial" w:cstheme="minorHAnsi"/>
        </w:rPr>
      </w:pPr>
      <w:r w:rsidRPr="00BA7817">
        <w:rPr>
          <w:rFonts w:eastAsia="Arial" w:cstheme="minorHAnsi"/>
        </w:rPr>
        <w:t>Załącznik nr 6 – Wzór umowy wsparcia;</w:t>
      </w:r>
    </w:p>
    <w:p w14:paraId="08C6AFF7" w14:textId="77777777" w:rsidR="00A97834" w:rsidRPr="00BA7817" w:rsidRDefault="00A97834" w:rsidP="00A97834">
      <w:pPr>
        <w:spacing w:after="60"/>
        <w:rPr>
          <w:rFonts w:eastAsia="Arial" w:cstheme="minorHAnsi"/>
        </w:rPr>
      </w:pPr>
      <w:r w:rsidRPr="00BA7817">
        <w:rPr>
          <w:rFonts w:eastAsia="Arial" w:cstheme="minorHAnsi"/>
        </w:rPr>
        <w:t>Załącznik nr 7 – Formularz wykonania usługi doradczej</w:t>
      </w:r>
      <w:r>
        <w:rPr>
          <w:rFonts w:eastAsia="Arial" w:cstheme="minorHAnsi"/>
        </w:rPr>
        <w:t>;</w:t>
      </w:r>
    </w:p>
    <w:p w14:paraId="49594470" w14:textId="77777777" w:rsidR="00A97834" w:rsidRPr="00BA7817" w:rsidRDefault="00A97834" w:rsidP="00A97834">
      <w:pPr>
        <w:rPr>
          <w:rFonts w:cstheme="minorHAnsi"/>
        </w:rPr>
      </w:pPr>
      <w:r w:rsidRPr="00BA7817">
        <w:rPr>
          <w:rFonts w:eastAsia="Arial" w:cstheme="minorHAnsi"/>
        </w:rPr>
        <w:t xml:space="preserve">Załącznik nr 8 – </w:t>
      </w:r>
      <w:r w:rsidRPr="00BA7817">
        <w:rPr>
          <w:rFonts w:cstheme="minorHAnsi"/>
        </w:rPr>
        <w:t>Wzór klauzuli informacyjnej Instytucji Pośredniczącej;</w:t>
      </w:r>
    </w:p>
    <w:p w14:paraId="612C133E" w14:textId="00379243" w:rsidR="00A97834" w:rsidRDefault="00A97834" w:rsidP="00A00C7B">
      <w:pPr>
        <w:rPr>
          <w:rFonts w:cstheme="minorHAnsi"/>
        </w:rPr>
      </w:pPr>
      <w:r w:rsidRPr="00BA7817">
        <w:rPr>
          <w:rFonts w:eastAsia="Arial" w:cstheme="minorHAnsi"/>
        </w:rPr>
        <w:lastRenderedPageBreak/>
        <w:t>Załącznik nr 9</w:t>
      </w:r>
      <w:r w:rsidRPr="00BA7817">
        <w:rPr>
          <w:rFonts w:cstheme="minorHAnsi"/>
        </w:rPr>
        <w:t xml:space="preserve"> – Wzór klauzuli informacyjnej Instytucji Zarządzającej.</w:t>
      </w:r>
    </w:p>
    <w:p w14:paraId="148ED260" w14:textId="33A41A9F" w:rsidR="0096782A" w:rsidRPr="00780743" w:rsidRDefault="0096782A" w:rsidP="00780743">
      <w:pPr>
        <w:widowControl w:val="0"/>
        <w:autoSpaceDE w:val="0"/>
        <w:autoSpaceDN w:val="0"/>
        <w:adjustRightInd w:val="0"/>
        <w:spacing w:after="60" w:line="276" w:lineRule="auto"/>
        <w:rPr>
          <w:rFonts w:cstheme="minorHAnsi"/>
        </w:rPr>
      </w:pPr>
      <w:r w:rsidRPr="0096782A">
        <w:rPr>
          <w:rFonts w:cstheme="minorHAnsi"/>
        </w:rPr>
        <w:t xml:space="preserve">Załącznik nr 10 - </w:t>
      </w:r>
      <w:r w:rsidRPr="00780743">
        <w:rPr>
          <w:rFonts w:cstheme="minorHAnsi"/>
        </w:rPr>
        <w:t>Wniosek o umowę</w:t>
      </w:r>
    </w:p>
    <w:p w14:paraId="3A106FEA" w14:textId="60E8B73B" w:rsidR="0096782A" w:rsidRDefault="0096782A" w:rsidP="0096782A">
      <w:pPr>
        <w:rPr>
          <w:rFonts w:cstheme="minorHAnsi"/>
        </w:rPr>
      </w:pPr>
      <w:r w:rsidRPr="00780743">
        <w:rPr>
          <w:rFonts w:cstheme="minorHAnsi"/>
        </w:rPr>
        <w:t xml:space="preserve"> Załącznik nr 11 - Oświadczenie o charakterze działalności przedsiębiorcy</w:t>
      </w:r>
    </w:p>
    <w:p w14:paraId="731C5572" w14:textId="60478D39" w:rsidR="001C2515" w:rsidRPr="00A97834" w:rsidRDefault="001C2515" w:rsidP="001C2515">
      <w:r>
        <w:rPr>
          <w:rFonts w:cstheme="minorHAnsi"/>
        </w:rPr>
        <w:t>Załącznik nr 12 – Oświadczenie dotyczące kryteriów premiujących</w:t>
      </w:r>
      <w:r w:rsidR="009A461D">
        <w:rPr>
          <w:rFonts w:cstheme="minorHAnsi"/>
        </w:rPr>
        <w:t xml:space="preserve"> i pierwszeństwa</w:t>
      </w:r>
    </w:p>
    <w:p w14:paraId="0D448A91" w14:textId="2106FD10" w:rsidR="001C2515" w:rsidRDefault="001C2515" w:rsidP="0096782A">
      <w:pPr>
        <w:rPr>
          <w:rFonts w:cstheme="minorHAnsi"/>
        </w:rPr>
      </w:pPr>
    </w:p>
    <w:p w14:paraId="6BEDCC52" w14:textId="5BF54746" w:rsidR="003445B6" w:rsidRPr="00A97834" w:rsidRDefault="003445B6" w:rsidP="0096782A"/>
    <w:sectPr w:rsidR="003445B6" w:rsidRPr="00A97834" w:rsidSect="00AE31E8">
      <w:headerReference w:type="default" r:id="rId14"/>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44423" w14:textId="77777777" w:rsidR="00110980" w:rsidRDefault="00110980" w:rsidP="00A97834">
      <w:pPr>
        <w:spacing w:after="0" w:line="240" w:lineRule="auto"/>
      </w:pPr>
      <w:r>
        <w:separator/>
      </w:r>
    </w:p>
  </w:endnote>
  <w:endnote w:type="continuationSeparator" w:id="0">
    <w:p w14:paraId="5619C57B" w14:textId="77777777" w:rsidR="00110980" w:rsidRDefault="00110980" w:rsidP="00A97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F57D" w14:textId="77777777" w:rsidR="00110980" w:rsidRDefault="00110980" w:rsidP="00A97834">
      <w:pPr>
        <w:spacing w:after="0" w:line="240" w:lineRule="auto"/>
      </w:pPr>
      <w:r>
        <w:separator/>
      </w:r>
    </w:p>
  </w:footnote>
  <w:footnote w:type="continuationSeparator" w:id="0">
    <w:p w14:paraId="55967E25" w14:textId="77777777" w:rsidR="00110980" w:rsidRDefault="00110980" w:rsidP="00A97834">
      <w:pPr>
        <w:spacing w:after="0" w:line="240" w:lineRule="auto"/>
      </w:pPr>
      <w:r>
        <w:continuationSeparator/>
      </w:r>
    </w:p>
  </w:footnote>
  <w:footnote w:id="1">
    <w:p w14:paraId="329387FA" w14:textId="77777777" w:rsidR="00A97834" w:rsidRPr="00BA7817" w:rsidRDefault="00A97834" w:rsidP="00A97834">
      <w:pPr>
        <w:pStyle w:val="Tekstprzypisudolnego"/>
        <w:spacing w:after="0"/>
      </w:pPr>
      <w:r w:rsidRPr="00BA7817">
        <w:rPr>
          <w:rStyle w:val="Odwoanieprzypisudolnego"/>
        </w:rPr>
        <w:footnoteRef/>
      </w:r>
      <w:r w:rsidRPr="00BA7817">
        <w:t xml:space="preserve"> Ustawa z dnia 28 kwietnia 2022 r. o zasadach realizacji zadań finansowanych ze środków europejskich w perspektywie finansowej 2021-2027.</w:t>
      </w:r>
    </w:p>
  </w:footnote>
  <w:footnote w:id="2">
    <w:p w14:paraId="60D45656" w14:textId="77777777" w:rsidR="00A97834" w:rsidRPr="00BA7817" w:rsidRDefault="00A97834" w:rsidP="00A97834">
      <w:pPr>
        <w:pStyle w:val="Tekstprzypisudolnego"/>
        <w:spacing w:after="0"/>
        <w:rPr>
          <w:rFonts w:cs="Calibri"/>
        </w:rPr>
      </w:pPr>
      <w:r w:rsidRPr="00BA7817">
        <w:rPr>
          <w:rStyle w:val="Odwoanieprzypisudolnego"/>
          <w:rFonts w:cs="Calibri"/>
        </w:rPr>
        <w:footnoteRef/>
      </w:r>
      <w:r w:rsidRPr="00BA7817">
        <w:rPr>
          <w:rFonts w:cs="Calibri"/>
        </w:rPr>
        <w:t xml:space="preserve"> Do przedsiębiorców objętych projektem zalicza się również przedsiębiorstwa ekonomii społecznej (PES) zdefiniowane w ustawie z dnia 5 sierpnia 2022 r. o ekonomii społecznej (Dz.U. z 2023 r. poz. 1287), o ile prowadzą działalność gospodarczą.</w:t>
      </w:r>
    </w:p>
  </w:footnote>
  <w:footnote w:id="3">
    <w:p w14:paraId="4D011D3F" w14:textId="77777777" w:rsidR="00A97834" w:rsidRPr="00BA7817" w:rsidRDefault="00A97834" w:rsidP="00A97834">
      <w:pPr>
        <w:pStyle w:val="Tekstprzypisudolnego"/>
      </w:pPr>
      <w:r w:rsidRPr="00BA7817">
        <w:rPr>
          <w:rStyle w:val="Odwoanieprzypisudolnego"/>
        </w:rPr>
        <w:footnoteRef/>
      </w:r>
      <w:r w:rsidRPr="00BA7817">
        <w:t xml:space="preserve"> Wsparciem mogą zostać</w:t>
      </w:r>
      <w:r w:rsidRPr="00776D41">
        <w:t xml:space="preserve"> obję</w:t>
      </w:r>
      <w:r w:rsidRPr="00BA7817">
        <w:t>te</w:t>
      </w:r>
      <w:r w:rsidRPr="00776D41">
        <w:t xml:space="preserve"> mikroprzedsiębior</w:t>
      </w:r>
      <w:r w:rsidRPr="00BA7817">
        <w:t>stwa</w:t>
      </w:r>
      <w:r w:rsidRPr="00776D41">
        <w:t xml:space="preserve"> świadcząc</w:t>
      </w:r>
      <w:r w:rsidRPr="00BA7817">
        <w:t>e</w:t>
      </w:r>
      <w:r w:rsidRPr="00776D41">
        <w:t xml:space="preserve"> usługi określone w </w:t>
      </w:r>
      <w:r w:rsidRPr="00BA7817">
        <w:t>U</w:t>
      </w:r>
      <w:r w:rsidRPr="00776D41">
        <w:t>stawie, któr</w:t>
      </w:r>
      <w:r w:rsidRPr="00BA7817">
        <w:t>e</w:t>
      </w:r>
      <w:r w:rsidRPr="00776D41">
        <w:t xml:space="preserve"> nie są zobowiązan</w:t>
      </w:r>
      <w:r w:rsidRPr="00BA7817">
        <w:t>e</w:t>
      </w:r>
      <w:r w:rsidRPr="00776D41">
        <w:t xml:space="preserve"> do jej stosowania</w:t>
      </w:r>
      <w:r w:rsidRPr="00BA7817">
        <w:t>, co jest zgodne z pkt 72 preambuły do Dyrektywy EAA.</w:t>
      </w:r>
    </w:p>
  </w:footnote>
  <w:footnote w:id="4">
    <w:p w14:paraId="3ECBEB54" w14:textId="5EA4ABF4" w:rsidR="00A97834" w:rsidRPr="00BA7817" w:rsidRDefault="00A97834" w:rsidP="00A97834">
      <w:pPr>
        <w:pStyle w:val="Tekstprzypisudolnego"/>
      </w:pPr>
      <w:r w:rsidRPr="00BA7817">
        <w:rPr>
          <w:rStyle w:val="Odwoanieprzypisudolnego"/>
        </w:rPr>
        <w:footnoteRef/>
      </w:r>
      <w:r w:rsidRPr="00BA7817">
        <w:t xml:space="preserve"> </w:t>
      </w:r>
      <w:r w:rsidRPr="00BA7817">
        <w:rPr>
          <w:sz w:val="18"/>
          <w:szCs w:val="18"/>
        </w:rPr>
        <w:t xml:space="preserve">Lista, o której mowa </w:t>
      </w:r>
      <w:r w:rsidR="00780743" w:rsidRPr="00BA7817">
        <w:rPr>
          <w:sz w:val="18"/>
          <w:szCs w:val="18"/>
        </w:rPr>
        <w:t>w art.</w:t>
      </w:r>
      <w:r w:rsidRPr="00BA7817">
        <w:rPr>
          <w:sz w:val="18"/>
          <w:szCs w:val="18"/>
        </w:rPr>
        <w:t xml:space="preserve"> 2 ust. 1 ustawy z dnia 13 kwietnia 2022 r. o szczególnych rozwiązaniach w zakresie przeciwdziałania wspieraniu agresji na Ukrainę oraz służących ochronie bezpieczeństwa narodowego (Dz. U. z 2024 r. poz. 507)</w:t>
      </w:r>
    </w:p>
  </w:footnote>
  <w:footnote w:id="5">
    <w:p w14:paraId="300FCF81" w14:textId="77777777" w:rsidR="00A97834" w:rsidRDefault="00A97834" w:rsidP="008D1B53">
      <w:pPr>
        <w:pStyle w:val="Tekstprzypisudolnego"/>
        <w:spacing w:after="0"/>
      </w:pPr>
      <w:r>
        <w:rPr>
          <w:rStyle w:val="Odwoanieprzypisudolnego"/>
        </w:rPr>
        <w:footnoteRef/>
      </w:r>
      <w:r>
        <w:t xml:space="preserve"> Oświadczenie zostało zawarte w Formularzu zgłoszeniowym Przedsiębiorstwa.</w:t>
      </w:r>
    </w:p>
  </w:footnote>
  <w:footnote w:id="6">
    <w:p w14:paraId="69986778" w14:textId="77777777" w:rsidR="00A97834" w:rsidRPr="00BA7817" w:rsidRDefault="00A97834" w:rsidP="008D1B53">
      <w:pPr>
        <w:pStyle w:val="Tekstprzypisudolnego"/>
        <w:spacing w:after="0"/>
      </w:pPr>
      <w:r w:rsidRPr="00BA7817">
        <w:rPr>
          <w:rStyle w:val="Odwoanieprzypisudolnego"/>
        </w:rPr>
        <w:footnoteRef/>
      </w:r>
      <w:r w:rsidRPr="00BA7817">
        <w:t xml:space="preserve"> Opis procesu rekrutacji należy dostosować do zapisów przyjętych we wniosku o dofinansowanie. </w:t>
      </w:r>
    </w:p>
  </w:footnote>
  <w:footnote w:id="7">
    <w:p w14:paraId="16C65E1B" w14:textId="6E65A08E" w:rsidR="00A97834" w:rsidRPr="00BA7817" w:rsidRDefault="00A97834" w:rsidP="00A97834">
      <w:pPr>
        <w:pStyle w:val="Tekstprzypisudolnego"/>
      </w:pPr>
      <w:r w:rsidRPr="00BA7817">
        <w:rPr>
          <w:rStyle w:val="Odwoanieprzypisudolnego"/>
        </w:rPr>
        <w:footnoteRef/>
      </w:r>
      <w:r w:rsidRPr="00BA7817">
        <w:t xml:space="preserve"> Oświadczenia są dopuszczalne wyłącznie wtedy, gdy nie jest możliwe pozyskanie zaświadczeń, w tym dokumentów urzędowych. W sytuacji, gdy dokumentem potwierdzającym kwalifikowalność, zgodnie z </w:t>
      </w:r>
      <w:r w:rsidR="00780743" w:rsidRPr="00BA7817">
        <w:t>Regulaminem,</w:t>
      </w:r>
      <w:r w:rsidRPr="00BA7817">
        <w:t xml:space="preserve"> będzie oświadczenie, Beneficjent powinien potwierdzać prawidłowość złożonych oświadczeń w posiadanych bazach danych lub zbiorach danych lub rejestrach udostępnionych publicznie.</w:t>
      </w:r>
    </w:p>
  </w:footnote>
  <w:footnote w:id="8">
    <w:p w14:paraId="531500C8" w14:textId="77777777" w:rsidR="00A97834" w:rsidRPr="00BA7817" w:rsidRDefault="00A97834" w:rsidP="00A97834">
      <w:pPr>
        <w:pStyle w:val="Tekstprzypisudolnego"/>
        <w:spacing w:after="0"/>
      </w:pPr>
      <w:r w:rsidRPr="00BA7817">
        <w:rPr>
          <w:rStyle w:val="Odwoanieprzypisudolnego"/>
        </w:rPr>
        <w:footnoteRef/>
      </w:r>
      <w:r w:rsidRPr="00BA7817">
        <w:t xml:space="preserve"> Prawnoczłowieczego modelu niepełnosprawności.</w:t>
      </w:r>
    </w:p>
  </w:footnote>
  <w:footnote w:id="9">
    <w:p w14:paraId="67CBE3BA" w14:textId="77777777" w:rsidR="00A97834" w:rsidRPr="00BA7817" w:rsidRDefault="00A97834" w:rsidP="00A97834">
      <w:pPr>
        <w:pStyle w:val="Tekstprzypisudolnego"/>
        <w:spacing w:after="0"/>
      </w:pPr>
      <w:r w:rsidRPr="00BA7817">
        <w:rPr>
          <w:rStyle w:val="Odwoanieprzypisudolnego"/>
        </w:rPr>
        <w:footnoteRef/>
      </w:r>
      <w:r w:rsidRPr="00BA7817">
        <w:t xml:space="preserve"> Kontekst bezwzględny oznacza, że tworząc rozwiązania nie zastanawiamy się kto będzie z nich korzystał (czy również osoby z niepełnosprawnościami?) od razu tworzymy rozwiązania dostępne „dla wszystkich”, stosując uniwersalne projektowanie. Kontekst względny oznacza, że tworzymy rozwiązania dostępne wówczas, gdy zakładamy, że będą z nich korzystać również osoby z niepełnosprawnościami;</w:t>
      </w:r>
    </w:p>
  </w:footnote>
  <w:footnote w:id="10">
    <w:p w14:paraId="13EC4611" w14:textId="77777777" w:rsidR="00A97834" w:rsidRPr="00BA7817" w:rsidRDefault="00A97834" w:rsidP="00A97834">
      <w:pPr>
        <w:pStyle w:val="Tekstprzypisudolnego"/>
        <w:spacing w:after="0"/>
      </w:pPr>
      <w:r w:rsidRPr="00BA7817">
        <w:rPr>
          <w:rStyle w:val="Odwoanieprzypisudolnego"/>
        </w:rPr>
        <w:footnoteRef/>
      </w:r>
      <w:r w:rsidRPr="00BA7817">
        <w:t xml:space="preserve"> Pomoc zwrotna tym różni się od bezzwrotnej, iż zawiera w umowie o dofinansowanie projektu warunki zwrotu środków w części lub nawet w całości, np. w formie pożyczki.</w:t>
      </w:r>
    </w:p>
  </w:footnote>
  <w:footnote w:id="11">
    <w:p w14:paraId="6A48B870" w14:textId="77777777" w:rsidR="00A97834" w:rsidRPr="00BA7817" w:rsidRDefault="00A97834" w:rsidP="00A97834">
      <w:pPr>
        <w:pStyle w:val="Tekstprzypisudolnego"/>
        <w:spacing w:after="0"/>
      </w:pPr>
      <w:r w:rsidRPr="00BA7817">
        <w:rPr>
          <w:rStyle w:val="Odwoanieprzypisudolnego"/>
        </w:rPr>
        <w:footnoteRef/>
      </w:r>
      <w:r w:rsidRPr="00BA7817">
        <w:t xml:space="preserve"> Program szkoleniowy powinien informować o możliwości uzyskania wsparcia i korzyści finansowych przy wdrażaniu usług i produktów zgodnych z zasadami projektowania uniwersalnego, (m.in. informacja o istniejących źródłach finansowania lub wspierania rozwoju działalności gospodarczej w oparciu o nowe pomysły biznesowe, m.in.: - projekt BGK w ramach FERS: Europejskie pożyczki dla przedsiębiorców na dostępność; - konkurs MFiPR w ramach FERS „Dostępny hotel”; - konkursu PARP i NCBiR w ramach FENG ”Ścieżka SMART- nabór tematyczny Dostępność; - PTFE, DEM w MFiPR projekt „Projekt wspierający wdrożenie EAA - inne wsparcie pośrednie kierowane do przedsiębiorców (np. AOS, ekonomia społeczna).</w:t>
      </w:r>
    </w:p>
  </w:footnote>
  <w:footnote w:id="12">
    <w:p w14:paraId="02D89EB9" w14:textId="4BCD5D86" w:rsidR="00A97834" w:rsidRPr="00BA7817" w:rsidRDefault="00A97834" w:rsidP="00A97834">
      <w:pPr>
        <w:pStyle w:val="Tekstprzypisudolnego"/>
        <w:spacing w:after="0"/>
      </w:pPr>
      <w:r w:rsidRPr="00BA7817">
        <w:rPr>
          <w:rStyle w:val="Odwoanieprzypisudolnego"/>
        </w:rPr>
        <w:footnoteRef/>
      </w:r>
      <w:r w:rsidRPr="00BA7817">
        <w:t xml:space="preserve"> W tym module nie należy szczegółowo analizować poszczególnych aktów prawnych, a jedynie </w:t>
      </w:r>
      <w:r w:rsidR="00780743" w:rsidRPr="00BA7817">
        <w:t>wskazać,</w:t>
      </w:r>
      <w:r w:rsidRPr="00BA7817">
        <w:t xml:space="preserve"> że istnieją takie, w których znajdują się regulacje dotyczące szczególnych potrzeb lub niepełnosprawności, a które mogą być brane pod uwagę przy okazji stosowania ustawy.</w:t>
      </w:r>
    </w:p>
  </w:footnote>
  <w:footnote w:id="13">
    <w:p w14:paraId="4B4DC040" w14:textId="2089B3ED" w:rsidR="00A97834" w:rsidRPr="00BA7817" w:rsidRDefault="00A97834" w:rsidP="00A97834">
      <w:pPr>
        <w:pStyle w:val="Tekstprzypisudolnego"/>
        <w:spacing w:after="0"/>
      </w:pPr>
      <w:r w:rsidRPr="00BA7817">
        <w:rPr>
          <w:rStyle w:val="Odwoanieprzypisudolnego"/>
        </w:rPr>
        <w:footnoteRef/>
      </w:r>
      <w:r w:rsidRPr="00BA7817">
        <w:t xml:space="preserve"> W tym module nie należy szczegółowo analizować poszczególnych aktów prawnych, a jedynie </w:t>
      </w:r>
      <w:r w:rsidR="00780743" w:rsidRPr="00BA7817">
        <w:t>wskazać,</w:t>
      </w:r>
      <w:r w:rsidRPr="00BA7817">
        <w:t xml:space="preserve"> że istnieją takie, w których znajdują się regulacje dotyczące szczególnych potrzeb lub niepełnosprawności, a które mogą być brane pod uwagę przy okazji stosowania ustawy.</w:t>
      </w:r>
    </w:p>
  </w:footnote>
  <w:footnote w:id="14">
    <w:p w14:paraId="00D53511" w14:textId="77777777" w:rsidR="00A97834" w:rsidRDefault="00A97834" w:rsidP="00A97834">
      <w:pPr>
        <w:pStyle w:val="Tekstprzypisudolnego"/>
      </w:pPr>
      <w:r>
        <w:rPr>
          <w:rStyle w:val="Odwoanieprzypisudolnego"/>
        </w:rPr>
        <w:footnoteRef/>
      </w:r>
      <w:r>
        <w:t xml:space="preserve"> W przypadku szkoleń zdalnych obowiązkową formą walidacji jest pre test i post test. </w:t>
      </w:r>
      <w:bookmarkStart w:id="8" w:name="_Hlk189554594"/>
      <w:r>
        <w:t xml:space="preserve">W przypadku szkoleń stacjonarnych formę walidacji określa Beneficjent. </w:t>
      </w:r>
      <w:bookmarkEnd w:id="8"/>
    </w:p>
  </w:footnote>
  <w:footnote w:id="15">
    <w:p w14:paraId="0E61812E"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się na podstawie kursu Euro ze strony Kursy wymiany (InforEuro) (europa.eu), zgodnie z ppkt 5 ww. podrozdziału wytycznych.</w:t>
      </w:r>
    </w:p>
  </w:footnote>
  <w:footnote w:id="16">
    <w:p w14:paraId="4DA5776F"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Rozporządzenie Parlamentu Europejskiego i Rady (UE) 2016/679 z 27 kwietnia 2016 r. w sprawie ochrony osób fizycznych w związku z przetwarzaniem danych osobowych i w sprawie swobodnego przepływu takich danych (Dz. Urz. UE. L 119 z 4 maja 2016 r., s.1-88).</w:t>
      </w:r>
    </w:p>
  </w:footnote>
  <w:footnote w:id="17">
    <w:p w14:paraId="5FE3CBBB"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Ustawa z dnia 28 kwietnia 2022 r o zasadach realizacji zadań finansowanych ze środków europejskich w perspektywie finansowej 2021-2027 (Dz.U. z 2022 r. poz. 1079).</w:t>
      </w:r>
    </w:p>
  </w:footnote>
  <w:footnote w:id="18">
    <w:p w14:paraId="410BA464"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Dotyczy wyłącznie projektów aktywizujących osoby odbywające karę pozbawienia wolności.</w:t>
      </w:r>
    </w:p>
  </w:footnote>
  <w:footnote w:id="19">
    <w:p w14:paraId="76AE79E6" w14:textId="77777777" w:rsidR="00A97834" w:rsidRPr="00BA7817" w:rsidRDefault="00A97834" w:rsidP="00A97834">
      <w:pPr>
        <w:pStyle w:val="Tekstprzypisudolnego"/>
        <w:spacing w:after="0"/>
        <w:ind w:left="142" w:hanging="142"/>
        <w:rPr>
          <w:rFonts w:asciiTheme="minorHAnsi" w:hAnsiTheme="minorHAnsi" w:cstheme="minorHAnsi"/>
        </w:rPr>
      </w:pPr>
      <w:r w:rsidRPr="00BA7817">
        <w:rPr>
          <w:rStyle w:val="Odwoanieprzypisudolnego"/>
        </w:rPr>
        <w:footnoteRef/>
      </w:r>
      <w:r w:rsidRPr="00BA7817">
        <w:t xml:space="preserve"> </w:t>
      </w:r>
      <w:r w:rsidRPr="00BA7817">
        <w:rPr>
          <w:rFonts w:asciiTheme="minorHAnsi" w:hAnsiTheme="minorHAnsi" w:cstheme="minorHAnsi"/>
        </w:rPr>
        <w:t>Należy wskazać jeden lub kilka przepisów prawa - możliwe jest ich przywołanie w zakresie ograniczonym na potrzeby konkretnej klauzuli.</w:t>
      </w:r>
    </w:p>
    <w:p w14:paraId="1E876A23" w14:textId="77777777" w:rsidR="00A97834" w:rsidRPr="00BA7817" w:rsidRDefault="00A97834" w:rsidP="00A97834">
      <w:pPr>
        <w:pStyle w:val="Tekstprzypisudolnego"/>
        <w:spacing w:after="0"/>
      </w:pPr>
    </w:p>
  </w:footnote>
  <w:footnote w:id="20">
    <w:p w14:paraId="4BFF84AD" w14:textId="77777777" w:rsidR="00A97834" w:rsidRPr="00AA3015"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iCs/>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42C6D" w14:textId="67DB3B5C" w:rsidR="001D3D75" w:rsidRDefault="00BC58AC">
    <w:pPr>
      <w:pStyle w:val="Nagwek"/>
    </w:pPr>
    <w:r>
      <w:rPr>
        <w:rFonts w:ascii="Arial" w:hAnsi="Arial" w:cs="Arial"/>
        <w:b/>
        <w:noProof/>
        <w:spacing w:val="6"/>
        <w:sz w:val="24"/>
      </w:rPr>
      <w:drawing>
        <wp:anchor distT="0" distB="0" distL="114300" distR="114300" simplePos="0" relativeHeight="251659264" behindDoc="1" locked="0" layoutInCell="1" allowOverlap="1" wp14:anchorId="60812870" wp14:editId="2E14898B">
          <wp:simplePos x="0" y="0"/>
          <wp:positionH relativeFrom="margin">
            <wp:align>left</wp:align>
          </wp:positionH>
          <wp:positionV relativeFrom="paragraph">
            <wp:posOffset>-89535</wp:posOffset>
          </wp:positionV>
          <wp:extent cx="5762625" cy="523875"/>
          <wp:effectExtent l="0" t="0" r="9525" b="9525"/>
          <wp:wrapNone/>
          <wp:docPr id="1611834549"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33315"/>
    <w:multiLevelType w:val="hybridMultilevel"/>
    <w:tmpl w:val="AA6EB034"/>
    <w:lvl w:ilvl="0" w:tplc="04150019">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7E1EA6"/>
    <w:multiLevelType w:val="multilevel"/>
    <w:tmpl w:val="3ED6F804"/>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lvlText w:val="%4."/>
      <w:lvlJc w:val="left"/>
      <w:pPr>
        <w:ind w:left="360" w:hanging="360"/>
      </w:p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 w15:restartNumberingAfterBreak="0">
    <w:nsid w:val="08DE6D2B"/>
    <w:multiLevelType w:val="hybridMultilevel"/>
    <w:tmpl w:val="B184CC2C"/>
    <w:lvl w:ilvl="0" w:tplc="04150019">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0B76845"/>
    <w:multiLevelType w:val="hybridMultilevel"/>
    <w:tmpl w:val="5EAA25F8"/>
    <w:lvl w:ilvl="0" w:tplc="04150017">
      <w:start w:val="1"/>
      <w:numFmt w:val="lowerLetter"/>
      <w:lvlText w:val="%1)"/>
      <w:lvlJc w:val="left"/>
      <w:pPr>
        <w:ind w:left="720" w:hanging="360"/>
      </w:pPr>
    </w:lvl>
    <w:lvl w:ilvl="1" w:tplc="E81CFC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676FFC"/>
    <w:multiLevelType w:val="hybridMultilevel"/>
    <w:tmpl w:val="07602A88"/>
    <w:lvl w:ilvl="0" w:tplc="0BEA6278">
      <w:start w:val="1"/>
      <w:numFmt w:val="decimal"/>
      <w:lvlText w:val="%1."/>
      <w:lvlJc w:val="left"/>
      <w:pPr>
        <w:ind w:left="360" w:hanging="360"/>
      </w:pPr>
      <w:rPr>
        <w:rFonts w:hint="default"/>
        <w:b w:val="0"/>
        <w:bCs w:val="0"/>
        <w:i w:val="0"/>
        <w:iCs w:val="0"/>
        <w:spacing w:val="0"/>
        <w:w w:val="100"/>
        <w:position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26FA93BA">
      <w:start w:val="1"/>
      <w:numFmt w:val="decimal"/>
      <w:lvlText w:val="%4."/>
      <w:lvlJc w:val="left"/>
      <w:pPr>
        <w:ind w:left="474" w:hanging="360"/>
      </w:pPr>
      <w:rPr>
        <w:b w:val="0"/>
        <w:bCs w:val="0"/>
      </w:rPr>
    </w:lvl>
    <w:lvl w:ilvl="4" w:tplc="04150019">
      <w:start w:val="1"/>
      <w:numFmt w:val="lowerLetter"/>
      <w:lvlText w:val="%5."/>
      <w:lvlJc w:val="left"/>
      <w:pPr>
        <w:ind w:left="1194" w:hanging="360"/>
      </w:pPr>
    </w:lvl>
    <w:lvl w:ilvl="5" w:tplc="0B4A995A">
      <w:start w:val="1"/>
      <w:numFmt w:val="decimal"/>
      <w:lvlText w:val="%6)"/>
      <w:lvlJc w:val="left"/>
      <w:pPr>
        <w:ind w:left="2094" w:hanging="360"/>
      </w:pPr>
      <w:rPr>
        <w:rFonts w:hint="default"/>
      </w:rPr>
    </w:lvl>
    <w:lvl w:ilvl="6" w:tplc="0415000F">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5" w15:restartNumberingAfterBreak="0">
    <w:nsid w:val="17F53973"/>
    <w:multiLevelType w:val="multilevel"/>
    <w:tmpl w:val="DB2A7DBC"/>
    <w:lvl w:ilvl="0">
      <w:start w:val="4"/>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8."/>
      <w:lvlJc w:val="left"/>
      <w:pPr>
        <w:ind w:left="2880" w:hanging="360"/>
      </w:pPr>
    </w:lvl>
    <w:lvl w:ilvl="8">
      <w:start w:val="1"/>
      <w:numFmt w:val="decimal"/>
      <w:lvlText w:val="%1.%2.%3.%4.%5.%6.%7.%8.%9."/>
      <w:lvlJc w:val="left"/>
      <w:pPr>
        <w:ind w:left="4320" w:hanging="1440"/>
      </w:pPr>
      <w:rPr>
        <w:rFonts w:hint="default"/>
      </w:rPr>
    </w:lvl>
  </w:abstractNum>
  <w:abstractNum w:abstractNumId="6" w15:restartNumberingAfterBreak="0">
    <w:nsid w:val="192D7F3A"/>
    <w:multiLevelType w:val="hybridMultilevel"/>
    <w:tmpl w:val="3F646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317F6"/>
    <w:multiLevelType w:val="hybridMultilevel"/>
    <w:tmpl w:val="DD00DA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5053DB"/>
    <w:multiLevelType w:val="multilevel"/>
    <w:tmpl w:val="DB2A7DBC"/>
    <w:lvl w:ilvl="0">
      <w:start w:val="4"/>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8."/>
      <w:lvlJc w:val="left"/>
      <w:pPr>
        <w:ind w:left="2880" w:hanging="360"/>
      </w:pPr>
    </w:lvl>
    <w:lvl w:ilvl="8">
      <w:start w:val="1"/>
      <w:numFmt w:val="decimal"/>
      <w:lvlText w:val="%1.%2.%3.%4.%5.%6.%7.%8.%9."/>
      <w:lvlJc w:val="left"/>
      <w:pPr>
        <w:ind w:left="4320" w:hanging="1440"/>
      </w:pPr>
      <w:rPr>
        <w:rFonts w:hint="default"/>
      </w:rPr>
    </w:lvl>
  </w:abstractNum>
  <w:abstractNum w:abstractNumId="9" w15:restartNumberingAfterBreak="0">
    <w:nsid w:val="1C8978A5"/>
    <w:multiLevelType w:val="hybridMultilevel"/>
    <w:tmpl w:val="407E70CE"/>
    <w:lvl w:ilvl="0" w:tplc="9432C7CC">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7768EB"/>
    <w:multiLevelType w:val="hybridMultilevel"/>
    <w:tmpl w:val="54B416B8"/>
    <w:lvl w:ilvl="0" w:tplc="04150011">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6F176C"/>
    <w:multiLevelType w:val="hybridMultilevel"/>
    <w:tmpl w:val="A336D55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3861015"/>
    <w:multiLevelType w:val="hybridMultilevel"/>
    <w:tmpl w:val="DAA2132A"/>
    <w:lvl w:ilvl="0" w:tplc="B7EEA06A">
      <w:start w:val="1"/>
      <w:numFmt w:val="decimal"/>
      <w:lvlText w:val="%1."/>
      <w:lvlJc w:val="left"/>
      <w:pPr>
        <w:ind w:left="720" w:hanging="360"/>
      </w:pPr>
      <w:rPr>
        <w:rFonts w:hint="default"/>
        <w:spacing w:val="0"/>
        <w:w w:val="1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5E504CA"/>
    <w:multiLevelType w:val="hybridMultilevel"/>
    <w:tmpl w:val="B7E2DE12"/>
    <w:lvl w:ilvl="0" w:tplc="FFFFFFFF">
      <w:start w:val="1"/>
      <w:numFmt w:val="decimal"/>
      <w:lvlText w:val="%1."/>
      <w:lvlJc w:val="left"/>
      <w:pPr>
        <w:ind w:left="360" w:hanging="360"/>
      </w:pPr>
      <w:rPr>
        <w:rFonts w:hint="default"/>
        <w:b w:val="0"/>
        <w:bCs w:val="0"/>
        <w:sz w:val="24"/>
        <w:szCs w:val="24"/>
      </w:rPr>
    </w:lvl>
    <w:lvl w:ilvl="1" w:tplc="FFFFFFFF" w:tentative="1">
      <w:start w:val="1"/>
      <w:numFmt w:val="lowerLetter"/>
      <w:lvlText w:val="%2."/>
      <w:lvlJc w:val="left"/>
      <w:pPr>
        <w:ind w:left="732" w:hanging="360"/>
      </w:pPr>
    </w:lvl>
    <w:lvl w:ilvl="2" w:tplc="FFFFFFFF" w:tentative="1">
      <w:start w:val="1"/>
      <w:numFmt w:val="lowerRoman"/>
      <w:lvlText w:val="%3."/>
      <w:lvlJc w:val="right"/>
      <w:pPr>
        <w:ind w:left="1452" w:hanging="180"/>
      </w:pPr>
    </w:lvl>
    <w:lvl w:ilvl="3" w:tplc="FFFFFFFF" w:tentative="1">
      <w:start w:val="1"/>
      <w:numFmt w:val="decimal"/>
      <w:lvlText w:val="%4."/>
      <w:lvlJc w:val="left"/>
      <w:pPr>
        <w:ind w:left="2172" w:hanging="360"/>
      </w:pPr>
    </w:lvl>
    <w:lvl w:ilvl="4" w:tplc="FFFFFFFF" w:tentative="1">
      <w:start w:val="1"/>
      <w:numFmt w:val="lowerLetter"/>
      <w:lvlText w:val="%5."/>
      <w:lvlJc w:val="left"/>
      <w:pPr>
        <w:ind w:left="2892" w:hanging="360"/>
      </w:pPr>
    </w:lvl>
    <w:lvl w:ilvl="5" w:tplc="FFFFFFFF" w:tentative="1">
      <w:start w:val="1"/>
      <w:numFmt w:val="lowerRoman"/>
      <w:lvlText w:val="%6."/>
      <w:lvlJc w:val="right"/>
      <w:pPr>
        <w:ind w:left="3612" w:hanging="180"/>
      </w:pPr>
    </w:lvl>
    <w:lvl w:ilvl="6" w:tplc="04150011">
      <w:start w:val="1"/>
      <w:numFmt w:val="decimal"/>
      <w:lvlText w:val="%7)"/>
      <w:lvlJc w:val="left"/>
      <w:pPr>
        <w:ind w:left="720" w:hanging="360"/>
      </w:pPr>
    </w:lvl>
    <w:lvl w:ilvl="7" w:tplc="FFFFFFFF">
      <w:start w:val="1"/>
      <w:numFmt w:val="lowerLetter"/>
      <w:lvlText w:val="%8."/>
      <w:lvlJc w:val="left"/>
      <w:pPr>
        <w:ind w:left="5052" w:hanging="360"/>
      </w:pPr>
    </w:lvl>
    <w:lvl w:ilvl="8" w:tplc="FFFFFFFF" w:tentative="1">
      <w:start w:val="1"/>
      <w:numFmt w:val="lowerRoman"/>
      <w:lvlText w:val="%9."/>
      <w:lvlJc w:val="right"/>
      <w:pPr>
        <w:ind w:left="5772" w:hanging="180"/>
      </w:pPr>
    </w:lvl>
  </w:abstractNum>
  <w:abstractNum w:abstractNumId="14" w15:restartNumberingAfterBreak="0">
    <w:nsid w:val="2A6C30EE"/>
    <w:multiLevelType w:val="hybridMultilevel"/>
    <w:tmpl w:val="3892CC5E"/>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5" w15:restartNumberingAfterBreak="0">
    <w:nsid w:val="2B187808"/>
    <w:multiLevelType w:val="multilevel"/>
    <w:tmpl w:val="B8C621FA"/>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lvlText w:val="%4."/>
      <w:lvlJc w:val="left"/>
      <w:pPr>
        <w:ind w:left="360" w:hanging="360"/>
      </w:pPr>
    </w:lvl>
    <w:lvl w:ilvl="4">
      <w:start w:val="1"/>
      <w:numFmt w:val="decimal"/>
      <w:isLgl/>
      <w:lvlText w:val="%1.%2.%3.%4.%5."/>
      <w:lvlJc w:val="left"/>
      <w:pPr>
        <w:ind w:left="1080" w:hanging="1080"/>
      </w:pPr>
      <w:rPr>
        <w:rFonts w:hint="default"/>
        <w:b/>
      </w:rPr>
    </w:lvl>
    <w:lvl w:ilvl="5">
      <w:start w:val="1"/>
      <w:numFmt w:val="decimal"/>
      <w:lvlText w:val="%6)"/>
      <w:lvlJc w:val="left"/>
      <w:pPr>
        <w:ind w:left="1194" w:hanging="360"/>
      </w:p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6" w15:restartNumberingAfterBreak="0">
    <w:nsid w:val="312C13B1"/>
    <w:multiLevelType w:val="hybridMultilevel"/>
    <w:tmpl w:val="9A5A1E74"/>
    <w:lvl w:ilvl="0" w:tplc="3D4E3230">
      <w:start w:val="8"/>
      <w:numFmt w:val="decimal"/>
      <w:lvlText w:val="%1."/>
      <w:lvlJc w:val="left"/>
      <w:pPr>
        <w:ind w:left="360" w:hanging="360"/>
      </w:pPr>
      <w:rPr>
        <w:rFonts w:hint="default"/>
        <w:b w:val="0"/>
        <w:bCs w:val="0"/>
        <w:spacing w:val="0"/>
        <w:w w:val="100"/>
        <w:position w:val="0"/>
        <w:sz w:val="22"/>
        <w:szCs w:val="22"/>
      </w:rPr>
    </w:lvl>
    <w:lvl w:ilvl="1" w:tplc="FFFFFFFF">
      <w:start w:val="1"/>
      <w:numFmt w:val="lowerLetter"/>
      <w:lvlText w:val="%2."/>
      <w:lvlJc w:val="left"/>
      <w:pPr>
        <w:ind w:left="-966" w:hanging="360"/>
      </w:pPr>
    </w:lvl>
    <w:lvl w:ilvl="2" w:tplc="FFFFFFFF">
      <w:start w:val="1"/>
      <w:numFmt w:val="lowerRoman"/>
      <w:lvlText w:val="%3."/>
      <w:lvlJc w:val="right"/>
      <w:pPr>
        <w:ind w:left="-246" w:hanging="180"/>
      </w:pPr>
    </w:lvl>
    <w:lvl w:ilvl="3" w:tplc="FFFFFFFF">
      <w:start w:val="1"/>
      <w:numFmt w:val="decimal"/>
      <w:lvlText w:val="%4."/>
      <w:lvlJc w:val="left"/>
      <w:pPr>
        <w:ind w:left="474" w:hanging="360"/>
      </w:pPr>
      <w:rPr>
        <w:b w:val="0"/>
        <w:bCs w:val="0"/>
      </w:rPr>
    </w:lvl>
    <w:lvl w:ilvl="4" w:tplc="22D47790">
      <w:start w:val="1"/>
      <w:numFmt w:val="decimal"/>
      <w:lvlText w:val="%5)"/>
      <w:lvlJc w:val="left"/>
      <w:pPr>
        <w:ind w:left="720" w:hanging="360"/>
      </w:pPr>
      <w:rPr>
        <w:i w:val="0"/>
        <w:iCs/>
      </w:rPr>
    </w:lvl>
    <w:lvl w:ilvl="5" w:tplc="FFFFFFFF">
      <w:start w:val="1"/>
      <w:numFmt w:val="decimal"/>
      <w:lvlText w:val="%6)"/>
      <w:lvlJc w:val="left"/>
      <w:pPr>
        <w:ind w:left="2094" w:hanging="360"/>
      </w:pPr>
      <w:rPr>
        <w:rFonts w:hint="default"/>
      </w:rPr>
    </w:lvl>
    <w:lvl w:ilvl="6" w:tplc="FFFFFFFF" w:tentative="1">
      <w:start w:val="1"/>
      <w:numFmt w:val="decimal"/>
      <w:lvlText w:val="%7."/>
      <w:lvlJc w:val="left"/>
      <w:pPr>
        <w:ind w:left="2634" w:hanging="360"/>
      </w:pPr>
    </w:lvl>
    <w:lvl w:ilvl="7" w:tplc="FFFFFFFF" w:tentative="1">
      <w:start w:val="1"/>
      <w:numFmt w:val="lowerLetter"/>
      <w:lvlText w:val="%8."/>
      <w:lvlJc w:val="left"/>
      <w:pPr>
        <w:ind w:left="3354" w:hanging="360"/>
      </w:pPr>
    </w:lvl>
    <w:lvl w:ilvl="8" w:tplc="FFFFFFFF" w:tentative="1">
      <w:start w:val="1"/>
      <w:numFmt w:val="lowerRoman"/>
      <w:lvlText w:val="%9."/>
      <w:lvlJc w:val="right"/>
      <w:pPr>
        <w:ind w:left="4074" w:hanging="180"/>
      </w:pPr>
    </w:lvl>
  </w:abstractNum>
  <w:abstractNum w:abstractNumId="17" w15:restartNumberingAfterBreak="0">
    <w:nsid w:val="33DB092C"/>
    <w:multiLevelType w:val="hybridMultilevel"/>
    <w:tmpl w:val="DDCC8942"/>
    <w:lvl w:ilvl="0" w:tplc="04150011">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39FA6BC0"/>
    <w:multiLevelType w:val="hybridMultilevel"/>
    <w:tmpl w:val="0284EB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2A7D89"/>
    <w:multiLevelType w:val="hybridMultilevel"/>
    <w:tmpl w:val="46EAED8C"/>
    <w:lvl w:ilvl="0" w:tplc="B26A2FC4">
      <w:start w:val="1"/>
      <w:numFmt w:val="lowerLetter"/>
      <w:lvlText w:val="%1)"/>
      <w:lvlJc w:val="left"/>
      <w:pPr>
        <w:ind w:left="786" w:hanging="360"/>
      </w:pPr>
      <w:rPr>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D4124F"/>
    <w:multiLevelType w:val="hybridMultilevel"/>
    <w:tmpl w:val="0010DEC2"/>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E962E5AC">
      <w:start w:val="1"/>
      <w:numFmt w:val="decimal"/>
      <w:lvlText w:val="%3."/>
      <w:lvlJc w:val="left"/>
      <w:pPr>
        <w:ind w:left="720" w:hanging="360"/>
      </w:pPr>
      <w:rPr>
        <w:rFonts w:hint="default"/>
        <w:spacing w:val="0"/>
        <w:w w:val="100"/>
        <w:position w:val="0"/>
      </w:rPr>
    </w:lvl>
    <w:lvl w:ilvl="3" w:tplc="25A0BADE">
      <w:start w:val="1"/>
      <w:numFmt w:val="decimal"/>
      <w:lvlText w:val="%4."/>
      <w:lvlJc w:val="left"/>
      <w:pPr>
        <w:ind w:left="3306" w:hanging="360"/>
      </w:pPr>
      <w:rPr>
        <w:rFonts w:hint="default"/>
        <w:spacing w:val="0"/>
        <w:w w:val="100"/>
        <w:position w:val="0"/>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456B6EDB"/>
    <w:multiLevelType w:val="hybridMultilevel"/>
    <w:tmpl w:val="49C8DC8A"/>
    <w:lvl w:ilvl="0" w:tplc="55C6232A">
      <w:start w:val="3"/>
      <w:numFmt w:val="decimal"/>
      <w:lvlText w:val="%1."/>
      <w:lvlJc w:val="left"/>
      <w:pPr>
        <w:ind w:left="502" w:hanging="360"/>
      </w:pPr>
      <w:rPr>
        <w:rFonts w:hint="default"/>
        <w:b w:val="0"/>
        <w:bCs w:val="0"/>
        <w:sz w:val="24"/>
        <w:szCs w:val="24"/>
      </w:rPr>
    </w:lvl>
    <w:lvl w:ilvl="1" w:tplc="04150019" w:tentative="1">
      <w:start w:val="1"/>
      <w:numFmt w:val="lowerLetter"/>
      <w:lvlText w:val="%2."/>
      <w:lvlJc w:val="left"/>
      <w:pPr>
        <w:ind w:left="874" w:hanging="360"/>
      </w:pPr>
    </w:lvl>
    <w:lvl w:ilvl="2" w:tplc="0415001B" w:tentative="1">
      <w:start w:val="1"/>
      <w:numFmt w:val="lowerRoman"/>
      <w:lvlText w:val="%3."/>
      <w:lvlJc w:val="right"/>
      <w:pPr>
        <w:ind w:left="1594" w:hanging="180"/>
      </w:pPr>
    </w:lvl>
    <w:lvl w:ilvl="3" w:tplc="0415000F" w:tentative="1">
      <w:start w:val="1"/>
      <w:numFmt w:val="decimal"/>
      <w:lvlText w:val="%4."/>
      <w:lvlJc w:val="left"/>
      <w:pPr>
        <w:ind w:left="2314" w:hanging="360"/>
      </w:pPr>
    </w:lvl>
    <w:lvl w:ilvl="4" w:tplc="04150019" w:tentative="1">
      <w:start w:val="1"/>
      <w:numFmt w:val="lowerLetter"/>
      <w:lvlText w:val="%5."/>
      <w:lvlJc w:val="left"/>
      <w:pPr>
        <w:ind w:left="3034" w:hanging="360"/>
      </w:pPr>
    </w:lvl>
    <w:lvl w:ilvl="5" w:tplc="0415001B">
      <w:start w:val="1"/>
      <w:numFmt w:val="lowerRoman"/>
      <w:lvlText w:val="%6."/>
      <w:lvlJc w:val="right"/>
      <w:pPr>
        <w:ind w:left="3754" w:hanging="180"/>
      </w:pPr>
    </w:lvl>
    <w:lvl w:ilvl="6" w:tplc="0415000F">
      <w:start w:val="1"/>
      <w:numFmt w:val="decimal"/>
      <w:lvlText w:val="%7."/>
      <w:lvlJc w:val="left"/>
      <w:pPr>
        <w:ind w:left="4474" w:hanging="360"/>
      </w:pPr>
    </w:lvl>
    <w:lvl w:ilvl="7" w:tplc="04150019">
      <w:start w:val="1"/>
      <w:numFmt w:val="lowerLetter"/>
      <w:lvlText w:val="%8."/>
      <w:lvlJc w:val="left"/>
      <w:pPr>
        <w:ind w:left="5194" w:hanging="360"/>
      </w:pPr>
    </w:lvl>
    <w:lvl w:ilvl="8" w:tplc="0415001B" w:tentative="1">
      <w:start w:val="1"/>
      <w:numFmt w:val="lowerRoman"/>
      <w:lvlText w:val="%9."/>
      <w:lvlJc w:val="right"/>
      <w:pPr>
        <w:ind w:left="5914" w:hanging="180"/>
      </w:pPr>
    </w:lvl>
  </w:abstractNum>
  <w:abstractNum w:abstractNumId="22" w15:restartNumberingAfterBreak="0">
    <w:nsid w:val="460E399D"/>
    <w:multiLevelType w:val="hybridMultilevel"/>
    <w:tmpl w:val="E8D8637C"/>
    <w:lvl w:ilvl="0" w:tplc="04150019">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63068E3"/>
    <w:multiLevelType w:val="multilevel"/>
    <w:tmpl w:val="9DEA82F8"/>
    <w:lvl w:ilvl="0">
      <w:start w:val="3"/>
      <w:numFmt w:val="decimal"/>
      <w:lvlText w:val="%1."/>
      <w:lvlJc w:val="left"/>
      <w:pPr>
        <w:ind w:left="360" w:hanging="360"/>
      </w:pPr>
      <w:rPr>
        <w:rFonts w:hint="default"/>
        <w:spacing w:val="0"/>
        <w:w w:val="100"/>
        <w:position w:val="0"/>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4" w15:restartNumberingAfterBreak="0">
    <w:nsid w:val="47460129"/>
    <w:multiLevelType w:val="hybridMultilevel"/>
    <w:tmpl w:val="CBFE494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692CDF"/>
    <w:multiLevelType w:val="hybridMultilevel"/>
    <w:tmpl w:val="F18AF84E"/>
    <w:lvl w:ilvl="0" w:tplc="629207A4">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AD767C9"/>
    <w:multiLevelType w:val="hybridMultilevel"/>
    <w:tmpl w:val="1560537C"/>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1B37A97"/>
    <w:multiLevelType w:val="hybridMultilevel"/>
    <w:tmpl w:val="A2BA230A"/>
    <w:lvl w:ilvl="0" w:tplc="04150011">
      <w:start w:val="1"/>
      <w:numFmt w:val="decimal"/>
      <w:lvlText w:val="%1)"/>
      <w:lvlJc w:val="left"/>
      <w:pPr>
        <w:ind w:left="1194" w:hanging="360"/>
      </w:pPr>
      <w:rPr>
        <w:rFonts w:hint="default"/>
      </w:rPr>
    </w:lvl>
    <w:lvl w:ilvl="1" w:tplc="FFFFFFFF" w:tentative="1">
      <w:start w:val="1"/>
      <w:numFmt w:val="bullet"/>
      <w:lvlText w:val="o"/>
      <w:lvlJc w:val="left"/>
      <w:pPr>
        <w:ind w:left="1914" w:hanging="360"/>
      </w:pPr>
      <w:rPr>
        <w:rFonts w:ascii="Courier New" w:hAnsi="Courier New" w:cs="Courier New" w:hint="default"/>
      </w:rPr>
    </w:lvl>
    <w:lvl w:ilvl="2" w:tplc="FFFFFFFF" w:tentative="1">
      <w:start w:val="1"/>
      <w:numFmt w:val="bullet"/>
      <w:lvlText w:val=""/>
      <w:lvlJc w:val="left"/>
      <w:pPr>
        <w:ind w:left="2634" w:hanging="360"/>
      </w:pPr>
      <w:rPr>
        <w:rFonts w:ascii="Wingdings" w:hAnsi="Wingdings" w:hint="default"/>
      </w:rPr>
    </w:lvl>
    <w:lvl w:ilvl="3" w:tplc="FFFFFFFF" w:tentative="1">
      <w:start w:val="1"/>
      <w:numFmt w:val="bullet"/>
      <w:lvlText w:val=""/>
      <w:lvlJc w:val="left"/>
      <w:pPr>
        <w:ind w:left="3354" w:hanging="360"/>
      </w:pPr>
      <w:rPr>
        <w:rFonts w:ascii="Symbol" w:hAnsi="Symbol" w:hint="default"/>
      </w:rPr>
    </w:lvl>
    <w:lvl w:ilvl="4" w:tplc="FFFFFFFF" w:tentative="1">
      <w:start w:val="1"/>
      <w:numFmt w:val="bullet"/>
      <w:lvlText w:val="o"/>
      <w:lvlJc w:val="left"/>
      <w:pPr>
        <w:ind w:left="4074" w:hanging="360"/>
      </w:pPr>
      <w:rPr>
        <w:rFonts w:ascii="Courier New" w:hAnsi="Courier New" w:cs="Courier New" w:hint="default"/>
      </w:rPr>
    </w:lvl>
    <w:lvl w:ilvl="5" w:tplc="FFFFFFFF" w:tentative="1">
      <w:start w:val="1"/>
      <w:numFmt w:val="bullet"/>
      <w:lvlText w:val=""/>
      <w:lvlJc w:val="left"/>
      <w:pPr>
        <w:ind w:left="4794" w:hanging="360"/>
      </w:pPr>
      <w:rPr>
        <w:rFonts w:ascii="Wingdings" w:hAnsi="Wingdings" w:hint="default"/>
      </w:rPr>
    </w:lvl>
    <w:lvl w:ilvl="6" w:tplc="FFFFFFFF" w:tentative="1">
      <w:start w:val="1"/>
      <w:numFmt w:val="bullet"/>
      <w:lvlText w:val=""/>
      <w:lvlJc w:val="left"/>
      <w:pPr>
        <w:ind w:left="5514" w:hanging="360"/>
      </w:pPr>
      <w:rPr>
        <w:rFonts w:ascii="Symbol" w:hAnsi="Symbol" w:hint="default"/>
      </w:rPr>
    </w:lvl>
    <w:lvl w:ilvl="7" w:tplc="FFFFFFFF" w:tentative="1">
      <w:start w:val="1"/>
      <w:numFmt w:val="bullet"/>
      <w:lvlText w:val="o"/>
      <w:lvlJc w:val="left"/>
      <w:pPr>
        <w:ind w:left="6234" w:hanging="360"/>
      </w:pPr>
      <w:rPr>
        <w:rFonts w:ascii="Courier New" w:hAnsi="Courier New" w:cs="Courier New" w:hint="default"/>
      </w:rPr>
    </w:lvl>
    <w:lvl w:ilvl="8" w:tplc="FFFFFFFF" w:tentative="1">
      <w:start w:val="1"/>
      <w:numFmt w:val="bullet"/>
      <w:lvlText w:val=""/>
      <w:lvlJc w:val="left"/>
      <w:pPr>
        <w:ind w:left="6954" w:hanging="360"/>
      </w:pPr>
      <w:rPr>
        <w:rFonts w:ascii="Wingdings" w:hAnsi="Wingdings" w:hint="default"/>
      </w:rPr>
    </w:lvl>
  </w:abstractNum>
  <w:abstractNum w:abstractNumId="28" w15:restartNumberingAfterBreak="0">
    <w:nsid w:val="52E723F7"/>
    <w:multiLevelType w:val="multilevel"/>
    <w:tmpl w:val="B81A5E4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rPr>
    </w:lvl>
    <w:lvl w:ilvl="2">
      <w:start w:val="1"/>
      <w:numFmt w:val="decimal"/>
      <w:isLgl/>
      <w:lvlText w:val="%1.%2.%3."/>
      <w:lvlJc w:val="left"/>
      <w:pPr>
        <w:ind w:left="720" w:hanging="720"/>
      </w:pPr>
      <w:rPr>
        <w:rFonts w:hint="default"/>
        <w:b/>
      </w:rPr>
    </w:lvl>
    <w:lvl w:ilvl="3">
      <w:start w:val="1"/>
      <w:numFmt w:val="decimal"/>
      <w:isLgl/>
      <w:lvlText w:val="%4)"/>
      <w:lvlJc w:val="left"/>
      <w:pPr>
        <w:ind w:left="1080" w:hanging="1080"/>
      </w:pPr>
      <w:rPr>
        <w:rFonts w:ascii="Calibri" w:eastAsiaTheme="minorHAnsi" w:hAnsi="Calibri" w:cs="Calibri"/>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9" w15:restartNumberingAfterBreak="0">
    <w:nsid w:val="53E25D93"/>
    <w:multiLevelType w:val="hybridMultilevel"/>
    <w:tmpl w:val="4DF659E4"/>
    <w:lvl w:ilvl="0" w:tplc="04150019">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59E02854"/>
    <w:multiLevelType w:val="hybridMultilevel"/>
    <w:tmpl w:val="44C0D32A"/>
    <w:lvl w:ilvl="0" w:tplc="FFFFFFFF">
      <w:start w:val="1"/>
      <w:numFmt w:val="decimal"/>
      <w:lvlText w:val="%1."/>
      <w:lvlJc w:val="left"/>
      <w:pPr>
        <w:ind w:left="360" w:hanging="360"/>
      </w:pPr>
      <w:rPr>
        <w:rFonts w:hint="default"/>
        <w:b w:val="0"/>
        <w:bCs w:val="0"/>
        <w:sz w:val="20"/>
        <w:szCs w:val="20"/>
      </w:rPr>
    </w:lvl>
    <w:lvl w:ilvl="1" w:tplc="FFFFFFFF">
      <w:start w:val="1"/>
      <w:numFmt w:val="lowerLetter"/>
      <w:lvlText w:val="%2."/>
      <w:lvlJc w:val="left"/>
      <w:pPr>
        <w:ind w:left="-966" w:hanging="360"/>
      </w:pPr>
    </w:lvl>
    <w:lvl w:ilvl="2" w:tplc="FFFFFFFF">
      <w:start w:val="1"/>
      <w:numFmt w:val="lowerRoman"/>
      <w:lvlText w:val="%3."/>
      <w:lvlJc w:val="right"/>
      <w:pPr>
        <w:ind w:left="-246" w:hanging="180"/>
      </w:pPr>
    </w:lvl>
    <w:lvl w:ilvl="3" w:tplc="FFFFFFFF">
      <w:start w:val="1"/>
      <w:numFmt w:val="decimal"/>
      <w:lvlText w:val="%4."/>
      <w:lvlJc w:val="left"/>
      <w:pPr>
        <w:ind w:left="474" w:hanging="360"/>
      </w:pPr>
    </w:lvl>
    <w:lvl w:ilvl="4" w:tplc="FFFFFFFF">
      <w:start w:val="1"/>
      <w:numFmt w:val="lowerLetter"/>
      <w:lvlText w:val="%5)"/>
      <w:lvlJc w:val="left"/>
      <w:pPr>
        <w:ind w:left="1194" w:hanging="360"/>
      </w:pPr>
      <w:rPr>
        <w:rFonts w:hint="default"/>
      </w:rPr>
    </w:lvl>
    <w:lvl w:ilvl="5" w:tplc="04150019">
      <w:start w:val="1"/>
      <w:numFmt w:val="lowerLetter"/>
      <w:lvlText w:val="%6."/>
      <w:lvlJc w:val="left"/>
      <w:pPr>
        <w:ind w:left="2094" w:hanging="360"/>
      </w:pPr>
    </w:lvl>
    <w:lvl w:ilvl="6" w:tplc="FFFFFFFF">
      <w:start w:val="1"/>
      <w:numFmt w:val="decimal"/>
      <w:lvlText w:val="%7)"/>
      <w:lvlJc w:val="left"/>
      <w:pPr>
        <w:ind w:left="2634" w:hanging="360"/>
      </w:pPr>
      <w:rPr>
        <w:rFonts w:hint="default"/>
      </w:rPr>
    </w:lvl>
    <w:lvl w:ilvl="7" w:tplc="FFFFFFFF">
      <w:start w:val="1"/>
      <w:numFmt w:val="decimal"/>
      <w:lvlText w:val="%8."/>
      <w:lvlJc w:val="left"/>
      <w:pPr>
        <w:ind w:left="2880" w:hanging="360"/>
      </w:pPr>
    </w:lvl>
    <w:lvl w:ilvl="8" w:tplc="FFFFFFFF">
      <w:start w:val="1"/>
      <w:numFmt w:val="lowerRoman"/>
      <w:lvlText w:val="%9."/>
      <w:lvlJc w:val="right"/>
      <w:pPr>
        <w:ind w:left="4074" w:hanging="180"/>
      </w:pPr>
    </w:lvl>
  </w:abstractNum>
  <w:abstractNum w:abstractNumId="31" w15:restartNumberingAfterBreak="0">
    <w:nsid w:val="5AB51948"/>
    <w:multiLevelType w:val="multilevel"/>
    <w:tmpl w:val="38F69D58"/>
    <w:lvl w:ilvl="0">
      <w:start w:val="4"/>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0"/>
      <w:numFmt w:val="decimal"/>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8."/>
      <w:lvlJc w:val="left"/>
      <w:pPr>
        <w:ind w:left="2880" w:hanging="36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4D0E52"/>
    <w:multiLevelType w:val="hybridMultilevel"/>
    <w:tmpl w:val="2CDA0ABE"/>
    <w:lvl w:ilvl="0" w:tplc="2E4203E2">
      <w:start w:val="1"/>
      <w:numFmt w:val="decimal"/>
      <w:lvlText w:val="%1."/>
      <w:lvlJc w:val="left"/>
      <w:pPr>
        <w:ind w:left="360" w:hanging="360"/>
      </w:pPr>
      <w:rPr>
        <w:rFonts w:hint="default"/>
        <w:b w:val="0"/>
        <w:bCs w:val="0"/>
        <w:sz w:val="24"/>
        <w:szCs w:val="24"/>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start w:val="1"/>
      <w:numFmt w:val="decimal"/>
      <w:lvlText w:val="%7."/>
      <w:lvlJc w:val="left"/>
      <w:pPr>
        <w:ind w:left="4332" w:hanging="360"/>
      </w:pPr>
    </w:lvl>
    <w:lvl w:ilvl="7" w:tplc="04150019">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33" w15:restartNumberingAfterBreak="0">
    <w:nsid w:val="60876E97"/>
    <w:multiLevelType w:val="hybridMultilevel"/>
    <w:tmpl w:val="7C683DF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6E6E6B"/>
    <w:multiLevelType w:val="hybridMultilevel"/>
    <w:tmpl w:val="9AFAF83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165F47"/>
    <w:multiLevelType w:val="hybridMultilevel"/>
    <w:tmpl w:val="84B2360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B265AEF"/>
    <w:multiLevelType w:val="hybridMultilevel"/>
    <w:tmpl w:val="8F6A403C"/>
    <w:lvl w:ilvl="0" w:tplc="B1E4E62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CC509B2"/>
    <w:multiLevelType w:val="hybridMultilevel"/>
    <w:tmpl w:val="5EB4773A"/>
    <w:lvl w:ilvl="0" w:tplc="04150011">
      <w:start w:val="1"/>
      <w:numFmt w:val="decimal"/>
      <w:lvlText w:val="%1)"/>
      <w:lvlJc w:val="left"/>
      <w:pPr>
        <w:ind w:left="720" w:hanging="360"/>
      </w:pPr>
      <w:rPr>
        <w:rFonts w:hint="default"/>
        <w:b w:val="0"/>
        <w:bCs w:val="0"/>
        <w:sz w:val="24"/>
        <w:szCs w:val="24"/>
      </w:rPr>
    </w:lvl>
    <w:lvl w:ilvl="1" w:tplc="9432C7CC">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08720B"/>
    <w:multiLevelType w:val="hybridMultilevel"/>
    <w:tmpl w:val="1D64E6AA"/>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E6E3F61"/>
    <w:multiLevelType w:val="multilevel"/>
    <w:tmpl w:val="92B4A7E8"/>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4)"/>
      <w:lvlJc w:val="left"/>
      <w:pPr>
        <w:ind w:left="1080" w:hanging="1080"/>
      </w:pPr>
      <w:rPr>
        <w:rFonts w:ascii="Calibri" w:eastAsiaTheme="minorHAnsi" w:hAnsi="Calibri" w:cs="Calibri" w:hint="default"/>
        <w:b/>
      </w:rPr>
    </w:lvl>
    <w:lvl w:ilvl="4">
      <w:start w:val="1"/>
      <w:numFmt w:val="decimal"/>
      <w:lvlText w:val="%5)"/>
      <w:lvlJc w:val="left"/>
      <w:pPr>
        <w:ind w:left="720" w:hanging="360"/>
      </w:p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1" w15:restartNumberingAfterBreak="0">
    <w:nsid w:val="718C4CBC"/>
    <w:multiLevelType w:val="hybridMultilevel"/>
    <w:tmpl w:val="1420964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EB5545"/>
    <w:multiLevelType w:val="hybridMultilevel"/>
    <w:tmpl w:val="05A6250E"/>
    <w:lvl w:ilvl="0" w:tplc="4D04E11A">
      <w:start w:val="1"/>
      <w:numFmt w:val="decimal"/>
      <w:lvlText w:val="%1."/>
      <w:lvlJc w:val="left"/>
      <w:pPr>
        <w:ind w:left="360" w:hanging="360"/>
      </w:pPr>
      <w:rPr>
        <w:rFonts w:hint="default"/>
        <w:b w:val="0"/>
        <w:bCs w:val="0"/>
        <w:sz w:val="20"/>
        <w:szCs w:val="20"/>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1">
      <w:start w:val="1"/>
      <w:numFmt w:val="decimal"/>
      <w:lvlText w:val="%5)"/>
      <w:lvlJc w:val="left"/>
      <w:pPr>
        <w:ind w:left="1194" w:hanging="360"/>
      </w:pPr>
    </w:lvl>
    <w:lvl w:ilvl="5" w:tplc="5C942BA6">
      <w:start w:val="1"/>
      <w:numFmt w:val="bullet"/>
      <w:lvlText w:val=""/>
      <w:lvlJc w:val="left"/>
      <w:pPr>
        <w:ind w:left="2094" w:hanging="360"/>
      </w:pPr>
      <w:rPr>
        <w:rFonts w:ascii="Symbol" w:hAnsi="Symbol" w:hint="default"/>
      </w:rPr>
    </w:lvl>
    <w:lvl w:ilvl="6" w:tplc="895AA76A">
      <w:start w:val="1"/>
      <w:numFmt w:val="decimal"/>
      <w:lvlText w:val="%7)"/>
      <w:lvlJc w:val="left"/>
      <w:pPr>
        <w:ind w:left="2634" w:hanging="360"/>
      </w:pPr>
      <w:rPr>
        <w:rFonts w:hint="default"/>
      </w:rPr>
    </w:lvl>
    <w:lvl w:ilvl="7" w:tplc="0415000F">
      <w:start w:val="1"/>
      <w:numFmt w:val="decimal"/>
      <w:lvlText w:val="%8."/>
      <w:lvlJc w:val="left"/>
      <w:pPr>
        <w:ind w:left="2880" w:hanging="360"/>
      </w:pPr>
    </w:lvl>
    <w:lvl w:ilvl="8" w:tplc="0415001B">
      <w:start w:val="1"/>
      <w:numFmt w:val="lowerRoman"/>
      <w:lvlText w:val="%9."/>
      <w:lvlJc w:val="right"/>
      <w:pPr>
        <w:ind w:left="4074" w:hanging="180"/>
      </w:pPr>
    </w:lvl>
  </w:abstractNum>
  <w:abstractNum w:abstractNumId="43" w15:restartNumberingAfterBreak="0">
    <w:nsid w:val="74204719"/>
    <w:multiLevelType w:val="hybridMultilevel"/>
    <w:tmpl w:val="AE6CEA60"/>
    <w:lvl w:ilvl="0" w:tplc="F04880C0">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44" w15:restartNumberingAfterBreak="0">
    <w:nsid w:val="763108C2"/>
    <w:multiLevelType w:val="hybridMultilevel"/>
    <w:tmpl w:val="E02E0A60"/>
    <w:lvl w:ilvl="0" w:tplc="5970903C">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9F800F7"/>
    <w:multiLevelType w:val="hybridMultilevel"/>
    <w:tmpl w:val="D2E8962E"/>
    <w:lvl w:ilvl="0" w:tplc="0DACFD8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46" w15:restartNumberingAfterBreak="0">
    <w:nsid w:val="7BFE25B3"/>
    <w:multiLevelType w:val="hybridMultilevel"/>
    <w:tmpl w:val="E2E85D70"/>
    <w:lvl w:ilvl="0" w:tplc="FD1CBB3E">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CEA7504"/>
    <w:multiLevelType w:val="hybridMultilevel"/>
    <w:tmpl w:val="EA22AE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7643225">
    <w:abstractNumId w:val="12"/>
  </w:num>
  <w:num w:numId="2" w16cid:durableId="38943433">
    <w:abstractNumId w:val="20"/>
  </w:num>
  <w:num w:numId="3" w16cid:durableId="1752503233">
    <w:abstractNumId w:val="4"/>
  </w:num>
  <w:num w:numId="4" w16cid:durableId="1546256568">
    <w:abstractNumId w:val="42"/>
  </w:num>
  <w:num w:numId="5" w16cid:durableId="456804612">
    <w:abstractNumId w:val="43"/>
  </w:num>
  <w:num w:numId="6" w16cid:durableId="18588071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4729238">
    <w:abstractNumId w:val="34"/>
  </w:num>
  <w:num w:numId="8" w16cid:durableId="1829244415">
    <w:abstractNumId w:val="38"/>
  </w:num>
  <w:num w:numId="9" w16cid:durableId="1147283057">
    <w:abstractNumId w:val="3"/>
  </w:num>
  <w:num w:numId="10" w16cid:durableId="2014717578">
    <w:abstractNumId w:val="23"/>
  </w:num>
  <w:num w:numId="11" w16cid:durableId="121003696">
    <w:abstractNumId w:val="21"/>
  </w:num>
  <w:num w:numId="12" w16cid:durableId="912079767">
    <w:abstractNumId w:val="32"/>
  </w:num>
  <w:num w:numId="13" w16cid:durableId="669062300">
    <w:abstractNumId w:val="28"/>
  </w:num>
  <w:num w:numId="14" w16cid:durableId="1291084484">
    <w:abstractNumId w:val="35"/>
  </w:num>
  <w:num w:numId="15" w16cid:durableId="311101396">
    <w:abstractNumId w:val="1"/>
  </w:num>
  <w:num w:numId="16" w16cid:durableId="1650013939">
    <w:abstractNumId w:val="2"/>
  </w:num>
  <w:num w:numId="17" w16cid:durableId="1494221681">
    <w:abstractNumId w:val="10"/>
  </w:num>
  <w:num w:numId="18" w16cid:durableId="2038964571">
    <w:abstractNumId w:val="0"/>
  </w:num>
  <w:num w:numId="19" w16cid:durableId="1299530773">
    <w:abstractNumId w:val="30"/>
  </w:num>
  <w:num w:numId="20" w16cid:durableId="1657490949">
    <w:abstractNumId w:val="5"/>
  </w:num>
  <w:num w:numId="21" w16cid:durableId="1361511650">
    <w:abstractNumId w:val="37"/>
  </w:num>
  <w:num w:numId="22" w16cid:durableId="1186676970">
    <w:abstractNumId w:val="8"/>
  </w:num>
  <w:num w:numId="23" w16cid:durableId="2044402155">
    <w:abstractNumId w:val="46"/>
  </w:num>
  <w:num w:numId="24" w16cid:durableId="458574320">
    <w:abstractNumId w:val="25"/>
  </w:num>
  <w:num w:numId="25" w16cid:durableId="1953319194">
    <w:abstractNumId w:val="18"/>
  </w:num>
  <w:num w:numId="26" w16cid:durableId="1419980659">
    <w:abstractNumId w:val="47"/>
  </w:num>
  <w:num w:numId="27" w16cid:durableId="559942248">
    <w:abstractNumId w:val="16"/>
  </w:num>
  <w:num w:numId="28" w16cid:durableId="1037196052">
    <w:abstractNumId w:val="40"/>
  </w:num>
  <w:num w:numId="29" w16cid:durableId="1763257705">
    <w:abstractNumId w:val="13"/>
  </w:num>
  <w:num w:numId="30" w16cid:durableId="1482891010">
    <w:abstractNumId w:val="27"/>
  </w:num>
  <w:num w:numId="31" w16cid:durableId="648706094">
    <w:abstractNumId w:val="15"/>
  </w:num>
  <w:num w:numId="32" w16cid:durableId="297497320">
    <w:abstractNumId w:val="17"/>
  </w:num>
  <w:num w:numId="33" w16cid:durableId="473373440">
    <w:abstractNumId w:val="41"/>
  </w:num>
  <w:num w:numId="34" w16cid:durableId="1776442827">
    <w:abstractNumId w:val="7"/>
  </w:num>
  <w:num w:numId="35" w16cid:durableId="569847783">
    <w:abstractNumId w:val="24"/>
  </w:num>
  <w:num w:numId="36" w16cid:durableId="792864388">
    <w:abstractNumId w:val="11"/>
  </w:num>
  <w:num w:numId="37" w16cid:durableId="1004358789">
    <w:abstractNumId w:val="44"/>
  </w:num>
  <w:num w:numId="38" w16cid:durableId="2013096875">
    <w:abstractNumId w:val="33"/>
  </w:num>
  <w:num w:numId="39" w16cid:durableId="1876624223">
    <w:abstractNumId w:val="22"/>
  </w:num>
  <w:num w:numId="40" w16cid:durableId="1767919511">
    <w:abstractNumId w:val="26"/>
  </w:num>
  <w:num w:numId="41" w16cid:durableId="1706054576">
    <w:abstractNumId w:val="36"/>
  </w:num>
  <w:num w:numId="42" w16cid:durableId="1739135838">
    <w:abstractNumId w:val="39"/>
  </w:num>
  <w:num w:numId="43" w16cid:durableId="1773470807">
    <w:abstractNumId w:val="14"/>
  </w:num>
  <w:num w:numId="44" w16cid:durableId="218246678">
    <w:abstractNumId w:val="19"/>
  </w:num>
  <w:num w:numId="45" w16cid:durableId="1657686539">
    <w:abstractNumId w:val="31"/>
  </w:num>
  <w:num w:numId="46" w16cid:durableId="1520583457">
    <w:abstractNumId w:val="6"/>
  </w:num>
  <w:num w:numId="47" w16cid:durableId="572549344">
    <w:abstractNumId w:val="9"/>
  </w:num>
  <w:num w:numId="48" w16cid:durableId="1611158071">
    <w:abstractNumId w:val="29"/>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anna Ners - Sakowska">
    <w15:presenceInfo w15:providerId="AD" w15:userId="S::joanna.ners@hrp.com.pl::bc2092b9-7780-4218-86f0-117db53f70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834"/>
    <w:rsid w:val="000558A3"/>
    <w:rsid w:val="00095CA0"/>
    <w:rsid w:val="000A73EA"/>
    <w:rsid w:val="00101CC6"/>
    <w:rsid w:val="00110980"/>
    <w:rsid w:val="00154E3F"/>
    <w:rsid w:val="00183D13"/>
    <w:rsid w:val="00193C88"/>
    <w:rsid w:val="001C2515"/>
    <w:rsid w:val="001D2E11"/>
    <w:rsid w:val="001D3D75"/>
    <w:rsid w:val="002A5456"/>
    <w:rsid w:val="00310C85"/>
    <w:rsid w:val="003148F5"/>
    <w:rsid w:val="0032481D"/>
    <w:rsid w:val="00326AC5"/>
    <w:rsid w:val="00330A9A"/>
    <w:rsid w:val="003445B6"/>
    <w:rsid w:val="00354886"/>
    <w:rsid w:val="00367FA9"/>
    <w:rsid w:val="003C471E"/>
    <w:rsid w:val="00404184"/>
    <w:rsid w:val="004062E2"/>
    <w:rsid w:val="00431D7E"/>
    <w:rsid w:val="0047052A"/>
    <w:rsid w:val="004736DF"/>
    <w:rsid w:val="00493E43"/>
    <w:rsid w:val="004A460D"/>
    <w:rsid w:val="004C4F3D"/>
    <w:rsid w:val="004D6489"/>
    <w:rsid w:val="004F51EE"/>
    <w:rsid w:val="0057020A"/>
    <w:rsid w:val="006558F2"/>
    <w:rsid w:val="006A15FD"/>
    <w:rsid w:val="006A660F"/>
    <w:rsid w:val="006A7494"/>
    <w:rsid w:val="006B1A41"/>
    <w:rsid w:val="006E130B"/>
    <w:rsid w:val="00705D9D"/>
    <w:rsid w:val="0070632E"/>
    <w:rsid w:val="00731151"/>
    <w:rsid w:val="0073337A"/>
    <w:rsid w:val="00744922"/>
    <w:rsid w:val="007519F0"/>
    <w:rsid w:val="00760FF2"/>
    <w:rsid w:val="00780743"/>
    <w:rsid w:val="00795B43"/>
    <w:rsid w:val="007A6567"/>
    <w:rsid w:val="007D4716"/>
    <w:rsid w:val="008165D5"/>
    <w:rsid w:val="00820EB8"/>
    <w:rsid w:val="0085680E"/>
    <w:rsid w:val="008D1B53"/>
    <w:rsid w:val="009029CA"/>
    <w:rsid w:val="009377E8"/>
    <w:rsid w:val="00951D72"/>
    <w:rsid w:val="0096782A"/>
    <w:rsid w:val="009A461D"/>
    <w:rsid w:val="009C7A50"/>
    <w:rsid w:val="00A00C7B"/>
    <w:rsid w:val="00A03A38"/>
    <w:rsid w:val="00A25209"/>
    <w:rsid w:val="00A74785"/>
    <w:rsid w:val="00A97834"/>
    <w:rsid w:val="00AA47EA"/>
    <w:rsid w:val="00AC4F84"/>
    <w:rsid w:val="00AE31E8"/>
    <w:rsid w:val="00AF1CFA"/>
    <w:rsid w:val="00B058E5"/>
    <w:rsid w:val="00B05EA1"/>
    <w:rsid w:val="00B62D83"/>
    <w:rsid w:val="00B63C4A"/>
    <w:rsid w:val="00BC3E19"/>
    <w:rsid w:val="00BC58AC"/>
    <w:rsid w:val="00CF582F"/>
    <w:rsid w:val="00D04D3A"/>
    <w:rsid w:val="00D61773"/>
    <w:rsid w:val="00E1219E"/>
    <w:rsid w:val="00E122CB"/>
    <w:rsid w:val="00E21BEC"/>
    <w:rsid w:val="00E647AE"/>
    <w:rsid w:val="00F05991"/>
    <w:rsid w:val="00F10567"/>
    <w:rsid w:val="00F33DE4"/>
    <w:rsid w:val="00F57A6A"/>
    <w:rsid w:val="00F86D6F"/>
    <w:rsid w:val="00FA301A"/>
    <w:rsid w:val="00FB5484"/>
    <w:rsid w:val="00FC6DAD"/>
    <w:rsid w:val="00FC7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05260B"/>
  <w15:chartTrackingRefBased/>
  <w15:docId w15:val="{76EFCA43-FAB1-47E4-9ED3-A2E2188A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978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978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9783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9783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9783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9783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783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783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783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783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9783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A9783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9783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9783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9783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9783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9783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97834"/>
    <w:rPr>
      <w:rFonts w:eastAsiaTheme="majorEastAsia" w:cstheme="majorBidi"/>
      <w:color w:val="272727" w:themeColor="text1" w:themeTint="D8"/>
    </w:rPr>
  </w:style>
  <w:style w:type="paragraph" w:styleId="Tytu">
    <w:name w:val="Title"/>
    <w:basedOn w:val="Normalny"/>
    <w:next w:val="Normalny"/>
    <w:link w:val="TytuZnak"/>
    <w:uiPriority w:val="10"/>
    <w:qFormat/>
    <w:rsid w:val="00A978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783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9783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783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7834"/>
    <w:pPr>
      <w:spacing w:before="160"/>
      <w:jc w:val="center"/>
    </w:pPr>
    <w:rPr>
      <w:i/>
      <w:iCs/>
      <w:color w:val="404040" w:themeColor="text1" w:themeTint="BF"/>
    </w:rPr>
  </w:style>
  <w:style w:type="character" w:customStyle="1" w:styleId="CytatZnak">
    <w:name w:val="Cytat Znak"/>
    <w:basedOn w:val="Domylnaczcionkaakapitu"/>
    <w:link w:val="Cytat"/>
    <w:uiPriority w:val="29"/>
    <w:rsid w:val="00A97834"/>
    <w:rPr>
      <w:i/>
      <w:iCs/>
      <w:color w:val="404040" w:themeColor="text1" w:themeTint="BF"/>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A97834"/>
    <w:pPr>
      <w:ind w:left="720"/>
      <w:contextualSpacing/>
    </w:pPr>
  </w:style>
  <w:style w:type="character" w:styleId="Wyrnienieintensywne">
    <w:name w:val="Intense Emphasis"/>
    <w:basedOn w:val="Domylnaczcionkaakapitu"/>
    <w:uiPriority w:val="21"/>
    <w:qFormat/>
    <w:rsid w:val="00A97834"/>
    <w:rPr>
      <w:i/>
      <w:iCs/>
      <w:color w:val="0F4761" w:themeColor="accent1" w:themeShade="BF"/>
    </w:rPr>
  </w:style>
  <w:style w:type="paragraph" w:styleId="Cytatintensywny">
    <w:name w:val="Intense Quote"/>
    <w:basedOn w:val="Normalny"/>
    <w:next w:val="Normalny"/>
    <w:link w:val="CytatintensywnyZnak"/>
    <w:uiPriority w:val="30"/>
    <w:qFormat/>
    <w:rsid w:val="00A978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97834"/>
    <w:rPr>
      <w:i/>
      <w:iCs/>
      <w:color w:val="0F4761" w:themeColor="accent1" w:themeShade="BF"/>
    </w:rPr>
  </w:style>
  <w:style w:type="character" w:styleId="Odwoanieintensywne">
    <w:name w:val="Intense Reference"/>
    <w:basedOn w:val="Domylnaczcionkaakapitu"/>
    <w:uiPriority w:val="32"/>
    <w:qFormat/>
    <w:rsid w:val="00A97834"/>
    <w:rPr>
      <w:b/>
      <w:bCs/>
      <w:smallCaps/>
      <w:color w:val="0F4761" w:themeColor="accent1" w:themeShade="BF"/>
      <w:spacing w:val="5"/>
    </w:rPr>
  </w:style>
  <w:style w:type="paragraph" w:customStyle="1" w:styleId="Default">
    <w:name w:val="Default"/>
    <w:rsid w:val="00A97834"/>
    <w:pPr>
      <w:autoSpaceDE w:val="0"/>
      <w:autoSpaceDN w:val="0"/>
      <w:adjustRightInd w:val="0"/>
      <w:spacing w:after="0" w:line="240" w:lineRule="auto"/>
    </w:pPr>
    <w:rPr>
      <w:rFonts w:ascii="Calibri" w:eastAsia="Calibri" w:hAnsi="Calibri" w:cs="Calibri"/>
      <w:color w:val="000000"/>
      <w:kern w:val="0"/>
      <w14:ligatures w14:val="none"/>
    </w:rPr>
  </w:style>
  <w:style w:type="character" w:styleId="Odwoaniedokomentarza">
    <w:name w:val="annotation reference"/>
    <w:uiPriority w:val="99"/>
    <w:unhideWhenUsed/>
    <w:rsid w:val="00A97834"/>
    <w:rPr>
      <w:sz w:val="16"/>
      <w:szCs w:val="16"/>
    </w:rPr>
  </w:style>
  <w:style w:type="paragraph" w:styleId="Tekstkomentarza">
    <w:name w:val="annotation text"/>
    <w:basedOn w:val="Normalny"/>
    <w:link w:val="TekstkomentarzaZnak"/>
    <w:uiPriority w:val="99"/>
    <w:unhideWhenUsed/>
    <w:rsid w:val="00A97834"/>
    <w:pPr>
      <w:spacing w:after="0" w:line="240" w:lineRule="auto"/>
      <w:jc w:val="both"/>
    </w:pPr>
    <w:rPr>
      <w:rFonts w:ascii="Cambria" w:eastAsia="Times New Roman" w:hAnsi="Cambria" w:cs="Times New Roman"/>
      <w:kern w:val="0"/>
      <w:sz w:val="20"/>
      <w:szCs w:val="20"/>
      <w:lang w:val="x-none" w:eastAsia="pl-PL"/>
      <w14:ligatures w14:val="none"/>
    </w:rPr>
  </w:style>
  <w:style w:type="character" w:customStyle="1" w:styleId="TekstkomentarzaZnak">
    <w:name w:val="Tekst komentarza Znak"/>
    <w:basedOn w:val="Domylnaczcionkaakapitu"/>
    <w:link w:val="Tekstkomentarza"/>
    <w:uiPriority w:val="99"/>
    <w:rsid w:val="00A97834"/>
    <w:rPr>
      <w:rFonts w:ascii="Cambria" w:eastAsia="Times New Roman" w:hAnsi="Cambria" w:cs="Times New Roman"/>
      <w:kern w:val="0"/>
      <w:sz w:val="20"/>
      <w:szCs w:val="20"/>
      <w:lang w:val="x-none" w:eastAsia="pl-PL"/>
      <w14:ligatures w14:val="none"/>
    </w:rPr>
  </w:style>
  <w:style w:type="paragraph" w:styleId="Nagwek">
    <w:name w:val="header"/>
    <w:basedOn w:val="Normalny"/>
    <w:link w:val="NagwekZnak"/>
    <w:uiPriority w:val="99"/>
    <w:unhideWhenUsed/>
    <w:rsid w:val="00A97834"/>
    <w:pPr>
      <w:tabs>
        <w:tab w:val="center" w:pos="4536"/>
        <w:tab w:val="right" w:pos="9072"/>
      </w:tabs>
      <w:spacing w:after="0" w:line="240" w:lineRule="auto"/>
      <w:jc w:val="both"/>
    </w:pPr>
    <w:rPr>
      <w:rFonts w:ascii="Cambria" w:eastAsia="Times New Roman" w:hAnsi="Cambria" w:cs="Times New Roman"/>
      <w:kern w:val="0"/>
      <w:sz w:val="20"/>
      <w:lang w:val="x-none" w:eastAsia="pl-PL"/>
      <w14:ligatures w14:val="none"/>
    </w:rPr>
  </w:style>
  <w:style w:type="character" w:customStyle="1" w:styleId="NagwekZnak">
    <w:name w:val="Nagłówek Znak"/>
    <w:basedOn w:val="Domylnaczcionkaakapitu"/>
    <w:link w:val="Nagwek"/>
    <w:uiPriority w:val="99"/>
    <w:rsid w:val="00A97834"/>
    <w:rPr>
      <w:rFonts w:ascii="Cambria" w:eastAsia="Times New Roman" w:hAnsi="Cambria" w:cs="Times New Roman"/>
      <w:kern w:val="0"/>
      <w:sz w:val="20"/>
      <w:lang w:val="x-none" w:eastAsia="pl-PL"/>
      <w14:ligatures w14:val="none"/>
    </w:rPr>
  </w:style>
  <w:style w:type="paragraph" w:styleId="Stopka">
    <w:name w:val="footer"/>
    <w:basedOn w:val="Normalny"/>
    <w:link w:val="StopkaZnak"/>
    <w:uiPriority w:val="99"/>
    <w:unhideWhenUsed/>
    <w:rsid w:val="00A97834"/>
    <w:pPr>
      <w:tabs>
        <w:tab w:val="center" w:pos="4536"/>
        <w:tab w:val="right" w:pos="9072"/>
      </w:tabs>
      <w:spacing w:after="0" w:line="240" w:lineRule="auto"/>
      <w:jc w:val="both"/>
    </w:pPr>
    <w:rPr>
      <w:rFonts w:ascii="Cambria" w:eastAsia="Times New Roman" w:hAnsi="Cambria" w:cs="Times New Roman"/>
      <w:kern w:val="0"/>
      <w:sz w:val="20"/>
      <w:lang w:val="x-none" w:eastAsia="pl-PL"/>
      <w14:ligatures w14:val="none"/>
    </w:rPr>
  </w:style>
  <w:style w:type="character" w:customStyle="1" w:styleId="StopkaZnak">
    <w:name w:val="Stopka Znak"/>
    <w:basedOn w:val="Domylnaczcionkaakapitu"/>
    <w:link w:val="Stopka"/>
    <w:uiPriority w:val="99"/>
    <w:rsid w:val="00A97834"/>
    <w:rPr>
      <w:rFonts w:ascii="Cambria" w:eastAsia="Times New Roman" w:hAnsi="Cambria" w:cs="Times New Roman"/>
      <w:kern w:val="0"/>
      <w:sz w:val="20"/>
      <w:lang w:val="x-none" w:eastAsia="pl-PL"/>
      <w14:ligatures w14:val="non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97834"/>
    <w:pPr>
      <w:spacing w:after="200" w:line="276" w:lineRule="auto"/>
    </w:pPr>
    <w:rPr>
      <w:rFonts w:ascii="Calibri" w:eastAsia="Calibri" w:hAnsi="Calibri" w:cs="Times New Roman"/>
      <w:kern w:val="0"/>
      <w:sz w:val="20"/>
      <w:szCs w:val="20"/>
      <w14:ligatures w14:val="none"/>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97834"/>
    <w:rPr>
      <w:rFonts w:ascii="Calibri" w:eastAsia="Calibri" w:hAnsi="Calibri" w:cs="Times New Roman"/>
      <w:kern w:val="0"/>
      <w:sz w:val="20"/>
      <w:szCs w:val="20"/>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iPriority w:val="99"/>
    <w:unhideWhenUsed/>
    <w:rsid w:val="00A97834"/>
    <w:rPr>
      <w:vertAlign w:val="superscript"/>
    </w:rPr>
  </w:style>
  <w:style w:type="character" w:customStyle="1" w:styleId="EmailStyle19">
    <w:name w:val="EmailStyle19"/>
    <w:uiPriority w:val="99"/>
    <w:rsid w:val="00A97834"/>
    <w:rPr>
      <w:rFonts w:ascii="Arial" w:hAnsi="Arial" w:cs="Arial"/>
      <w:color w:val="000000"/>
      <w:sz w:val="20"/>
      <w:szCs w:val="20"/>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rsid w:val="00A97834"/>
  </w:style>
  <w:style w:type="paragraph" w:styleId="Tekstdymka">
    <w:name w:val="Balloon Text"/>
    <w:basedOn w:val="Normalny"/>
    <w:link w:val="TekstdymkaZnak"/>
    <w:uiPriority w:val="99"/>
    <w:semiHidden/>
    <w:unhideWhenUsed/>
    <w:rsid w:val="00A97834"/>
    <w:pPr>
      <w:spacing w:after="0" w:line="240" w:lineRule="auto"/>
      <w:jc w:val="both"/>
    </w:pPr>
    <w:rPr>
      <w:rFonts w:ascii="Segoe UI" w:eastAsia="Times New Roman" w:hAnsi="Segoe UI" w:cs="Segoe UI"/>
      <w:kern w:val="0"/>
      <w:sz w:val="18"/>
      <w:szCs w:val="18"/>
      <w:lang w:eastAsia="pl-PL"/>
      <w14:ligatures w14:val="none"/>
    </w:rPr>
  </w:style>
  <w:style w:type="character" w:customStyle="1" w:styleId="TekstdymkaZnak">
    <w:name w:val="Tekst dymka Znak"/>
    <w:basedOn w:val="Domylnaczcionkaakapitu"/>
    <w:link w:val="Tekstdymka"/>
    <w:uiPriority w:val="99"/>
    <w:semiHidden/>
    <w:rsid w:val="00A97834"/>
    <w:rPr>
      <w:rFonts w:ascii="Segoe UI" w:eastAsia="Times New Roman" w:hAnsi="Segoe UI" w:cs="Segoe UI"/>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A97834"/>
    <w:rPr>
      <w:b/>
      <w:bCs/>
      <w:lang w:val="pl-PL"/>
    </w:rPr>
  </w:style>
  <w:style w:type="character" w:customStyle="1" w:styleId="TematkomentarzaZnak">
    <w:name w:val="Temat komentarza Znak"/>
    <w:basedOn w:val="TekstkomentarzaZnak"/>
    <w:link w:val="Tematkomentarza"/>
    <w:uiPriority w:val="99"/>
    <w:semiHidden/>
    <w:rsid w:val="00A97834"/>
    <w:rPr>
      <w:rFonts w:ascii="Cambria" w:eastAsia="Times New Roman" w:hAnsi="Cambria" w:cs="Times New Roman"/>
      <w:b/>
      <w:bCs/>
      <w:kern w:val="0"/>
      <w:sz w:val="20"/>
      <w:szCs w:val="20"/>
      <w:lang w:val="x-none" w:eastAsia="pl-PL"/>
      <w14:ligatures w14:val="none"/>
    </w:rPr>
  </w:style>
  <w:style w:type="character" w:styleId="Pogrubienie">
    <w:name w:val="Strong"/>
    <w:basedOn w:val="Domylnaczcionkaakapitu"/>
    <w:uiPriority w:val="22"/>
    <w:qFormat/>
    <w:rsid w:val="00A97834"/>
    <w:rPr>
      <w:b/>
      <w:bCs/>
    </w:rPr>
  </w:style>
  <w:style w:type="table" w:styleId="Tabela-Siatka">
    <w:name w:val="Table Grid"/>
    <w:basedOn w:val="Standardowy"/>
    <w:uiPriority w:val="39"/>
    <w:rsid w:val="00A9783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97834"/>
    <w:pPr>
      <w:spacing w:after="0" w:line="240" w:lineRule="auto"/>
    </w:pPr>
    <w:rPr>
      <w:rFonts w:ascii="Cambria" w:eastAsia="Times New Roman" w:hAnsi="Cambria" w:cs="Times New Roman"/>
      <w:kern w:val="0"/>
      <w:sz w:val="20"/>
      <w:lang w:eastAsia="pl-PL"/>
      <w14:ligatures w14:val="none"/>
    </w:rPr>
  </w:style>
  <w:style w:type="character" w:styleId="Hipercze">
    <w:name w:val="Hyperlink"/>
    <w:basedOn w:val="Domylnaczcionkaakapitu"/>
    <w:uiPriority w:val="99"/>
    <w:unhideWhenUsed/>
    <w:rsid w:val="00A97834"/>
    <w:rPr>
      <w:color w:val="467886" w:themeColor="hyperlink"/>
      <w:u w:val="single"/>
    </w:rPr>
  </w:style>
  <w:style w:type="paragraph" w:styleId="Bezodstpw">
    <w:name w:val="No Spacing"/>
    <w:uiPriority w:val="1"/>
    <w:qFormat/>
    <w:rsid w:val="00A97834"/>
    <w:pPr>
      <w:spacing w:after="0" w:line="240" w:lineRule="auto"/>
      <w:jc w:val="both"/>
    </w:pPr>
    <w:rPr>
      <w:rFonts w:ascii="Cambria" w:eastAsia="Times New Roman" w:hAnsi="Cambria" w:cs="Times New Roman"/>
      <w:kern w:val="0"/>
      <w:sz w:val="20"/>
      <w:lang w:eastAsia="pl-PL"/>
      <w14:ligatures w14:val="none"/>
    </w:rPr>
  </w:style>
  <w:style w:type="character" w:styleId="Nierozpoznanawzmianka">
    <w:name w:val="Unresolved Mention"/>
    <w:basedOn w:val="Domylnaczcionkaakapitu"/>
    <w:uiPriority w:val="99"/>
    <w:semiHidden/>
    <w:unhideWhenUsed/>
    <w:rsid w:val="00A97834"/>
    <w:rPr>
      <w:color w:val="605E5C"/>
      <w:shd w:val="clear" w:color="auto" w:fill="E1DFDD"/>
    </w:rPr>
  </w:style>
  <w:style w:type="character" w:customStyle="1" w:styleId="stylwiadomociemail15">
    <w:name w:val="stylwiadomociemail15"/>
    <w:rsid w:val="00A97834"/>
    <w:rPr>
      <w:rFonts w:ascii="Arial" w:hAnsi="Arial" w:cs="Arial"/>
      <w:color w:val="000000"/>
      <w:sz w:val="20"/>
    </w:rPr>
  </w:style>
  <w:style w:type="character" w:styleId="UyteHipercze">
    <w:name w:val="FollowedHyperlink"/>
    <w:basedOn w:val="Domylnaczcionkaakapitu"/>
    <w:uiPriority w:val="99"/>
    <w:semiHidden/>
    <w:unhideWhenUsed/>
    <w:rsid w:val="0040418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mfip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sap.sejm.gov.pl/isap.nsf/DocDetails.xsp?id=WDU20230000020"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ap.sejm.gov.pl/isap.nsf/DocDetails.xsp?id=WDU202400014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aa@hrp.com.pl" TargetMode="External"/><Relationship Id="rId4" Type="http://schemas.openxmlformats.org/officeDocument/2006/relationships/settings" Target="settings.xml"/><Relationship Id="rId9" Type="http://schemas.openxmlformats.org/officeDocument/2006/relationships/hyperlink" Target="http://www.eaa.przepisnarozwoj.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2704A-518D-45D0-8C05-0F90BDB0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8009</Words>
  <Characters>48058</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Radzki</dc:creator>
  <cp:keywords/>
  <dc:description/>
  <cp:lastModifiedBy>Joanna Ners - Sakowska</cp:lastModifiedBy>
  <cp:revision>2</cp:revision>
  <cp:lastPrinted>2025-03-13T12:18:00Z</cp:lastPrinted>
  <dcterms:created xsi:type="dcterms:W3CDTF">2025-10-03T09:08:00Z</dcterms:created>
  <dcterms:modified xsi:type="dcterms:W3CDTF">2025-10-03T09:08:00Z</dcterms:modified>
</cp:coreProperties>
</file>