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F9965" w14:textId="77777777" w:rsidR="00155B2A" w:rsidRPr="00275FFA" w:rsidRDefault="00155B2A" w:rsidP="00150F12">
      <w:pPr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0C0C8C97" w14:textId="77777777" w:rsidR="00A22BAA" w:rsidRPr="007379B5" w:rsidRDefault="00A22BAA" w:rsidP="00150F12">
      <w:pPr>
        <w:ind w:left="142" w:hanging="426"/>
        <w:jc w:val="center"/>
        <w:rPr>
          <w:rFonts w:asciiTheme="minorHAnsi" w:hAnsiTheme="minorHAnsi" w:cstheme="minorHAnsi"/>
          <w:sz w:val="24"/>
          <w:szCs w:val="24"/>
        </w:rPr>
      </w:pPr>
    </w:p>
    <w:p w14:paraId="30F5EC7F" w14:textId="77777777" w:rsidR="00E426C6" w:rsidRDefault="00E426C6" w:rsidP="00150F12">
      <w:pPr>
        <w:tabs>
          <w:tab w:val="left" w:pos="3690"/>
        </w:tabs>
        <w:ind w:left="142" w:hanging="426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4409A24E" w14:textId="77777777" w:rsidR="00E426C6" w:rsidRDefault="00E426C6" w:rsidP="00150F12">
      <w:pPr>
        <w:tabs>
          <w:tab w:val="left" w:pos="3690"/>
        </w:tabs>
        <w:ind w:left="142" w:hanging="426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6091139" w14:textId="657E943C" w:rsidR="00E4131C" w:rsidRPr="00A1678E" w:rsidRDefault="00155B2A" w:rsidP="00150F12">
      <w:pPr>
        <w:tabs>
          <w:tab w:val="left" w:pos="3690"/>
        </w:tabs>
        <w:ind w:left="142" w:hanging="426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1678E">
        <w:rPr>
          <w:rFonts w:asciiTheme="minorHAnsi" w:hAnsiTheme="minorHAnsi" w:cstheme="minorHAnsi"/>
          <w:b/>
          <w:sz w:val="32"/>
          <w:szCs w:val="32"/>
        </w:rPr>
        <w:t>REGULAMIN</w:t>
      </w:r>
      <w:r w:rsidR="00864947" w:rsidRPr="00A1678E">
        <w:rPr>
          <w:rFonts w:asciiTheme="minorHAnsi" w:hAnsiTheme="minorHAnsi" w:cstheme="minorHAnsi"/>
          <w:b/>
          <w:sz w:val="32"/>
          <w:szCs w:val="32"/>
        </w:rPr>
        <w:t xml:space="preserve"> REKRUTACJI </w:t>
      </w:r>
      <w:r w:rsidR="00A22BAA" w:rsidRPr="00A1678E">
        <w:rPr>
          <w:rFonts w:asciiTheme="minorHAnsi" w:hAnsiTheme="minorHAnsi" w:cstheme="minorHAnsi"/>
          <w:b/>
          <w:sz w:val="32"/>
          <w:szCs w:val="32"/>
        </w:rPr>
        <w:t>I UCZESTNICTWA</w:t>
      </w:r>
    </w:p>
    <w:p w14:paraId="6174EBDF" w14:textId="3BA1A89F" w:rsidR="00A22BAA" w:rsidRPr="00A1678E" w:rsidRDefault="00A22BAA" w:rsidP="00150F12">
      <w:pPr>
        <w:tabs>
          <w:tab w:val="left" w:pos="3690"/>
        </w:tabs>
        <w:ind w:left="142" w:hanging="426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1678E">
        <w:rPr>
          <w:rFonts w:asciiTheme="minorHAnsi" w:hAnsiTheme="minorHAnsi" w:cstheme="minorHAnsi"/>
          <w:b/>
          <w:sz w:val="32"/>
          <w:szCs w:val="32"/>
        </w:rPr>
        <w:t>W</w:t>
      </w:r>
      <w:r w:rsidR="00864947" w:rsidRPr="00A1678E">
        <w:rPr>
          <w:rFonts w:asciiTheme="minorHAnsi" w:hAnsiTheme="minorHAnsi" w:cstheme="minorHAnsi"/>
          <w:b/>
          <w:sz w:val="32"/>
          <w:szCs w:val="32"/>
        </w:rPr>
        <w:t xml:space="preserve"> PROJEK</w:t>
      </w:r>
      <w:r w:rsidRPr="00A1678E">
        <w:rPr>
          <w:rFonts w:asciiTheme="minorHAnsi" w:hAnsiTheme="minorHAnsi" w:cstheme="minorHAnsi"/>
          <w:b/>
          <w:sz w:val="32"/>
          <w:szCs w:val="32"/>
        </w:rPr>
        <w:t>CIE</w:t>
      </w:r>
      <w:r w:rsidR="00E4131C" w:rsidRPr="00A1678E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A1678E">
        <w:rPr>
          <w:rFonts w:asciiTheme="minorHAnsi" w:hAnsiTheme="minorHAnsi" w:cstheme="minorHAnsi"/>
          <w:b/>
          <w:sz w:val="32"/>
          <w:szCs w:val="32"/>
        </w:rPr>
        <w:t>POLSKIEJ AGENCJI ROZWOJU PRZEDSIĘBIORCZOŚCI</w:t>
      </w:r>
    </w:p>
    <w:p w14:paraId="6A178369" w14:textId="2CA2ECFE" w:rsidR="00E4131C" w:rsidRPr="00A1678E" w:rsidRDefault="00E4131C" w:rsidP="00150F12">
      <w:pPr>
        <w:tabs>
          <w:tab w:val="left" w:pos="3690"/>
        </w:tabs>
        <w:ind w:left="142" w:hanging="426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1678E">
        <w:rPr>
          <w:rFonts w:asciiTheme="minorHAnsi" w:hAnsiTheme="minorHAnsi" w:cstheme="minorHAnsi"/>
          <w:b/>
          <w:sz w:val="32"/>
          <w:szCs w:val="32"/>
        </w:rPr>
        <w:t xml:space="preserve">„AKADEMIA MENADŻERA </w:t>
      </w:r>
      <w:r w:rsidR="003369AB">
        <w:rPr>
          <w:rFonts w:asciiTheme="minorHAnsi" w:hAnsiTheme="minorHAnsi" w:cstheme="minorHAnsi"/>
          <w:b/>
          <w:sz w:val="32"/>
          <w:szCs w:val="32"/>
        </w:rPr>
        <w:t>M</w:t>
      </w:r>
      <w:r w:rsidRPr="00A1678E">
        <w:rPr>
          <w:rFonts w:asciiTheme="minorHAnsi" w:hAnsiTheme="minorHAnsi" w:cstheme="minorHAnsi"/>
          <w:b/>
          <w:sz w:val="32"/>
          <w:szCs w:val="32"/>
        </w:rPr>
        <w:t>MŚP</w:t>
      </w:r>
      <w:r w:rsidR="003369AB">
        <w:rPr>
          <w:rFonts w:asciiTheme="minorHAnsi" w:hAnsiTheme="minorHAnsi" w:cstheme="minorHAnsi"/>
          <w:b/>
          <w:sz w:val="32"/>
          <w:szCs w:val="32"/>
        </w:rPr>
        <w:t xml:space="preserve"> 2</w:t>
      </w:r>
      <w:r w:rsidRPr="00A1678E">
        <w:rPr>
          <w:rFonts w:asciiTheme="minorHAnsi" w:hAnsiTheme="minorHAnsi" w:cstheme="minorHAnsi"/>
          <w:b/>
          <w:sz w:val="32"/>
          <w:szCs w:val="32"/>
        </w:rPr>
        <w:t>”</w:t>
      </w:r>
    </w:p>
    <w:p w14:paraId="37B59507" w14:textId="77777777" w:rsidR="002E54E5" w:rsidRPr="00A1678E" w:rsidRDefault="002E54E5" w:rsidP="00150F12">
      <w:pPr>
        <w:ind w:left="142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4AD5061" w14:textId="77777777" w:rsidR="00AA155E" w:rsidRPr="00A1678E" w:rsidRDefault="00AA155E" w:rsidP="00150F12">
      <w:pPr>
        <w:ind w:left="142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7F15017" w14:textId="1E941025" w:rsidR="00AA155E" w:rsidRPr="00A1678E" w:rsidRDefault="000E1DA9" w:rsidP="00150F12">
      <w:pPr>
        <w:ind w:left="142" w:hanging="42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1678E">
        <w:rPr>
          <w:rFonts w:asciiTheme="minorHAnsi" w:hAnsiTheme="minorHAnsi" w:cstheme="minorHAnsi"/>
          <w:b/>
          <w:sz w:val="24"/>
          <w:szCs w:val="24"/>
        </w:rPr>
        <w:t>realizowan</w:t>
      </w:r>
      <w:r w:rsidR="0031365D" w:rsidRPr="00A1678E">
        <w:rPr>
          <w:rFonts w:asciiTheme="minorHAnsi" w:hAnsiTheme="minorHAnsi" w:cstheme="minorHAnsi"/>
          <w:b/>
          <w:sz w:val="24"/>
          <w:szCs w:val="24"/>
        </w:rPr>
        <w:t>ym</w:t>
      </w:r>
      <w:r w:rsidRPr="00A1678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A155E" w:rsidRPr="00A1678E">
        <w:rPr>
          <w:rFonts w:asciiTheme="minorHAnsi" w:hAnsiTheme="minorHAnsi" w:cstheme="minorHAnsi"/>
          <w:b/>
          <w:sz w:val="24"/>
          <w:szCs w:val="24"/>
        </w:rPr>
        <w:t>przez Operatora</w:t>
      </w:r>
      <w:r w:rsidR="003D0B54" w:rsidRPr="00A1678E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3369AB">
        <w:rPr>
          <w:rFonts w:asciiTheme="minorHAnsi" w:hAnsiTheme="minorHAnsi" w:cstheme="minorHAnsi"/>
          <w:b/>
          <w:sz w:val="24"/>
          <w:szCs w:val="24"/>
        </w:rPr>
        <w:t>Łódzk</w:t>
      </w:r>
      <w:r w:rsidR="00942893">
        <w:rPr>
          <w:rFonts w:asciiTheme="minorHAnsi" w:hAnsiTheme="minorHAnsi" w:cstheme="minorHAnsi"/>
          <w:b/>
          <w:sz w:val="24"/>
          <w:szCs w:val="24"/>
        </w:rPr>
        <w:t>ą</w:t>
      </w:r>
      <w:r w:rsidR="003369AB">
        <w:rPr>
          <w:rFonts w:asciiTheme="minorHAnsi" w:hAnsiTheme="minorHAnsi" w:cstheme="minorHAnsi"/>
          <w:b/>
          <w:sz w:val="24"/>
          <w:szCs w:val="24"/>
        </w:rPr>
        <w:t xml:space="preserve"> Izb</w:t>
      </w:r>
      <w:r w:rsidR="00942893">
        <w:rPr>
          <w:rFonts w:asciiTheme="minorHAnsi" w:hAnsiTheme="minorHAnsi" w:cstheme="minorHAnsi"/>
          <w:b/>
          <w:sz w:val="24"/>
          <w:szCs w:val="24"/>
        </w:rPr>
        <w:t>ę</w:t>
      </w:r>
      <w:r w:rsidR="003369AB">
        <w:rPr>
          <w:rFonts w:asciiTheme="minorHAnsi" w:hAnsiTheme="minorHAnsi" w:cstheme="minorHAnsi"/>
          <w:b/>
          <w:sz w:val="24"/>
          <w:szCs w:val="24"/>
        </w:rPr>
        <w:t xml:space="preserve"> Przemysłowo-Handlow</w:t>
      </w:r>
      <w:r w:rsidR="00942893">
        <w:rPr>
          <w:rFonts w:asciiTheme="minorHAnsi" w:hAnsiTheme="minorHAnsi" w:cstheme="minorHAnsi"/>
          <w:b/>
          <w:sz w:val="24"/>
          <w:szCs w:val="24"/>
        </w:rPr>
        <w:t>ą</w:t>
      </w:r>
    </w:p>
    <w:p w14:paraId="4F9A3455" w14:textId="313C2014" w:rsidR="00AA155E" w:rsidRPr="00A1678E" w:rsidRDefault="00AA155E" w:rsidP="00150F12">
      <w:pPr>
        <w:ind w:left="142" w:hanging="42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1678E">
        <w:rPr>
          <w:rFonts w:asciiTheme="minorHAnsi" w:hAnsiTheme="minorHAnsi" w:cstheme="minorHAnsi"/>
          <w:b/>
          <w:sz w:val="24"/>
          <w:szCs w:val="24"/>
        </w:rPr>
        <w:t xml:space="preserve">w Makroregionie </w:t>
      </w:r>
      <w:r w:rsidR="003D0B54" w:rsidRPr="00A1678E">
        <w:rPr>
          <w:rFonts w:asciiTheme="minorHAnsi" w:hAnsiTheme="minorHAnsi" w:cstheme="minorHAnsi"/>
          <w:b/>
          <w:sz w:val="24"/>
          <w:szCs w:val="24"/>
        </w:rPr>
        <w:t xml:space="preserve">nr </w:t>
      </w:r>
      <w:r w:rsidR="003369AB">
        <w:rPr>
          <w:rFonts w:asciiTheme="minorHAnsi" w:hAnsiTheme="minorHAnsi" w:cstheme="minorHAnsi"/>
          <w:b/>
          <w:sz w:val="24"/>
          <w:szCs w:val="24"/>
        </w:rPr>
        <w:t>4</w:t>
      </w:r>
      <w:r w:rsidR="003D0B54" w:rsidRPr="00A1678E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942893">
        <w:rPr>
          <w:rFonts w:asciiTheme="minorHAnsi" w:hAnsiTheme="minorHAnsi" w:cstheme="minorHAnsi"/>
          <w:b/>
          <w:sz w:val="24"/>
          <w:szCs w:val="24"/>
        </w:rPr>
        <w:t>w</w:t>
      </w:r>
      <w:r w:rsidR="003D0B54" w:rsidRPr="00A1678E">
        <w:rPr>
          <w:rFonts w:asciiTheme="minorHAnsi" w:hAnsiTheme="minorHAnsi" w:cstheme="minorHAnsi"/>
          <w:b/>
          <w:sz w:val="24"/>
          <w:szCs w:val="24"/>
        </w:rPr>
        <w:t>ojewództw</w:t>
      </w:r>
      <w:r w:rsidR="003369AB">
        <w:rPr>
          <w:rFonts w:asciiTheme="minorHAnsi" w:hAnsiTheme="minorHAnsi" w:cstheme="minorHAnsi"/>
          <w:b/>
          <w:sz w:val="24"/>
          <w:szCs w:val="24"/>
        </w:rPr>
        <w:t>o:</w:t>
      </w:r>
      <w:r w:rsidR="003D0B54" w:rsidRPr="00A1678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369AB">
        <w:rPr>
          <w:rFonts w:asciiTheme="minorHAnsi" w:hAnsiTheme="minorHAnsi" w:cstheme="minorHAnsi"/>
          <w:b/>
          <w:sz w:val="24"/>
          <w:szCs w:val="24"/>
        </w:rPr>
        <w:t>łódzkie, opolskie, śląskie</w:t>
      </w:r>
      <w:r w:rsidR="00942893">
        <w:rPr>
          <w:rFonts w:asciiTheme="minorHAnsi" w:hAnsiTheme="minorHAnsi" w:cstheme="minorHAnsi"/>
          <w:b/>
          <w:sz w:val="24"/>
          <w:szCs w:val="24"/>
        </w:rPr>
        <w:t>.</w:t>
      </w:r>
    </w:p>
    <w:p w14:paraId="69D680A3" w14:textId="77777777" w:rsidR="00A22BAA" w:rsidRPr="00A1678E" w:rsidRDefault="00A22BAA" w:rsidP="00150F12">
      <w:pPr>
        <w:tabs>
          <w:tab w:val="left" w:pos="3690"/>
        </w:tabs>
        <w:ind w:left="142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511CC4C" w14:textId="77777777" w:rsidR="00155B2A" w:rsidRPr="00A1678E" w:rsidRDefault="00155B2A" w:rsidP="00150F12">
      <w:pPr>
        <w:ind w:left="142" w:hanging="426"/>
        <w:jc w:val="center"/>
        <w:rPr>
          <w:rFonts w:asciiTheme="minorHAnsi" w:hAnsiTheme="minorHAnsi" w:cstheme="minorHAnsi"/>
          <w:sz w:val="24"/>
          <w:szCs w:val="24"/>
        </w:rPr>
      </w:pPr>
    </w:p>
    <w:p w14:paraId="76D76CB4" w14:textId="6429EC79" w:rsidR="00155B2A" w:rsidRPr="00A1678E" w:rsidRDefault="00DD32C8" w:rsidP="00150F12">
      <w:pPr>
        <w:ind w:left="142" w:hanging="42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1678E">
        <w:rPr>
          <w:rFonts w:asciiTheme="minorHAnsi" w:hAnsiTheme="minorHAnsi" w:cstheme="minorHAnsi"/>
          <w:b/>
          <w:i/>
          <w:sz w:val="24"/>
          <w:szCs w:val="24"/>
        </w:rPr>
        <w:t xml:space="preserve">nr </w:t>
      </w:r>
      <w:r w:rsidR="00CA4F36" w:rsidRPr="00A1678E">
        <w:rPr>
          <w:rFonts w:asciiTheme="minorHAnsi" w:hAnsiTheme="minorHAnsi" w:cstheme="minorHAnsi"/>
          <w:b/>
          <w:i/>
          <w:sz w:val="24"/>
          <w:szCs w:val="24"/>
        </w:rPr>
        <w:t>P</w:t>
      </w:r>
      <w:r w:rsidR="00A22BAA" w:rsidRPr="00A1678E">
        <w:rPr>
          <w:rFonts w:asciiTheme="minorHAnsi" w:hAnsiTheme="minorHAnsi" w:cstheme="minorHAnsi"/>
          <w:b/>
          <w:i/>
          <w:sz w:val="24"/>
          <w:szCs w:val="24"/>
        </w:rPr>
        <w:t>rojektu</w:t>
      </w:r>
      <w:r w:rsidR="003D0B54" w:rsidRPr="00A1678E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A700D4" w:rsidRPr="00A1678E">
        <w:rPr>
          <w:rFonts w:asciiTheme="minorHAnsi" w:hAnsiTheme="minorHAnsi" w:cstheme="minorHAnsi"/>
          <w:b/>
          <w:sz w:val="24"/>
          <w:szCs w:val="24"/>
        </w:rPr>
        <w:t>nr POWR.02.21.00-00-</w:t>
      </w:r>
      <w:r w:rsidR="003369AB">
        <w:rPr>
          <w:rFonts w:asciiTheme="minorHAnsi" w:hAnsiTheme="minorHAnsi" w:cstheme="minorHAnsi"/>
          <w:b/>
          <w:sz w:val="24"/>
          <w:szCs w:val="24"/>
        </w:rPr>
        <w:t>AM13/20</w:t>
      </w:r>
    </w:p>
    <w:p w14:paraId="41722136" w14:textId="6AA7616D" w:rsidR="00155B2A" w:rsidRPr="00A1678E" w:rsidRDefault="00CA4F36" w:rsidP="00150F12">
      <w:pPr>
        <w:ind w:left="142" w:hanging="42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1678E">
        <w:rPr>
          <w:rFonts w:asciiTheme="minorHAnsi" w:hAnsiTheme="minorHAnsi" w:cstheme="minorHAnsi"/>
          <w:b/>
          <w:i/>
          <w:sz w:val="24"/>
          <w:szCs w:val="24"/>
        </w:rPr>
        <w:t>nazwa P</w:t>
      </w:r>
      <w:r w:rsidR="00563FC2" w:rsidRPr="00A1678E">
        <w:rPr>
          <w:rFonts w:asciiTheme="minorHAnsi" w:hAnsiTheme="minorHAnsi" w:cstheme="minorHAnsi"/>
          <w:b/>
          <w:i/>
          <w:sz w:val="24"/>
          <w:szCs w:val="24"/>
        </w:rPr>
        <w:t>rojektu</w:t>
      </w:r>
      <w:r w:rsidR="00563FC2" w:rsidRPr="00A1678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D32C8" w:rsidRPr="00A1678E">
        <w:rPr>
          <w:rFonts w:asciiTheme="minorHAnsi" w:hAnsiTheme="minorHAnsi" w:cstheme="minorHAnsi"/>
          <w:b/>
          <w:sz w:val="24"/>
          <w:szCs w:val="24"/>
        </w:rPr>
        <w:t>„</w:t>
      </w:r>
      <w:r w:rsidR="003369AB">
        <w:rPr>
          <w:rFonts w:asciiTheme="minorHAnsi" w:hAnsiTheme="minorHAnsi" w:cstheme="minorHAnsi"/>
          <w:b/>
          <w:sz w:val="24"/>
          <w:szCs w:val="24"/>
        </w:rPr>
        <w:t>Akademia Men</w:t>
      </w:r>
      <w:r w:rsidR="00942893">
        <w:rPr>
          <w:rFonts w:asciiTheme="minorHAnsi" w:hAnsiTheme="minorHAnsi" w:cstheme="minorHAnsi"/>
          <w:b/>
          <w:sz w:val="24"/>
          <w:szCs w:val="24"/>
        </w:rPr>
        <w:t>e</w:t>
      </w:r>
      <w:r w:rsidR="003369AB">
        <w:rPr>
          <w:rFonts w:asciiTheme="minorHAnsi" w:hAnsiTheme="minorHAnsi" w:cstheme="minorHAnsi"/>
          <w:b/>
          <w:sz w:val="24"/>
          <w:szCs w:val="24"/>
        </w:rPr>
        <w:t>dżera MMŚP 2 – Makroregion 4</w:t>
      </w:r>
      <w:r w:rsidR="003D0B54" w:rsidRPr="00A1678E">
        <w:rPr>
          <w:rFonts w:asciiTheme="minorHAnsi" w:hAnsiTheme="minorHAnsi" w:cstheme="minorHAnsi"/>
          <w:b/>
          <w:sz w:val="24"/>
          <w:szCs w:val="24"/>
        </w:rPr>
        <w:t>”</w:t>
      </w:r>
    </w:p>
    <w:p w14:paraId="5270FD24" w14:textId="77777777" w:rsidR="00A22BAA" w:rsidRPr="00A1678E" w:rsidRDefault="00A22BAA" w:rsidP="00150F12">
      <w:pPr>
        <w:ind w:left="142" w:hanging="426"/>
        <w:jc w:val="center"/>
        <w:rPr>
          <w:rFonts w:asciiTheme="minorHAnsi" w:hAnsiTheme="minorHAnsi" w:cstheme="minorHAnsi"/>
          <w:sz w:val="24"/>
          <w:szCs w:val="24"/>
        </w:rPr>
      </w:pPr>
    </w:p>
    <w:p w14:paraId="53AC36D4" w14:textId="77777777" w:rsidR="00A22BAA" w:rsidRPr="00A1678E" w:rsidRDefault="00A22BAA" w:rsidP="00150F12">
      <w:pPr>
        <w:ind w:left="142" w:hanging="426"/>
        <w:jc w:val="center"/>
        <w:rPr>
          <w:rFonts w:asciiTheme="minorHAnsi" w:hAnsiTheme="minorHAnsi" w:cstheme="minorHAnsi"/>
          <w:sz w:val="24"/>
          <w:szCs w:val="24"/>
        </w:rPr>
      </w:pPr>
    </w:p>
    <w:p w14:paraId="10C03A4F" w14:textId="77777777" w:rsidR="00A22BAA" w:rsidRPr="00A1678E" w:rsidRDefault="00A22BAA" w:rsidP="00150F12">
      <w:pPr>
        <w:ind w:left="142" w:hanging="426"/>
        <w:jc w:val="center"/>
        <w:rPr>
          <w:rFonts w:asciiTheme="minorHAnsi" w:hAnsiTheme="minorHAnsi" w:cstheme="minorHAnsi"/>
          <w:sz w:val="24"/>
          <w:szCs w:val="24"/>
        </w:rPr>
      </w:pPr>
    </w:p>
    <w:p w14:paraId="2857FBC5" w14:textId="77777777" w:rsidR="00A22BAA" w:rsidRPr="00A1678E" w:rsidRDefault="00A22BAA" w:rsidP="00150F12">
      <w:pPr>
        <w:ind w:left="142" w:hanging="426"/>
        <w:jc w:val="center"/>
        <w:rPr>
          <w:rFonts w:asciiTheme="minorHAnsi" w:hAnsiTheme="minorHAnsi" w:cstheme="minorHAnsi"/>
          <w:sz w:val="24"/>
          <w:szCs w:val="24"/>
        </w:rPr>
      </w:pPr>
    </w:p>
    <w:p w14:paraId="40F8E99C" w14:textId="77777777" w:rsidR="00C65F8F" w:rsidRPr="00A1678E" w:rsidRDefault="00C65F8F" w:rsidP="00150F12">
      <w:pPr>
        <w:ind w:left="142" w:hanging="426"/>
        <w:jc w:val="center"/>
        <w:rPr>
          <w:rFonts w:asciiTheme="minorHAnsi" w:hAnsiTheme="minorHAnsi" w:cstheme="minorHAnsi"/>
          <w:sz w:val="24"/>
          <w:szCs w:val="24"/>
        </w:rPr>
      </w:pPr>
    </w:p>
    <w:p w14:paraId="38AF2724" w14:textId="246867B0" w:rsidR="00A22BAA" w:rsidRPr="00A1678E" w:rsidRDefault="00E4131C" w:rsidP="00131283">
      <w:pPr>
        <w:ind w:left="142" w:hanging="426"/>
        <w:jc w:val="center"/>
        <w:rPr>
          <w:rFonts w:asciiTheme="minorHAnsi" w:hAnsiTheme="minorHAnsi" w:cstheme="minorHAnsi"/>
          <w:sz w:val="24"/>
          <w:szCs w:val="24"/>
        </w:rPr>
      </w:pPr>
      <w:r w:rsidRPr="00A1678E">
        <w:rPr>
          <w:rFonts w:asciiTheme="minorHAnsi" w:hAnsiTheme="minorHAnsi" w:cstheme="minorHAnsi"/>
          <w:sz w:val="24"/>
          <w:szCs w:val="24"/>
        </w:rPr>
        <w:br w:type="page"/>
      </w:r>
    </w:p>
    <w:p w14:paraId="327D608D" w14:textId="7FB1159D" w:rsidR="00155B2A" w:rsidRPr="00A1678E" w:rsidRDefault="00155B2A" w:rsidP="00150F12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lastRenderedPageBreak/>
        <w:t>§ 1</w:t>
      </w:r>
    </w:p>
    <w:p w14:paraId="0EEDDE36" w14:textId="32A67ACF" w:rsidR="00155B2A" w:rsidRPr="00A1678E" w:rsidRDefault="00155B2A" w:rsidP="00150F12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>Definicje</w:t>
      </w:r>
    </w:p>
    <w:p w14:paraId="37C229EC" w14:textId="77777777" w:rsidR="00CB2555" w:rsidRPr="00A1678E" w:rsidRDefault="00CB2555" w:rsidP="00150F12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672810D" w14:textId="32517B59" w:rsidR="00155B2A" w:rsidRPr="00A1678E" w:rsidRDefault="007C5668" w:rsidP="00150F12">
      <w:pPr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Użyte w dokumencie pojęcia oznaczają</w:t>
      </w:r>
      <w:r w:rsidR="00155B2A" w:rsidRPr="00A1678E">
        <w:rPr>
          <w:rFonts w:asciiTheme="minorHAnsi" w:hAnsiTheme="minorHAnsi" w:cstheme="minorHAnsi"/>
          <w:sz w:val="20"/>
          <w:szCs w:val="20"/>
        </w:rPr>
        <w:t>:</w:t>
      </w:r>
    </w:p>
    <w:p w14:paraId="024F978E" w14:textId="0C0583AD" w:rsidR="00FF35B1" w:rsidRDefault="004F28B3" w:rsidP="00FF35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142" w:hanging="426"/>
        <w:jc w:val="both"/>
        <w:rPr>
          <w:ins w:id="0" w:author="Monika Dwornicka" w:date="2021-09-14T11:02:00Z"/>
          <w:rFonts w:asciiTheme="minorHAnsi" w:eastAsiaTheme="minorHAnsi" w:hAnsiTheme="minorHAnsi" w:cstheme="minorHAnsi"/>
          <w:sz w:val="20"/>
          <w:szCs w:val="20"/>
        </w:rPr>
        <w:pPrChange w:id="1" w:author="Monika Dwornicka" w:date="2021-09-14T11:04:00Z">
          <w:pPr>
            <w:pStyle w:val="Akapitzlist"/>
            <w:numPr>
              <w:numId w:val="2"/>
            </w:numPr>
            <w:autoSpaceDE w:val="0"/>
            <w:autoSpaceDN w:val="0"/>
            <w:adjustRightInd w:val="0"/>
            <w:spacing w:after="0"/>
            <w:ind w:left="505" w:hanging="363"/>
            <w:jc w:val="both"/>
          </w:pPr>
        </w:pPrChange>
      </w:pPr>
      <w:r w:rsidRPr="00FF35B1">
        <w:rPr>
          <w:rFonts w:asciiTheme="minorHAnsi" w:eastAsiaTheme="minorHAnsi" w:hAnsiTheme="minorHAnsi" w:cstheme="minorHAnsi"/>
          <w:b/>
          <w:sz w:val="20"/>
          <w:szCs w:val="20"/>
        </w:rPr>
        <w:t xml:space="preserve">Baza Usług Rozwojowych (BUR) </w:t>
      </w:r>
      <w:r w:rsidR="003E3EB0" w:rsidRPr="00FF35B1">
        <w:rPr>
          <w:rFonts w:asciiTheme="minorHAnsi" w:eastAsiaTheme="minorHAnsi" w:hAnsiTheme="minorHAnsi" w:cstheme="minorHAnsi"/>
          <w:b/>
          <w:sz w:val="20"/>
          <w:szCs w:val="20"/>
        </w:rPr>
        <w:t>–</w:t>
      </w:r>
      <w:r w:rsidRPr="00FF35B1">
        <w:rPr>
          <w:rFonts w:asciiTheme="minorHAnsi" w:eastAsiaTheme="minorHAnsi" w:hAnsiTheme="minorHAnsi" w:cstheme="minorHAnsi"/>
          <w:b/>
          <w:sz w:val="20"/>
          <w:szCs w:val="20"/>
        </w:rPr>
        <w:t xml:space="preserve"> </w:t>
      </w:r>
      <w:ins w:id="2" w:author="Monika Dwornicka" w:date="2021-09-14T11:01:00Z">
        <w:r w:rsidR="00FF35B1" w:rsidRPr="00FF35B1">
          <w:rPr>
            <w:rFonts w:asciiTheme="minorHAnsi" w:eastAsiaTheme="minorHAnsi" w:hAnsiTheme="minorHAnsi" w:cstheme="minorHAnsi"/>
            <w:sz w:val="20"/>
            <w:szCs w:val="20"/>
          </w:rPr>
          <w:t xml:space="preserve">internetowa baza usług rozwojowych, obejmująca rejestr </w:t>
        </w:r>
      </w:ins>
      <w:ins w:id="3" w:author="Monika Dwornicka" w:date="2021-09-14T13:09:00Z">
        <w:r w:rsidR="00C83DF3">
          <w:rPr>
            <w:rFonts w:asciiTheme="minorHAnsi" w:eastAsiaTheme="minorHAnsi" w:hAnsiTheme="minorHAnsi" w:cstheme="minorHAnsi"/>
            <w:sz w:val="20"/>
            <w:szCs w:val="20"/>
          </w:rPr>
          <w:t>D</w:t>
        </w:r>
      </w:ins>
      <w:ins w:id="4" w:author="Monika Dwornicka" w:date="2021-09-14T11:01:00Z">
        <w:r w:rsidR="00FF35B1" w:rsidRPr="00FF35B1">
          <w:rPr>
            <w:rFonts w:asciiTheme="minorHAnsi" w:eastAsiaTheme="minorHAnsi" w:hAnsiTheme="minorHAnsi" w:cstheme="minorHAnsi"/>
            <w:sz w:val="20"/>
            <w:szCs w:val="20"/>
          </w:rPr>
          <w:t xml:space="preserve">ostawców </w:t>
        </w:r>
      </w:ins>
      <w:ins w:id="5" w:author="Monika Dwornicka" w:date="2021-09-14T13:09:00Z">
        <w:r w:rsidR="00C83DF3">
          <w:rPr>
            <w:rFonts w:asciiTheme="minorHAnsi" w:eastAsiaTheme="minorHAnsi" w:hAnsiTheme="minorHAnsi" w:cstheme="minorHAnsi"/>
            <w:sz w:val="20"/>
            <w:szCs w:val="20"/>
          </w:rPr>
          <w:t>U</w:t>
        </w:r>
      </w:ins>
      <w:ins w:id="6" w:author="Monika Dwornicka" w:date="2021-09-14T11:01:00Z">
        <w:r w:rsidR="00FF35B1" w:rsidRPr="00FF35B1">
          <w:rPr>
            <w:rFonts w:asciiTheme="minorHAnsi" w:eastAsiaTheme="minorHAnsi" w:hAnsiTheme="minorHAnsi" w:cstheme="minorHAnsi"/>
            <w:sz w:val="20"/>
            <w:szCs w:val="20"/>
          </w:rPr>
          <w:t>sług zapewniających świadczenie usług rozwojowych należytej jakości współfinansowanych ze środków publicznych, prowadzona  w formie systemu teleinformatycznego przez Administratora BUR. BUR umożliwia w szczególności obsługę następujących procesów:</w:t>
        </w:r>
      </w:ins>
    </w:p>
    <w:p w14:paraId="5CCA03BB" w14:textId="77777777" w:rsidR="00FF35B1" w:rsidRDefault="00FF35B1" w:rsidP="00FF35B1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after="0"/>
        <w:ind w:left="567" w:hanging="425"/>
        <w:jc w:val="both"/>
        <w:rPr>
          <w:ins w:id="7" w:author="Monika Dwornicka" w:date="2021-09-14T11:03:00Z"/>
          <w:rFonts w:asciiTheme="minorHAnsi" w:eastAsiaTheme="minorHAnsi" w:hAnsiTheme="minorHAnsi" w:cstheme="minorHAnsi"/>
          <w:sz w:val="20"/>
          <w:szCs w:val="20"/>
        </w:rPr>
        <w:pPrChange w:id="8" w:author="Monika Dwornicka" w:date="2021-09-14T11:05:00Z">
          <w:pPr>
            <w:pStyle w:val="Akapitzlist"/>
            <w:numPr>
              <w:ilvl w:val="1"/>
              <w:numId w:val="2"/>
            </w:numPr>
            <w:autoSpaceDE w:val="0"/>
            <w:autoSpaceDN w:val="0"/>
            <w:adjustRightInd w:val="0"/>
            <w:spacing w:after="0"/>
            <w:ind w:left="789" w:hanging="363"/>
            <w:jc w:val="both"/>
          </w:pPr>
        </w:pPrChange>
      </w:pPr>
      <w:ins w:id="9" w:author="Monika Dwornicka" w:date="2021-09-14T11:01:00Z">
        <w:r w:rsidRPr="00FF35B1">
          <w:rPr>
            <w:rFonts w:asciiTheme="minorHAnsi" w:eastAsiaTheme="minorHAnsi" w:hAnsiTheme="minorHAnsi" w:cstheme="minorHAnsi"/>
            <w:sz w:val="20"/>
            <w:szCs w:val="20"/>
            <w:rPrChange w:id="10" w:author="Monika Dwornicka" w:date="2021-09-14T11:02:00Z">
              <w:rPr/>
            </w:rPrChange>
          </w:rPr>
          <w:t>publikację ofert usług rozwojowych świadczonych przez Dostawców Usług wpisanych do BUR,</w:t>
        </w:r>
      </w:ins>
    </w:p>
    <w:p w14:paraId="5B69497A" w14:textId="77777777" w:rsidR="00FF35B1" w:rsidRDefault="00FF35B1" w:rsidP="00FF35B1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after="0"/>
        <w:ind w:left="567" w:hanging="425"/>
        <w:jc w:val="both"/>
        <w:rPr>
          <w:ins w:id="11" w:author="Monika Dwornicka" w:date="2021-09-14T11:03:00Z"/>
          <w:rFonts w:asciiTheme="minorHAnsi" w:eastAsiaTheme="minorHAnsi" w:hAnsiTheme="minorHAnsi" w:cstheme="minorHAnsi"/>
          <w:sz w:val="20"/>
          <w:szCs w:val="20"/>
        </w:rPr>
        <w:pPrChange w:id="12" w:author="Monika Dwornicka" w:date="2021-09-14T11:05:00Z">
          <w:pPr>
            <w:pStyle w:val="Akapitzlist"/>
            <w:numPr>
              <w:ilvl w:val="1"/>
              <w:numId w:val="2"/>
            </w:numPr>
            <w:autoSpaceDE w:val="0"/>
            <w:autoSpaceDN w:val="0"/>
            <w:adjustRightInd w:val="0"/>
            <w:spacing w:after="0"/>
            <w:ind w:left="789" w:hanging="363"/>
            <w:jc w:val="both"/>
          </w:pPr>
        </w:pPrChange>
      </w:pPr>
      <w:ins w:id="13" w:author="Monika Dwornicka" w:date="2021-09-14T11:01:00Z">
        <w:r w:rsidRPr="00FF35B1">
          <w:rPr>
            <w:rFonts w:asciiTheme="minorHAnsi" w:eastAsiaTheme="minorHAnsi" w:hAnsiTheme="minorHAnsi" w:cstheme="minorHAnsi"/>
            <w:sz w:val="20"/>
            <w:szCs w:val="20"/>
          </w:rPr>
          <w:t>dokonywanie zapisów na poszczególne usługi rozwojowe,</w:t>
        </w:r>
      </w:ins>
    </w:p>
    <w:p w14:paraId="65BF108C" w14:textId="77777777" w:rsidR="00FF35B1" w:rsidRDefault="00FF35B1" w:rsidP="00FF35B1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after="0"/>
        <w:ind w:left="567" w:hanging="425"/>
        <w:jc w:val="both"/>
        <w:rPr>
          <w:ins w:id="14" w:author="Monika Dwornicka" w:date="2021-09-14T11:03:00Z"/>
          <w:rFonts w:asciiTheme="minorHAnsi" w:eastAsiaTheme="minorHAnsi" w:hAnsiTheme="minorHAnsi" w:cstheme="minorHAnsi"/>
          <w:sz w:val="20"/>
          <w:szCs w:val="20"/>
        </w:rPr>
        <w:pPrChange w:id="15" w:author="Monika Dwornicka" w:date="2021-09-14T11:05:00Z">
          <w:pPr>
            <w:pStyle w:val="Akapitzlist"/>
            <w:numPr>
              <w:ilvl w:val="1"/>
              <w:numId w:val="2"/>
            </w:numPr>
            <w:autoSpaceDE w:val="0"/>
            <w:autoSpaceDN w:val="0"/>
            <w:adjustRightInd w:val="0"/>
            <w:spacing w:after="0"/>
            <w:ind w:left="789" w:hanging="363"/>
            <w:jc w:val="both"/>
          </w:pPr>
        </w:pPrChange>
      </w:pPr>
      <w:ins w:id="16" w:author="Monika Dwornicka" w:date="2021-09-14T11:01:00Z">
        <w:r w:rsidRPr="00FF35B1">
          <w:rPr>
            <w:rFonts w:asciiTheme="minorHAnsi" w:eastAsiaTheme="minorHAnsi" w:hAnsiTheme="minorHAnsi" w:cstheme="minorHAnsi"/>
            <w:sz w:val="20"/>
            <w:szCs w:val="20"/>
          </w:rPr>
          <w:t>zamieszczanie ogłoszeń o zapotrzebowaniu na usługi rozwojowe,</w:t>
        </w:r>
      </w:ins>
    </w:p>
    <w:p w14:paraId="2E1531B2" w14:textId="7E2042A4" w:rsidR="00FF35B1" w:rsidRDefault="00FF35B1" w:rsidP="00FF35B1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after="0"/>
        <w:ind w:left="567" w:hanging="425"/>
        <w:jc w:val="both"/>
        <w:rPr>
          <w:ins w:id="17" w:author="Monika Dwornicka" w:date="2021-09-14T11:03:00Z"/>
          <w:rFonts w:asciiTheme="minorHAnsi" w:eastAsiaTheme="minorHAnsi" w:hAnsiTheme="minorHAnsi" w:cstheme="minorHAnsi"/>
          <w:sz w:val="20"/>
          <w:szCs w:val="20"/>
        </w:rPr>
        <w:pPrChange w:id="18" w:author="Monika Dwornicka" w:date="2021-09-14T11:05:00Z">
          <w:pPr>
            <w:pStyle w:val="Akapitzlist"/>
            <w:numPr>
              <w:ilvl w:val="1"/>
              <w:numId w:val="2"/>
            </w:numPr>
            <w:autoSpaceDE w:val="0"/>
            <w:autoSpaceDN w:val="0"/>
            <w:adjustRightInd w:val="0"/>
            <w:spacing w:after="0"/>
            <w:ind w:left="789" w:hanging="363"/>
            <w:jc w:val="both"/>
          </w:pPr>
        </w:pPrChange>
      </w:pPr>
      <w:ins w:id="19" w:author="Monika Dwornicka" w:date="2021-09-14T11:01:00Z">
        <w:r w:rsidRPr="00FF35B1">
          <w:rPr>
            <w:rFonts w:asciiTheme="minorHAnsi" w:eastAsiaTheme="minorHAnsi" w:hAnsiTheme="minorHAnsi" w:cstheme="minorHAnsi"/>
            <w:sz w:val="20"/>
            <w:szCs w:val="20"/>
            <w:rPrChange w:id="20" w:author="Monika Dwornicka" w:date="2021-09-14T11:03:00Z">
              <w:rPr/>
            </w:rPrChange>
          </w:rPr>
          <w:t>dokonywanie oceny usług rozwojowych zgodnie z Systemem Oceny Usług Rozwojowych</w:t>
        </w:r>
      </w:ins>
      <w:ins w:id="21" w:author="Monika Dwornicka" w:date="2021-09-14T11:03:00Z">
        <w:r>
          <w:rPr>
            <w:rFonts w:asciiTheme="minorHAnsi" w:eastAsiaTheme="minorHAnsi" w:hAnsiTheme="minorHAnsi" w:cstheme="minorHAnsi"/>
            <w:sz w:val="20"/>
            <w:szCs w:val="20"/>
          </w:rPr>
          <w:t>,</w:t>
        </w:r>
      </w:ins>
    </w:p>
    <w:p w14:paraId="7E0EF57A" w14:textId="05533C29" w:rsidR="00440AC7" w:rsidRPr="00440AC7" w:rsidRDefault="00FF35B1" w:rsidP="00440AC7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after="0"/>
        <w:ind w:left="567" w:hanging="425"/>
        <w:jc w:val="both"/>
        <w:rPr>
          <w:ins w:id="22" w:author="Monika Dwornicka" w:date="2021-09-14T11:01:00Z"/>
          <w:rFonts w:asciiTheme="minorHAnsi" w:eastAsiaTheme="minorHAnsi" w:hAnsiTheme="minorHAnsi" w:cstheme="minorHAnsi"/>
          <w:sz w:val="20"/>
          <w:szCs w:val="20"/>
          <w:rPrChange w:id="23" w:author="Monika Dwornicka" w:date="2021-09-14T11:23:00Z">
            <w:rPr>
              <w:ins w:id="24" w:author="Monika Dwornicka" w:date="2021-09-14T11:01:00Z"/>
            </w:rPr>
          </w:rPrChange>
        </w:rPr>
        <w:pPrChange w:id="25" w:author="Monika Dwornicka" w:date="2021-09-14T11:23:00Z">
          <w:pPr>
            <w:pStyle w:val="Akapitzlist"/>
            <w:numPr>
              <w:numId w:val="2"/>
            </w:numPr>
            <w:autoSpaceDE w:val="0"/>
            <w:autoSpaceDN w:val="0"/>
            <w:adjustRightInd w:val="0"/>
            <w:spacing w:after="0"/>
            <w:ind w:left="505" w:hanging="363"/>
            <w:jc w:val="both"/>
          </w:pPr>
        </w:pPrChange>
      </w:pPr>
      <w:ins w:id="26" w:author="Monika Dwornicka" w:date="2021-09-14T11:01:00Z">
        <w:r w:rsidRPr="00FF35B1">
          <w:rPr>
            <w:rFonts w:asciiTheme="minorHAnsi" w:eastAsiaTheme="minorHAnsi" w:hAnsiTheme="minorHAnsi" w:cstheme="minorHAnsi"/>
            <w:sz w:val="20"/>
            <w:szCs w:val="20"/>
            <w:rPrChange w:id="27" w:author="Monika Dwornicka" w:date="2021-09-14T11:03:00Z">
              <w:rPr/>
            </w:rPrChange>
          </w:rPr>
          <w:t>zapoznanie się z wynikiem ocen usług rozwojowych dokonanych przez pozostałych uczestników usług;</w:t>
        </w:r>
      </w:ins>
    </w:p>
    <w:p w14:paraId="73691B4A" w14:textId="6DCF8C35" w:rsidR="004F28B3" w:rsidRPr="00A1678E" w:rsidDel="00FF35B1" w:rsidRDefault="004F28B3" w:rsidP="00FF35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142" w:hanging="426"/>
        <w:jc w:val="both"/>
        <w:rPr>
          <w:del w:id="28" w:author="Monika Dwornicka" w:date="2021-09-14T11:01:00Z"/>
          <w:rFonts w:asciiTheme="minorHAnsi" w:hAnsiTheme="minorHAnsi" w:cstheme="minorHAnsi"/>
          <w:sz w:val="20"/>
          <w:szCs w:val="20"/>
        </w:rPr>
      </w:pPr>
      <w:del w:id="29" w:author="Monika Dwornicka" w:date="2021-09-14T11:01:00Z">
        <w:r w:rsidRPr="00A1678E" w:rsidDel="00FF35B1">
          <w:rPr>
            <w:rFonts w:asciiTheme="minorHAnsi" w:eastAsiaTheme="minorHAnsi" w:hAnsiTheme="minorHAnsi" w:cstheme="minorHAnsi"/>
            <w:sz w:val="20"/>
            <w:szCs w:val="20"/>
          </w:rPr>
          <w:delText xml:space="preserve">internetowa baza ofert usług rozwojowych oraz podmiotów je realizujących, prowadzona w formie systemu teleinformatycznego przez PARP pod adresem www.uslugirozwojowe.parp.gov.pl, o której mowa w „Wytycznych w zakresie realizacji przedsięwzięć </w:delText>
        </w:r>
        <w:r w:rsidR="000137A5" w:rsidRPr="00A1678E" w:rsidDel="00FF35B1">
          <w:rPr>
            <w:rFonts w:asciiTheme="minorHAnsi" w:eastAsiaTheme="minorHAnsi" w:hAnsiTheme="minorHAnsi" w:cstheme="minorHAnsi"/>
            <w:sz w:val="20"/>
            <w:szCs w:val="20"/>
          </w:rPr>
          <w:br/>
        </w:r>
        <w:r w:rsidRPr="00A1678E" w:rsidDel="00FF35B1">
          <w:rPr>
            <w:rFonts w:asciiTheme="minorHAnsi" w:eastAsiaTheme="minorHAnsi" w:hAnsiTheme="minorHAnsi" w:cstheme="minorHAnsi"/>
            <w:sz w:val="20"/>
            <w:szCs w:val="20"/>
          </w:rPr>
          <w:delText xml:space="preserve">z udziałem środków Europejskiego Funduszu Społecznego w obszarze przystosowania przedsiębiorców </w:delText>
        </w:r>
        <w:r w:rsidR="000137A5" w:rsidRPr="00A1678E" w:rsidDel="00FF35B1">
          <w:rPr>
            <w:rFonts w:asciiTheme="minorHAnsi" w:eastAsiaTheme="minorHAnsi" w:hAnsiTheme="minorHAnsi" w:cstheme="minorHAnsi"/>
            <w:sz w:val="20"/>
            <w:szCs w:val="20"/>
          </w:rPr>
          <w:br/>
        </w:r>
        <w:r w:rsidRPr="00A1678E" w:rsidDel="00FF35B1">
          <w:rPr>
            <w:rFonts w:asciiTheme="minorHAnsi" w:eastAsiaTheme="minorHAnsi" w:hAnsiTheme="minorHAnsi" w:cstheme="minorHAnsi"/>
            <w:sz w:val="20"/>
            <w:szCs w:val="20"/>
          </w:rPr>
          <w:delText>i pracowników do zmian na lata 2014-2020”. BUR umożliwia w szczególności obsługę następujących procesów:</w:delText>
        </w:r>
      </w:del>
    </w:p>
    <w:p w14:paraId="2248D0A8" w14:textId="329CFA1F" w:rsidR="004F28B3" w:rsidRPr="00A1678E" w:rsidDel="00FF35B1" w:rsidRDefault="004F28B3" w:rsidP="00FF35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142" w:hanging="426"/>
        <w:jc w:val="both"/>
        <w:rPr>
          <w:del w:id="30" w:author="Monika Dwornicka" w:date="2021-09-14T11:01:00Z"/>
          <w:rFonts w:asciiTheme="minorHAnsi" w:eastAsiaTheme="minorHAnsi" w:hAnsiTheme="minorHAnsi" w:cstheme="minorHAnsi"/>
          <w:sz w:val="20"/>
          <w:szCs w:val="20"/>
        </w:rPr>
      </w:pPr>
      <w:del w:id="31" w:author="Monika Dwornicka" w:date="2021-09-14T11:01:00Z">
        <w:r w:rsidRPr="00A1678E" w:rsidDel="00FF35B1">
          <w:rPr>
            <w:rFonts w:asciiTheme="minorHAnsi" w:eastAsiaTheme="minorHAnsi" w:hAnsiTheme="minorHAnsi" w:cstheme="minorHAnsi"/>
            <w:sz w:val="20"/>
            <w:szCs w:val="20"/>
          </w:rPr>
          <w:delText xml:space="preserve">publikację ofert usług rozwojowych przez podmioty świadczące usługi rozwojowe wraz </w:delText>
        </w:r>
        <w:r w:rsidR="000137A5" w:rsidRPr="00A1678E" w:rsidDel="00FF35B1">
          <w:rPr>
            <w:rFonts w:asciiTheme="minorHAnsi" w:eastAsiaTheme="minorHAnsi" w:hAnsiTheme="minorHAnsi" w:cstheme="minorHAnsi"/>
            <w:sz w:val="20"/>
            <w:szCs w:val="20"/>
          </w:rPr>
          <w:br/>
        </w:r>
        <w:r w:rsidRPr="00A1678E" w:rsidDel="00FF35B1">
          <w:rPr>
            <w:rFonts w:asciiTheme="minorHAnsi" w:eastAsiaTheme="minorHAnsi" w:hAnsiTheme="minorHAnsi" w:cstheme="minorHAnsi"/>
            <w:sz w:val="20"/>
            <w:szCs w:val="20"/>
          </w:rPr>
          <w:delText>z danymi identyfikującymi te podmioty,</w:delText>
        </w:r>
      </w:del>
    </w:p>
    <w:p w14:paraId="5E7990BA" w14:textId="2D3870BC" w:rsidR="004F28B3" w:rsidRPr="00A1678E" w:rsidDel="00FF35B1" w:rsidRDefault="004F28B3" w:rsidP="00FF35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142" w:hanging="426"/>
        <w:jc w:val="both"/>
        <w:rPr>
          <w:del w:id="32" w:author="Monika Dwornicka" w:date="2021-09-14T11:01:00Z"/>
          <w:rFonts w:asciiTheme="minorHAnsi" w:eastAsiaTheme="minorHAnsi" w:hAnsiTheme="minorHAnsi" w:cstheme="minorHAnsi"/>
          <w:sz w:val="20"/>
          <w:szCs w:val="20"/>
        </w:rPr>
      </w:pPr>
      <w:del w:id="33" w:author="Monika Dwornicka" w:date="2021-09-14T11:01:00Z">
        <w:r w:rsidRPr="00A1678E" w:rsidDel="00FF35B1">
          <w:rPr>
            <w:rFonts w:asciiTheme="minorHAnsi" w:eastAsiaTheme="minorHAnsi" w:hAnsiTheme="minorHAnsi" w:cstheme="minorHAnsi"/>
            <w:sz w:val="20"/>
            <w:szCs w:val="20"/>
          </w:rPr>
          <w:delText>dokonywanie zapisów na poszczególne usługi rozwojowe,</w:delText>
        </w:r>
      </w:del>
    </w:p>
    <w:p w14:paraId="78B20549" w14:textId="4C250B27" w:rsidR="004F28B3" w:rsidRPr="00A1678E" w:rsidDel="00FF35B1" w:rsidRDefault="004F28B3" w:rsidP="00FF35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142" w:hanging="426"/>
        <w:jc w:val="both"/>
        <w:rPr>
          <w:del w:id="34" w:author="Monika Dwornicka" w:date="2021-09-14T11:01:00Z"/>
          <w:rFonts w:asciiTheme="minorHAnsi" w:eastAsiaTheme="minorHAnsi" w:hAnsiTheme="minorHAnsi" w:cstheme="minorHAnsi"/>
          <w:sz w:val="20"/>
          <w:szCs w:val="20"/>
        </w:rPr>
      </w:pPr>
      <w:del w:id="35" w:author="Monika Dwornicka" w:date="2021-09-14T11:01:00Z">
        <w:r w:rsidRPr="00A1678E" w:rsidDel="00FF35B1">
          <w:rPr>
            <w:rFonts w:asciiTheme="minorHAnsi" w:eastAsiaTheme="minorHAnsi" w:hAnsiTheme="minorHAnsi" w:cstheme="minorHAnsi"/>
            <w:sz w:val="20"/>
            <w:szCs w:val="20"/>
          </w:rPr>
          <w:delText>zamieszczanie ogłoszeń o zapotrzebowaniu na usługi rozwojowe,</w:delText>
        </w:r>
      </w:del>
    </w:p>
    <w:p w14:paraId="6081B9ED" w14:textId="015F1E80" w:rsidR="004F28B3" w:rsidRPr="00A1678E" w:rsidDel="00FF35B1" w:rsidRDefault="004F28B3" w:rsidP="00FF35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142" w:hanging="426"/>
        <w:jc w:val="both"/>
        <w:rPr>
          <w:del w:id="36" w:author="Monika Dwornicka" w:date="2021-09-14T11:01:00Z"/>
          <w:rFonts w:asciiTheme="minorHAnsi" w:eastAsiaTheme="minorHAnsi" w:hAnsiTheme="minorHAnsi" w:cstheme="minorHAnsi"/>
          <w:sz w:val="20"/>
          <w:szCs w:val="20"/>
        </w:rPr>
      </w:pPr>
      <w:del w:id="37" w:author="Monika Dwornicka" w:date="2021-09-14T11:01:00Z">
        <w:r w:rsidRPr="00A1678E" w:rsidDel="00FF35B1">
          <w:rPr>
            <w:rFonts w:asciiTheme="minorHAnsi" w:eastAsiaTheme="minorHAnsi" w:hAnsiTheme="minorHAnsi" w:cstheme="minorHAnsi"/>
            <w:sz w:val="20"/>
            <w:szCs w:val="20"/>
          </w:rPr>
          <w:delText>dokonywanie oceny usług rozwojowych zgodnie z Systemem Oceny Usług Rozwojowych,</w:delText>
        </w:r>
      </w:del>
    </w:p>
    <w:p w14:paraId="6BC6B567" w14:textId="61380586" w:rsidR="004F28B3" w:rsidRPr="00A1678E" w:rsidDel="00FF35B1" w:rsidRDefault="004F28B3" w:rsidP="00FF35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142" w:hanging="426"/>
        <w:jc w:val="both"/>
        <w:rPr>
          <w:del w:id="38" w:author="Monika Dwornicka" w:date="2021-09-14T11:01:00Z"/>
          <w:rFonts w:asciiTheme="minorHAnsi" w:eastAsiaTheme="minorHAnsi" w:hAnsiTheme="minorHAnsi" w:cstheme="minorHAnsi"/>
          <w:sz w:val="20"/>
          <w:szCs w:val="20"/>
        </w:rPr>
      </w:pPr>
      <w:del w:id="39" w:author="Monika Dwornicka" w:date="2021-09-14T11:01:00Z">
        <w:r w:rsidRPr="00A1678E" w:rsidDel="00FF35B1">
          <w:rPr>
            <w:rFonts w:asciiTheme="minorHAnsi" w:eastAsiaTheme="minorHAnsi" w:hAnsiTheme="minorHAnsi" w:cstheme="minorHAnsi"/>
            <w:sz w:val="20"/>
            <w:szCs w:val="20"/>
          </w:rPr>
          <w:delText>zapoznanie się z wynikiem ocen usług rozwojowych dokonanych przez innych uczestników usług.</w:delText>
        </w:r>
      </w:del>
    </w:p>
    <w:p w14:paraId="20211EDD" w14:textId="255B77C3" w:rsidR="006A3F4A" w:rsidRPr="00A1678E" w:rsidRDefault="004F28B3" w:rsidP="00150F1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bCs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b/>
          <w:bCs/>
          <w:sz w:val="20"/>
          <w:szCs w:val="20"/>
        </w:rPr>
        <w:t>Beneficjent Pomocy</w:t>
      </w:r>
      <w:r w:rsidRPr="00A1678E">
        <w:rPr>
          <w:rFonts w:asciiTheme="minorHAnsi" w:eastAsiaTheme="minorHAnsi" w:hAnsiTheme="minorHAnsi" w:cstheme="minorHAnsi"/>
          <w:bCs/>
          <w:sz w:val="20"/>
          <w:szCs w:val="20"/>
        </w:rPr>
        <w:t xml:space="preserve"> – Przedsiębiorca, który otrzymuje pomoc publiczną lub pomoc de minimis w ramach Projektu.</w:t>
      </w:r>
    </w:p>
    <w:p w14:paraId="141FF34D" w14:textId="6C830E8A" w:rsidR="004F28B3" w:rsidRPr="00A1678E" w:rsidRDefault="004F28B3" w:rsidP="00150F1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bCs/>
          <w:sz w:val="20"/>
          <w:szCs w:val="20"/>
        </w:rPr>
      </w:pPr>
      <w:r w:rsidRPr="00A1678E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ID wsparcia </w:t>
      </w:r>
      <w:r w:rsidR="003E3EB0" w:rsidRPr="00A1678E">
        <w:rPr>
          <w:rFonts w:asciiTheme="minorHAnsi" w:hAnsiTheme="minorHAnsi" w:cstheme="minorHAnsi"/>
          <w:b/>
          <w:color w:val="222222"/>
          <w:sz w:val="20"/>
          <w:szCs w:val="20"/>
        </w:rPr>
        <w:t>–</w:t>
      </w:r>
      <w:r w:rsidRPr="00A1678E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color w:val="222222"/>
          <w:sz w:val="20"/>
          <w:szCs w:val="20"/>
        </w:rPr>
        <w:t xml:space="preserve">indywidualny numer identyfikacyjny wsparcia, nadawany w systemie BUR przez Operatora, którego Przedsiębiorca używa podczas zapisywania się na usługi w ramach BUR ujęte w umowie wsparcia. </w:t>
      </w:r>
    </w:p>
    <w:p w14:paraId="579F96EE" w14:textId="77777777" w:rsidR="004F28B3" w:rsidRPr="00A1678E" w:rsidRDefault="004F28B3" w:rsidP="00150F1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</w:rPr>
        <w:t xml:space="preserve">Makroregion </w:t>
      </w:r>
      <w:r w:rsidRPr="00A1678E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>– obszar obejmujący swoim zasięgiem więcej niż jedno województwo, obsługiwany przez Operatora.</w:t>
      </w:r>
    </w:p>
    <w:p w14:paraId="3403153C" w14:textId="3FD49800" w:rsidR="00E273BE" w:rsidRPr="00A1678E" w:rsidRDefault="00E273BE" w:rsidP="00E273B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b/>
          <w:sz w:val="20"/>
          <w:szCs w:val="20"/>
        </w:rPr>
        <w:t>Mikroprzedsiębiorstwo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3E3EB0" w:rsidRPr="00A1678E">
        <w:rPr>
          <w:rFonts w:asciiTheme="minorHAnsi" w:eastAsiaTheme="minorHAnsi" w:hAnsiTheme="minorHAnsi" w:cstheme="minorHAnsi"/>
          <w:sz w:val="20"/>
          <w:szCs w:val="20"/>
        </w:rPr>
        <w:t>–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 przedsiębiorstwo, które w co najmniej jednym z dwóch ostatnich lat obrotowych zatrudniało średniorocznie mniej niż 10 pracowników oraz osiągnęło obrót netto ze sprzedaży towarów, wyrobów i usług oraz operacji finansowych nieprzekraczający równowartości 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br/>
        <w:t>w złotych 2 milionów euro, lub sumy aktywów jego bilansu sporządzonego na koniec jednego z tych lat nie przekroczyły równowartości w złotych 2 milionów euro.</w:t>
      </w:r>
    </w:p>
    <w:p w14:paraId="7F9C121D" w14:textId="451DB10E" w:rsidR="00E273BE" w:rsidRPr="00A1678E" w:rsidRDefault="00E273BE" w:rsidP="00E273B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>Małe przedsiębiorstwo</w:t>
      </w:r>
      <w:r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3E3EB0" w:rsidRPr="00A1678E">
        <w:rPr>
          <w:rFonts w:asciiTheme="minorHAnsi" w:hAnsiTheme="minorHAnsi" w:cstheme="minorHAnsi"/>
          <w:sz w:val="20"/>
          <w:szCs w:val="20"/>
        </w:rPr>
        <w:t>–</w:t>
      </w:r>
      <w:r w:rsidRPr="00A1678E">
        <w:rPr>
          <w:rFonts w:asciiTheme="minorHAnsi" w:hAnsiTheme="minorHAnsi" w:cstheme="minorHAnsi"/>
          <w:sz w:val="20"/>
          <w:szCs w:val="20"/>
        </w:rPr>
        <w:t xml:space="preserve"> przedsiębiorstwo, które w co najmniej jednym z dwóch ostatnich lat obrotowych zatrudniało średniorocznie mniej niż 50 pracowników oraz osiągnęło roczny obrót netto ze sprzedaży towarów, wyrobów i usług oraz operacji finansowych nieprzekraczający równowartości w</w:t>
      </w:r>
      <w:r w:rsidR="00465DED">
        <w:rPr>
          <w:rFonts w:asciiTheme="minorHAnsi" w:hAnsiTheme="minorHAnsi" w:cstheme="minorHAnsi"/>
          <w:sz w:val="20"/>
          <w:szCs w:val="20"/>
        </w:rPr>
        <w:t> </w:t>
      </w:r>
      <w:r w:rsidRPr="00A1678E">
        <w:rPr>
          <w:rFonts w:asciiTheme="minorHAnsi" w:hAnsiTheme="minorHAnsi" w:cstheme="minorHAnsi"/>
          <w:sz w:val="20"/>
          <w:szCs w:val="20"/>
        </w:rPr>
        <w:t>złotych 10 milionów euro, lub sumy aktywów jego bilansu sporządzonego na koniec jednego z tych lat nie przekroczyły równowartości w złotych 10 milionów euro.</w:t>
      </w:r>
    </w:p>
    <w:p w14:paraId="75866373" w14:textId="1F1E3224" w:rsidR="00E273BE" w:rsidRPr="00A1678E" w:rsidRDefault="00E273BE" w:rsidP="00E273B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b/>
          <w:sz w:val="20"/>
          <w:szCs w:val="20"/>
        </w:rPr>
        <w:t>Średnie przedsiębiorstwo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3E3EB0" w:rsidRPr="00A1678E">
        <w:rPr>
          <w:rFonts w:asciiTheme="minorHAnsi" w:eastAsiaTheme="minorHAnsi" w:hAnsiTheme="minorHAnsi" w:cstheme="minorHAnsi"/>
          <w:sz w:val="20"/>
          <w:szCs w:val="20"/>
        </w:rPr>
        <w:t>–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 przedsiębiorstwo, które w co najmniej jednym z dwóch ostatnich lat obrotowych zatrudniało średniorocznie mniej niż 250 pracowników oraz osiągnęło roczny obrót netto ze sprzedaży towarów, wyrobów i usług oraz operacji finansowych nieprzekraczający równowartości 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br/>
        <w:t>w złotych 50 milionów euro, lub sumy aktywów jego bilansu sporządzonego na koniec jednego z tych lat nie przekroczyły równowartości w złotych 43 milionów euro.</w:t>
      </w:r>
    </w:p>
    <w:p w14:paraId="054C28E9" w14:textId="44F9821A" w:rsidR="00E273BE" w:rsidRPr="00A1678E" w:rsidRDefault="00E273BE" w:rsidP="00E273B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</w:rPr>
        <w:lastRenderedPageBreak/>
        <w:t>Przedsiębiorca/M</w:t>
      </w:r>
      <w:r w:rsidR="00942893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</w:rPr>
        <w:t>M</w:t>
      </w:r>
      <w:r w:rsidRPr="00A1678E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</w:rPr>
        <w:t xml:space="preserve">ŚP </w:t>
      </w:r>
      <w:r w:rsidR="003E3EB0" w:rsidRPr="00A1678E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</w:rPr>
        <w:t>–</w:t>
      </w:r>
      <w:r w:rsidRPr="00A1678E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>mikro, małe, średnie przedsiębiorstwo w rozumieniu Rozporządzenia Komisji (WE) Nr 800/2008 z dnia 6 sierpnia 2008r., spełniające warunki udziału w projekcie.</w:t>
      </w:r>
      <w:r w:rsidR="00CE3AE2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 xml:space="preserve"> Wielkość przedsiębiorstwa można określić posługując się </w:t>
      </w:r>
      <w:r w:rsidR="00CE3AE2" w:rsidRPr="00A6228D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>Instrukcją pomagając</w:t>
      </w:r>
      <w:r w:rsidR="00CA2633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>ą</w:t>
      </w:r>
      <w:r w:rsidR="00CE3AE2" w:rsidRPr="00A6228D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 xml:space="preserve"> w określeniu statusu MMŚP</w:t>
      </w:r>
      <w:r w:rsidR="00CE3AE2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 xml:space="preserve">, </w:t>
      </w:r>
      <w:r w:rsidR="00CE3AE2">
        <w:rPr>
          <w:rFonts w:asciiTheme="minorHAnsi" w:eastAsiaTheme="minorHAnsi" w:hAnsiTheme="minorHAnsi" w:cstheme="minorHAnsi"/>
          <w:color w:val="000000"/>
          <w:sz w:val="20"/>
          <w:szCs w:val="20"/>
        </w:rPr>
        <w:t>która stanowi Załącznik nr 7 do Regulaminu.</w:t>
      </w:r>
    </w:p>
    <w:p w14:paraId="5700CFE6" w14:textId="6760E3DA" w:rsidR="00361051" w:rsidRPr="00A1678E" w:rsidRDefault="00563FC2" w:rsidP="00150F12">
      <w:pPr>
        <w:pStyle w:val="Akapitzlist"/>
        <w:numPr>
          <w:ilvl w:val="0"/>
          <w:numId w:val="2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>Operator</w:t>
      </w:r>
      <w:r w:rsidR="00155B2A" w:rsidRPr="00A1678E">
        <w:rPr>
          <w:rFonts w:asciiTheme="minorHAnsi" w:hAnsiTheme="minorHAnsi" w:cstheme="minorHAnsi"/>
          <w:sz w:val="20"/>
          <w:szCs w:val="20"/>
        </w:rPr>
        <w:t xml:space="preserve"> –</w:t>
      </w:r>
      <w:r w:rsidR="00CF297F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9A07E4" w:rsidRPr="00A1678E">
        <w:rPr>
          <w:rFonts w:asciiTheme="minorHAnsi" w:hAnsiTheme="minorHAnsi" w:cstheme="minorHAnsi"/>
          <w:sz w:val="20"/>
          <w:szCs w:val="20"/>
        </w:rPr>
        <w:t>Beneficjent</w:t>
      </w:r>
      <w:r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A22BAA" w:rsidRPr="00A1678E">
        <w:rPr>
          <w:rFonts w:asciiTheme="minorHAnsi" w:hAnsiTheme="minorHAnsi" w:cstheme="minorHAnsi"/>
          <w:sz w:val="20"/>
          <w:szCs w:val="20"/>
        </w:rPr>
        <w:t>projektu Polskiej Agencji Rozwoju Przedsiębiorczości</w:t>
      </w:r>
      <w:r w:rsidR="00CC640A" w:rsidRPr="00A1678E">
        <w:rPr>
          <w:rFonts w:asciiTheme="minorHAnsi" w:hAnsiTheme="minorHAnsi" w:cstheme="minorHAnsi"/>
          <w:sz w:val="20"/>
          <w:szCs w:val="20"/>
        </w:rPr>
        <w:t xml:space="preserve"> „Akademia </w:t>
      </w:r>
      <w:r w:rsidR="00574F47" w:rsidRPr="00A1678E">
        <w:rPr>
          <w:rFonts w:asciiTheme="minorHAnsi" w:hAnsiTheme="minorHAnsi" w:cstheme="minorHAnsi"/>
          <w:sz w:val="20"/>
          <w:szCs w:val="20"/>
        </w:rPr>
        <w:t>M</w:t>
      </w:r>
      <w:r w:rsidR="00CC640A" w:rsidRPr="00A1678E">
        <w:rPr>
          <w:rFonts w:asciiTheme="minorHAnsi" w:hAnsiTheme="minorHAnsi" w:cstheme="minorHAnsi"/>
          <w:sz w:val="20"/>
          <w:szCs w:val="20"/>
        </w:rPr>
        <w:t xml:space="preserve">enadżera </w:t>
      </w:r>
      <w:r w:rsidR="00942893">
        <w:rPr>
          <w:rFonts w:asciiTheme="minorHAnsi" w:hAnsiTheme="minorHAnsi" w:cstheme="minorHAnsi"/>
          <w:sz w:val="20"/>
          <w:szCs w:val="20"/>
        </w:rPr>
        <w:t>M</w:t>
      </w:r>
      <w:r w:rsidR="00CC640A" w:rsidRPr="00A1678E">
        <w:rPr>
          <w:rFonts w:asciiTheme="minorHAnsi" w:hAnsiTheme="minorHAnsi" w:cstheme="minorHAnsi"/>
          <w:sz w:val="20"/>
          <w:szCs w:val="20"/>
        </w:rPr>
        <w:t>M</w:t>
      </w:r>
      <w:r w:rsidR="00574F47" w:rsidRPr="00A1678E">
        <w:rPr>
          <w:rFonts w:asciiTheme="minorHAnsi" w:hAnsiTheme="minorHAnsi" w:cstheme="minorHAnsi"/>
          <w:sz w:val="20"/>
          <w:szCs w:val="20"/>
        </w:rPr>
        <w:t>Ś</w:t>
      </w:r>
      <w:r w:rsidR="00CC640A" w:rsidRPr="00A1678E">
        <w:rPr>
          <w:rFonts w:asciiTheme="minorHAnsi" w:hAnsiTheme="minorHAnsi" w:cstheme="minorHAnsi"/>
          <w:sz w:val="20"/>
          <w:szCs w:val="20"/>
        </w:rPr>
        <w:t>P</w:t>
      </w:r>
      <w:r w:rsidR="000C673B">
        <w:rPr>
          <w:rFonts w:asciiTheme="minorHAnsi" w:hAnsiTheme="minorHAnsi" w:cstheme="minorHAnsi"/>
          <w:sz w:val="20"/>
          <w:szCs w:val="20"/>
        </w:rPr>
        <w:t xml:space="preserve"> 2</w:t>
      </w:r>
      <w:r w:rsidR="00CC640A" w:rsidRPr="00A1678E">
        <w:rPr>
          <w:rFonts w:asciiTheme="minorHAnsi" w:hAnsiTheme="minorHAnsi" w:cstheme="minorHAnsi"/>
          <w:sz w:val="20"/>
          <w:szCs w:val="20"/>
        </w:rPr>
        <w:t xml:space="preserve">”, z którym zawarto umowę o realizację wsparcia na terenie </w:t>
      </w:r>
      <w:r w:rsidR="00192023" w:rsidRPr="00A1678E">
        <w:rPr>
          <w:rFonts w:asciiTheme="minorHAnsi" w:hAnsiTheme="minorHAnsi" w:cstheme="minorHAnsi"/>
          <w:sz w:val="20"/>
          <w:szCs w:val="20"/>
        </w:rPr>
        <w:t>M</w:t>
      </w:r>
      <w:r w:rsidR="00CC640A" w:rsidRPr="00A1678E">
        <w:rPr>
          <w:rFonts w:asciiTheme="minorHAnsi" w:hAnsiTheme="minorHAnsi" w:cstheme="minorHAnsi"/>
          <w:sz w:val="20"/>
          <w:szCs w:val="20"/>
        </w:rPr>
        <w:t>akroregionu</w:t>
      </w:r>
      <w:r w:rsidR="00C03F70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0C673B">
        <w:rPr>
          <w:rFonts w:asciiTheme="minorHAnsi" w:hAnsiTheme="minorHAnsi" w:cstheme="minorHAnsi"/>
          <w:sz w:val="20"/>
          <w:szCs w:val="20"/>
        </w:rPr>
        <w:t>4</w:t>
      </w:r>
      <w:r w:rsidR="00CC640A" w:rsidRPr="00A1678E">
        <w:rPr>
          <w:rFonts w:asciiTheme="minorHAnsi" w:hAnsiTheme="minorHAnsi" w:cstheme="minorHAnsi"/>
          <w:sz w:val="20"/>
          <w:szCs w:val="20"/>
        </w:rPr>
        <w:t xml:space="preserve"> tj</w:t>
      </w:r>
      <w:r w:rsidR="00C03F70" w:rsidRPr="00A1678E">
        <w:rPr>
          <w:rFonts w:asciiTheme="minorHAnsi" w:hAnsiTheme="minorHAnsi" w:cstheme="minorHAnsi"/>
          <w:sz w:val="20"/>
          <w:szCs w:val="20"/>
        </w:rPr>
        <w:t xml:space="preserve">. </w:t>
      </w:r>
      <w:bookmarkStart w:id="40" w:name="_Hlk2261680"/>
      <w:r w:rsidR="00C03F70" w:rsidRPr="00A1678E">
        <w:rPr>
          <w:rFonts w:asciiTheme="minorHAnsi" w:hAnsiTheme="minorHAnsi" w:cstheme="minorHAnsi"/>
          <w:sz w:val="20"/>
          <w:szCs w:val="20"/>
        </w:rPr>
        <w:t>„</w:t>
      </w:r>
      <w:r w:rsidR="000C673B">
        <w:rPr>
          <w:rFonts w:asciiTheme="minorHAnsi" w:hAnsiTheme="minorHAnsi" w:cstheme="minorHAnsi"/>
          <w:sz w:val="20"/>
          <w:szCs w:val="20"/>
        </w:rPr>
        <w:t xml:space="preserve">Łódzka Izba Przemysłowo Handlowa z siedzibą </w:t>
      </w:r>
      <w:r w:rsidR="00355893" w:rsidRPr="00355893">
        <w:rPr>
          <w:rFonts w:asciiTheme="minorHAnsi" w:hAnsiTheme="minorHAnsi" w:cstheme="minorHAnsi"/>
          <w:sz w:val="20"/>
          <w:szCs w:val="20"/>
        </w:rPr>
        <w:t>Pl. Wolności 5 lok. 2, 91-415 Łódź</w:t>
      </w:r>
      <w:r w:rsidR="00355893">
        <w:rPr>
          <w:rFonts w:asciiTheme="minorHAnsi" w:hAnsiTheme="minorHAnsi" w:cstheme="minorHAnsi"/>
          <w:sz w:val="20"/>
          <w:szCs w:val="20"/>
        </w:rPr>
        <w:t xml:space="preserve"> </w:t>
      </w:r>
      <w:r w:rsidR="00322D25" w:rsidRPr="00A1678E">
        <w:rPr>
          <w:rFonts w:asciiTheme="minorHAnsi" w:hAnsiTheme="minorHAnsi" w:cstheme="minorHAnsi"/>
          <w:sz w:val="20"/>
          <w:szCs w:val="20"/>
        </w:rPr>
        <w:t>–</w:t>
      </w:r>
      <w:r w:rsidR="000C673B">
        <w:rPr>
          <w:rFonts w:asciiTheme="minorHAnsi" w:hAnsiTheme="minorHAnsi" w:cstheme="minorHAnsi"/>
          <w:sz w:val="20"/>
          <w:szCs w:val="20"/>
        </w:rPr>
        <w:t xml:space="preserve"> </w:t>
      </w:r>
      <w:r w:rsidR="00C03F70" w:rsidRPr="00A1678E">
        <w:rPr>
          <w:rFonts w:asciiTheme="minorHAnsi" w:hAnsiTheme="minorHAnsi" w:cstheme="minorHAnsi"/>
          <w:sz w:val="20"/>
          <w:szCs w:val="20"/>
        </w:rPr>
        <w:t>realizującym Projekt pn. „</w:t>
      </w:r>
      <w:r w:rsidR="000C673B">
        <w:rPr>
          <w:rFonts w:asciiTheme="minorHAnsi" w:hAnsiTheme="minorHAnsi" w:cstheme="minorHAnsi"/>
          <w:sz w:val="20"/>
          <w:szCs w:val="20"/>
        </w:rPr>
        <w:t>Akademia Menedżera MMŚP 2 – Makroregion 4</w:t>
      </w:r>
      <w:r w:rsidR="00C03F70" w:rsidRPr="00A1678E">
        <w:rPr>
          <w:rFonts w:asciiTheme="minorHAnsi" w:hAnsiTheme="minorHAnsi" w:cstheme="minorHAnsi"/>
          <w:sz w:val="20"/>
          <w:szCs w:val="20"/>
        </w:rPr>
        <w:t xml:space="preserve">” wraz z partnerami: </w:t>
      </w:r>
      <w:r w:rsidR="000C673B" w:rsidRPr="000C673B">
        <w:rPr>
          <w:rFonts w:asciiTheme="minorHAnsi" w:hAnsiTheme="minorHAnsi" w:cstheme="minorHAnsi"/>
          <w:sz w:val="20"/>
          <w:szCs w:val="20"/>
        </w:rPr>
        <w:t>Regionaln</w:t>
      </w:r>
      <w:r w:rsidR="000C673B">
        <w:rPr>
          <w:rFonts w:asciiTheme="minorHAnsi" w:hAnsiTheme="minorHAnsi" w:cstheme="minorHAnsi"/>
          <w:sz w:val="20"/>
          <w:szCs w:val="20"/>
        </w:rPr>
        <w:t>ą</w:t>
      </w:r>
      <w:r w:rsidR="000C673B" w:rsidRPr="000C673B">
        <w:rPr>
          <w:rFonts w:asciiTheme="minorHAnsi" w:hAnsiTheme="minorHAnsi" w:cstheme="minorHAnsi"/>
          <w:sz w:val="20"/>
          <w:szCs w:val="20"/>
        </w:rPr>
        <w:t xml:space="preserve"> Izb</w:t>
      </w:r>
      <w:r w:rsidR="000C673B">
        <w:rPr>
          <w:rFonts w:asciiTheme="minorHAnsi" w:hAnsiTheme="minorHAnsi" w:cstheme="minorHAnsi"/>
          <w:sz w:val="20"/>
          <w:szCs w:val="20"/>
        </w:rPr>
        <w:t>ą</w:t>
      </w:r>
      <w:r w:rsidR="000C673B" w:rsidRPr="000C673B">
        <w:rPr>
          <w:rFonts w:asciiTheme="minorHAnsi" w:hAnsiTheme="minorHAnsi" w:cstheme="minorHAnsi"/>
          <w:sz w:val="20"/>
          <w:szCs w:val="20"/>
        </w:rPr>
        <w:t xml:space="preserve"> Gospodarcz</w:t>
      </w:r>
      <w:r w:rsidR="000C673B">
        <w:rPr>
          <w:rFonts w:asciiTheme="minorHAnsi" w:hAnsiTheme="minorHAnsi" w:cstheme="minorHAnsi"/>
          <w:sz w:val="20"/>
          <w:szCs w:val="20"/>
        </w:rPr>
        <w:t>ą</w:t>
      </w:r>
      <w:r w:rsidR="000C673B" w:rsidRPr="000C673B">
        <w:rPr>
          <w:rFonts w:asciiTheme="minorHAnsi" w:hAnsiTheme="minorHAnsi" w:cstheme="minorHAnsi"/>
          <w:sz w:val="20"/>
          <w:szCs w:val="20"/>
        </w:rPr>
        <w:t xml:space="preserve"> w Katowicach</w:t>
      </w:r>
      <w:r w:rsidR="000C673B">
        <w:rPr>
          <w:rFonts w:asciiTheme="minorHAnsi" w:hAnsiTheme="minorHAnsi" w:cstheme="minorHAnsi"/>
          <w:sz w:val="20"/>
          <w:szCs w:val="20"/>
        </w:rPr>
        <w:t xml:space="preserve">, </w:t>
      </w:r>
      <w:r w:rsidR="000C673B" w:rsidRPr="000C673B">
        <w:rPr>
          <w:rFonts w:asciiTheme="minorHAnsi" w:hAnsiTheme="minorHAnsi" w:cstheme="minorHAnsi"/>
          <w:sz w:val="20"/>
          <w:szCs w:val="20"/>
        </w:rPr>
        <w:t>Opolsk</w:t>
      </w:r>
      <w:r w:rsidR="000C673B">
        <w:rPr>
          <w:rFonts w:asciiTheme="minorHAnsi" w:hAnsiTheme="minorHAnsi" w:cstheme="minorHAnsi"/>
          <w:sz w:val="20"/>
          <w:szCs w:val="20"/>
        </w:rPr>
        <w:t>ą</w:t>
      </w:r>
      <w:r w:rsidR="000C673B" w:rsidRPr="000C673B">
        <w:rPr>
          <w:rFonts w:asciiTheme="minorHAnsi" w:hAnsiTheme="minorHAnsi" w:cstheme="minorHAnsi"/>
          <w:sz w:val="20"/>
          <w:szCs w:val="20"/>
        </w:rPr>
        <w:t xml:space="preserve"> Izb</w:t>
      </w:r>
      <w:r w:rsidR="000C673B">
        <w:rPr>
          <w:rFonts w:asciiTheme="minorHAnsi" w:hAnsiTheme="minorHAnsi" w:cstheme="minorHAnsi"/>
          <w:sz w:val="20"/>
          <w:szCs w:val="20"/>
        </w:rPr>
        <w:t>ą</w:t>
      </w:r>
      <w:r w:rsidR="000C673B" w:rsidRPr="000C673B">
        <w:rPr>
          <w:rFonts w:asciiTheme="minorHAnsi" w:hAnsiTheme="minorHAnsi" w:cstheme="minorHAnsi"/>
          <w:sz w:val="20"/>
          <w:szCs w:val="20"/>
        </w:rPr>
        <w:t xml:space="preserve"> Gospodarcz</w:t>
      </w:r>
      <w:r w:rsidR="000C673B">
        <w:rPr>
          <w:rFonts w:asciiTheme="minorHAnsi" w:hAnsiTheme="minorHAnsi" w:cstheme="minorHAnsi"/>
          <w:sz w:val="20"/>
          <w:szCs w:val="20"/>
        </w:rPr>
        <w:t xml:space="preserve">ą oraz </w:t>
      </w:r>
      <w:r w:rsidR="008416B3">
        <w:rPr>
          <w:rFonts w:asciiTheme="minorHAnsi" w:hAnsiTheme="minorHAnsi" w:cstheme="minorHAnsi"/>
          <w:sz w:val="20"/>
          <w:szCs w:val="20"/>
        </w:rPr>
        <w:t>„</w:t>
      </w:r>
      <w:r w:rsidR="000C673B" w:rsidRPr="000C673B">
        <w:rPr>
          <w:rFonts w:asciiTheme="minorHAnsi" w:hAnsiTheme="minorHAnsi" w:cstheme="minorHAnsi"/>
          <w:sz w:val="20"/>
          <w:szCs w:val="20"/>
        </w:rPr>
        <w:t>HRP Group</w:t>
      </w:r>
      <w:r w:rsidR="008416B3">
        <w:rPr>
          <w:rFonts w:asciiTheme="minorHAnsi" w:hAnsiTheme="minorHAnsi" w:cstheme="minorHAnsi"/>
          <w:sz w:val="20"/>
          <w:szCs w:val="20"/>
        </w:rPr>
        <w:t>” Sp. z o.o.</w:t>
      </w:r>
      <w:bookmarkEnd w:id="40"/>
    </w:p>
    <w:p w14:paraId="3365D371" w14:textId="00CE98F2" w:rsidR="004F28B3" w:rsidRPr="00A1678E" w:rsidRDefault="004F28B3" w:rsidP="00150F12">
      <w:pPr>
        <w:pStyle w:val="Akapitzlist"/>
        <w:numPr>
          <w:ilvl w:val="0"/>
          <w:numId w:val="2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41" w:name="_Hlk2263679"/>
      <w:r w:rsidRPr="00A1678E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Opis uniwersalnych kompetencji menadżerskich </w:t>
      </w:r>
      <w:bookmarkEnd w:id="41"/>
      <w:r w:rsidR="003E3EB0" w:rsidRPr="00A1678E">
        <w:rPr>
          <w:rFonts w:asciiTheme="minorHAnsi" w:hAnsiTheme="minorHAnsi" w:cstheme="minorHAnsi"/>
          <w:color w:val="222222"/>
          <w:sz w:val="20"/>
          <w:szCs w:val="20"/>
        </w:rPr>
        <w:t>–</w:t>
      </w:r>
      <w:r w:rsidRPr="00A1678E">
        <w:rPr>
          <w:rFonts w:asciiTheme="minorHAnsi" w:hAnsiTheme="minorHAnsi" w:cstheme="minorHAnsi"/>
          <w:color w:val="222222"/>
          <w:sz w:val="20"/>
          <w:szCs w:val="20"/>
        </w:rPr>
        <w:t xml:space="preserve"> dokument, który będzie obowiązywał podczas udzielania wsparcia, stanowiący zbiór niezbędnych kompetencji, które powinny posiadać osoby zatrudnione na stanowiskach menadżerskich/planowane do objęcia stanowisk menadżerskich, niezależnie od profilu działalności przedsiębiorstwa/pracodawcy oraz miejsca kierowniczego w strukturze organizacji. </w:t>
      </w:r>
      <w:r w:rsidRPr="00465DED">
        <w:rPr>
          <w:rFonts w:asciiTheme="minorHAnsi" w:hAnsiTheme="minorHAnsi" w:cstheme="minorHAnsi"/>
          <w:color w:val="222222"/>
          <w:sz w:val="20"/>
          <w:szCs w:val="20"/>
        </w:rPr>
        <w:t>Opis stanowi Załącznik nr 1 do Regulaminu.</w:t>
      </w:r>
    </w:p>
    <w:p w14:paraId="040AEC44" w14:textId="132F96BE" w:rsidR="00155B2A" w:rsidRPr="00A1678E" w:rsidRDefault="00C03F70" w:rsidP="00150F12">
      <w:pPr>
        <w:pStyle w:val="Akapitzlist"/>
        <w:numPr>
          <w:ilvl w:val="0"/>
          <w:numId w:val="2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>PARP</w:t>
      </w:r>
      <w:r w:rsidRPr="00A1678E">
        <w:rPr>
          <w:rFonts w:asciiTheme="minorHAnsi" w:hAnsiTheme="minorHAnsi" w:cstheme="minorHAnsi"/>
          <w:sz w:val="20"/>
          <w:szCs w:val="20"/>
        </w:rPr>
        <w:t xml:space="preserve"> – </w:t>
      </w:r>
      <w:r w:rsidR="004A7E32" w:rsidRPr="005574EA">
        <w:rPr>
          <w:rFonts w:asciiTheme="minorHAnsi" w:hAnsiTheme="minorHAnsi" w:cstheme="minorHAnsi"/>
          <w:sz w:val="20"/>
          <w:szCs w:val="20"/>
        </w:rPr>
        <w:t>Polska Agencja Rozwoju Przedsiębiorczości, działająca na podstawie ustawy z dnia 9 listopada 2000 r. o utworzeniu Polskiej Agencji Rozwoju Przedsiębiorczości (Dz.U. z 2018 r.,</w:t>
      </w:r>
      <w:proofErr w:type="spellStart"/>
      <w:r w:rsidR="004A7E32" w:rsidRPr="005574EA">
        <w:rPr>
          <w:rFonts w:asciiTheme="minorHAnsi" w:hAnsiTheme="minorHAnsi" w:cstheme="minorHAnsi"/>
          <w:sz w:val="20"/>
          <w:szCs w:val="20"/>
        </w:rPr>
        <w:t>poz</w:t>
      </w:r>
      <w:proofErr w:type="spellEnd"/>
      <w:r w:rsidR="004A7E32" w:rsidRPr="005574EA">
        <w:rPr>
          <w:rFonts w:asciiTheme="minorHAnsi" w:hAnsiTheme="minorHAnsi" w:cstheme="minorHAnsi"/>
          <w:sz w:val="20"/>
          <w:szCs w:val="20"/>
        </w:rPr>
        <w:t xml:space="preserve">. 110 z późn. </w:t>
      </w:r>
      <w:proofErr w:type="spellStart"/>
      <w:r w:rsidR="004A7E32" w:rsidRPr="005574EA">
        <w:rPr>
          <w:rFonts w:asciiTheme="minorHAnsi" w:hAnsiTheme="minorHAnsi" w:cstheme="minorHAnsi"/>
          <w:sz w:val="20"/>
          <w:szCs w:val="20"/>
        </w:rPr>
        <w:t>zm</w:t>
      </w:r>
      <w:proofErr w:type="spellEnd"/>
      <w:r w:rsidR="004A7E32" w:rsidRPr="005574EA">
        <w:rPr>
          <w:rFonts w:asciiTheme="minorHAnsi" w:hAnsiTheme="minorHAnsi" w:cstheme="minorHAnsi"/>
          <w:sz w:val="20"/>
          <w:szCs w:val="20"/>
        </w:rPr>
        <w:t>) z siedzibą w Warszawie (00-834) przy ul. Pańskiej 81/83 będąca Instytucją Pośredniczącą dla Działania 2.21 POWER.</w:t>
      </w:r>
      <w:del w:id="42" w:author="Monika Dwornicka" w:date="2021-09-14T11:47:00Z">
        <w:r w:rsidRPr="005574EA" w:rsidDel="006A3F4A">
          <w:rPr>
            <w:rFonts w:asciiTheme="minorHAnsi" w:hAnsiTheme="minorHAnsi" w:cstheme="minorHAnsi"/>
            <w:sz w:val="20"/>
            <w:szCs w:val="20"/>
          </w:rPr>
          <w:delText>.</w:delText>
        </w:r>
      </w:del>
    </w:p>
    <w:p w14:paraId="6F1C7573" w14:textId="087FDFC7" w:rsidR="004F28B3" w:rsidRPr="00A1678E" w:rsidRDefault="004F28B3" w:rsidP="00150F12">
      <w:pPr>
        <w:pStyle w:val="Akapitzlist"/>
        <w:numPr>
          <w:ilvl w:val="0"/>
          <w:numId w:val="2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1678E">
        <w:rPr>
          <w:rFonts w:asciiTheme="minorHAnsi" w:hAnsiTheme="minorHAnsi" w:cstheme="minorHAnsi"/>
          <w:b/>
          <w:bCs/>
          <w:sz w:val="20"/>
          <w:szCs w:val="20"/>
        </w:rPr>
        <w:t>Podmiot świadczący usługi rozwojowe</w:t>
      </w:r>
      <w:del w:id="43" w:author="Monika Dwornicka" w:date="2021-09-14T11:58:00Z">
        <w:r w:rsidRPr="00A1678E" w:rsidDel="00A15F6A">
          <w:rPr>
            <w:rFonts w:asciiTheme="minorHAnsi" w:hAnsiTheme="minorHAnsi" w:cstheme="minorHAnsi"/>
            <w:bCs/>
            <w:sz w:val="20"/>
            <w:szCs w:val="20"/>
          </w:rPr>
          <w:delText xml:space="preserve"> </w:delText>
        </w:r>
        <w:r w:rsidR="003E3EB0" w:rsidRPr="00A1678E" w:rsidDel="00A15F6A">
          <w:rPr>
            <w:rFonts w:asciiTheme="minorHAnsi" w:hAnsiTheme="minorHAnsi" w:cstheme="minorHAnsi"/>
            <w:bCs/>
            <w:sz w:val="20"/>
            <w:szCs w:val="20"/>
          </w:rPr>
          <w:delText>–</w:delText>
        </w:r>
      </w:del>
      <w:r w:rsidRPr="00A1678E">
        <w:rPr>
          <w:rFonts w:asciiTheme="minorHAnsi" w:hAnsiTheme="minorHAnsi" w:cstheme="minorHAnsi"/>
          <w:bCs/>
          <w:sz w:val="20"/>
          <w:szCs w:val="20"/>
        </w:rPr>
        <w:t xml:space="preserve"> </w:t>
      </w:r>
      <w:ins w:id="44" w:author="Monika Dwornicka" w:date="2021-09-14T11:58:00Z">
        <w:r w:rsidR="00A15F6A" w:rsidRPr="00A15F6A">
          <w:rPr>
            <w:rFonts w:asciiTheme="minorHAnsi" w:hAnsiTheme="minorHAnsi" w:cstheme="minorHAnsi"/>
            <w:bCs/>
            <w:sz w:val="20"/>
            <w:szCs w:val="20"/>
          </w:rPr>
          <w:t xml:space="preserve">(dalej zwany Dostawcą Usług) – przedsiębiorca lub instytucja, którzy świadczą usługi rozwojowe i dokonują rejestracji w BUR </w:t>
        </w:r>
      </w:ins>
      <w:del w:id="45" w:author="Monika Dwornicka" w:date="2021-09-14T11:58:00Z">
        <w:r w:rsidR="001D4401" w:rsidRPr="00A1678E" w:rsidDel="00A15F6A">
          <w:rPr>
            <w:rFonts w:asciiTheme="minorHAnsi" w:hAnsiTheme="minorHAnsi" w:cstheme="minorHAnsi"/>
            <w:bCs/>
            <w:sz w:val="20"/>
            <w:szCs w:val="20"/>
          </w:rPr>
          <w:delText xml:space="preserve">podmiot, który świadczy usługi rozwojowe i utworzył Profil </w:delText>
        </w:r>
        <w:r w:rsidR="000137A5" w:rsidRPr="00A1678E" w:rsidDel="00A15F6A">
          <w:rPr>
            <w:rFonts w:asciiTheme="minorHAnsi" w:hAnsiTheme="minorHAnsi" w:cstheme="minorHAnsi"/>
            <w:bCs/>
            <w:sz w:val="20"/>
            <w:szCs w:val="20"/>
          </w:rPr>
          <w:br/>
        </w:r>
        <w:r w:rsidR="001D4401" w:rsidRPr="00A1678E" w:rsidDel="00A15F6A">
          <w:rPr>
            <w:rFonts w:asciiTheme="minorHAnsi" w:hAnsiTheme="minorHAnsi" w:cstheme="minorHAnsi"/>
            <w:bCs/>
            <w:sz w:val="20"/>
            <w:szCs w:val="20"/>
          </w:rPr>
          <w:delText xml:space="preserve">w Bazie Usług Rozwojowych; </w:delText>
        </w:r>
      </w:del>
      <w:r w:rsidR="001D4401" w:rsidRPr="00A1678E">
        <w:rPr>
          <w:rFonts w:asciiTheme="minorHAnsi" w:hAnsiTheme="minorHAnsi" w:cstheme="minorHAnsi"/>
          <w:bCs/>
          <w:sz w:val="20"/>
          <w:szCs w:val="20"/>
        </w:rPr>
        <w:t>w trybie określonym w regulaminie BUR.</w:t>
      </w:r>
    </w:p>
    <w:p w14:paraId="7CA6783E" w14:textId="64EEC578" w:rsidR="004F28B3" w:rsidRPr="00A1678E" w:rsidRDefault="004F28B3" w:rsidP="00150F12">
      <w:pPr>
        <w:pStyle w:val="Akapitzlist"/>
        <w:numPr>
          <w:ilvl w:val="0"/>
          <w:numId w:val="2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Pomoc </w:t>
      </w:r>
      <w:r w:rsidRPr="00A1678E">
        <w:rPr>
          <w:rFonts w:asciiTheme="minorHAnsi" w:eastAsiaTheme="minorHAnsi" w:hAnsiTheme="minorHAnsi" w:cstheme="minorHAnsi"/>
          <w:b/>
          <w:bCs/>
          <w:i/>
          <w:iCs/>
          <w:color w:val="000000"/>
          <w:sz w:val="20"/>
          <w:szCs w:val="20"/>
        </w:rPr>
        <w:t xml:space="preserve">de minimis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– pomoc, o której mowa w Rozporządzeniu Komisji (UE) Nr 1407/2013 z dnia 18 grudnia 2013 r. w sprawie stosowania art. 107 i 108 Traktatu o funkcjonowaniu Unii Europejskiej do pomocy </w:t>
      </w:r>
      <w:r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 xml:space="preserve">de minimis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oraz w Rozporządzeniu Ministra Infrastruktury i Rozwoju z dnia </w:t>
      </w:r>
      <w:r w:rsidR="007015D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9 listopada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2015 r.</w:t>
      </w:r>
      <w:r w:rsidR="00BB6CD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sprawie udzielania </w:t>
      </w:r>
      <w:r w:rsidR="007015D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przez Polską Agencję Rozwoju Przedsiębiorczości pomocy finansowej w ramach Programu Operacyjnego Wiedza Edukacja Rozwój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2014-2020</w:t>
      </w:r>
      <w:r w:rsidR="007015D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(</w:t>
      </w:r>
      <w:r w:rsidR="00465DE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Dz. U</w:t>
      </w:r>
      <w:r w:rsidR="007015D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2018 poz. 2256)</w:t>
      </w:r>
    </w:p>
    <w:p w14:paraId="11320317" w14:textId="371A8142" w:rsidR="004F28B3" w:rsidRPr="00A1678E" w:rsidRDefault="004F28B3" w:rsidP="00150F12">
      <w:pPr>
        <w:pStyle w:val="Akapitzlist"/>
        <w:numPr>
          <w:ilvl w:val="0"/>
          <w:numId w:val="2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Pomoc publiczna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– pomoc, o której mowa w Rozporządzeniu Komisji (UE) Nr 651/2014 z dnia 17 czerwca 2014 r. uznającym niektóre rodzaje pomocy za zgodne z rynkiem wewnętrznym w stosowaniu art. 107 </w:t>
      </w:r>
      <w:r w:rsidR="0019352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i 108 Traktatu oraz Rozporządzeniu Ministra Infrastruktury i Rozwoju </w:t>
      </w:r>
      <w:r w:rsidR="007015D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z dnia 9 listopada 2015 r. w sprawie udzielania przez Polską Agencję Rozwoju Przedsiębiorczości pomocy finansowej w ramach Programu Operacyjnego Wiedza </w:t>
      </w:r>
      <w:r w:rsidR="00BB6CD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E</w:t>
      </w:r>
      <w:r w:rsidR="007015D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dukacja </w:t>
      </w:r>
      <w:r w:rsidR="00BB6CD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R</w:t>
      </w:r>
      <w:r w:rsidR="007015D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ozwój 2014-2020 (</w:t>
      </w:r>
      <w:r w:rsidR="00465DE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Dz. U</w:t>
      </w:r>
      <w:r w:rsidR="007015D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2018 poz. 2256).</w:t>
      </w:r>
    </w:p>
    <w:p w14:paraId="1EB4EBFF" w14:textId="7714D321" w:rsidR="004F28B3" w:rsidRPr="00A1678E" w:rsidRDefault="004F28B3" w:rsidP="00150F12">
      <w:pPr>
        <w:pStyle w:val="Akapitzlist"/>
        <w:numPr>
          <w:ilvl w:val="0"/>
          <w:numId w:val="2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b/>
          <w:bCs/>
          <w:sz w:val="20"/>
          <w:szCs w:val="20"/>
        </w:rPr>
        <w:t>Pracownik przedsiębiorstwa</w:t>
      </w:r>
      <w:r w:rsidRPr="00A1678E">
        <w:rPr>
          <w:rFonts w:asciiTheme="minorHAnsi" w:eastAsiaTheme="minorHAnsi" w:hAnsiTheme="minorHAnsi" w:cstheme="minorHAnsi"/>
          <w:bCs/>
          <w:sz w:val="20"/>
          <w:szCs w:val="20"/>
        </w:rPr>
        <w:t xml:space="preserve"> –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należy przez to rozumieć osobę, o której mowa w art.3 ust.3 ustawy </w:t>
      </w:r>
      <w:r w:rsidR="000137A5"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</w:r>
      <w:r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>z dnia 9 listopada 2000 r. o utworzeniu Polskiej Agencji Rozwoju Przedsiębiorczości, wykonującą pracę na rzecz mikroprzedsiębiorcy, małego lub średniego przedsiębiorcy, należy przez to rozumieć:</w:t>
      </w:r>
    </w:p>
    <w:p w14:paraId="1DCE4A2A" w14:textId="0BF49B79" w:rsidR="004F28B3" w:rsidRPr="00A1678E" w:rsidRDefault="004F28B3" w:rsidP="00150F12">
      <w:pPr>
        <w:pStyle w:val="Akapitzlist"/>
        <w:numPr>
          <w:ilvl w:val="0"/>
          <w:numId w:val="18"/>
        </w:numPr>
        <w:ind w:left="596" w:hanging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1678E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pracownika</w:t>
      </w:r>
      <w:r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rozumieniu art. 2 ustawy z dnia 26 czerwca 1974 r. – Kodeks pracy (Dz. U. z </w:t>
      </w:r>
      <w:del w:id="46" w:author="Monika Dwornicka" w:date="2021-09-14T12:14:00Z">
        <w:r w:rsidRPr="00A1678E" w:rsidDel="00C10DA9">
          <w:rPr>
            <w:rFonts w:asciiTheme="minorHAnsi" w:eastAsia="Times New Roman" w:hAnsiTheme="minorHAnsi" w:cstheme="minorHAnsi"/>
            <w:sz w:val="20"/>
            <w:szCs w:val="20"/>
            <w:lang w:eastAsia="pl-PL"/>
          </w:rPr>
          <w:delText>201</w:delText>
        </w:r>
        <w:r w:rsidR="007015D5" w:rsidRPr="00A1678E" w:rsidDel="00C10DA9">
          <w:rPr>
            <w:rFonts w:asciiTheme="minorHAnsi" w:eastAsia="Times New Roman" w:hAnsiTheme="minorHAnsi" w:cstheme="minorHAnsi"/>
            <w:sz w:val="20"/>
            <w:szCs w:val="20"/>
            <w:lang w:eastAsia="pl-PL"/>
          </w:rPr>
          <w:delText>8</w:delText>
        </w:r>
        <w:r w:rsidRPr="00A1678E" w:rsidDel="00C10DA9">
          <w:rPr>
            <w:rFonts w:asciiTheme="minorHAnsi" w:eastAsia="Times New Roman" w:hAnsiTheme="minorHAnsi" w:cstheme="minorHAnsi"/>
            <w:sz w:val="20"/>
            <w:szCs w:val="20"/>
            <w:lang w:eastAsia="pl-PL"/>
          </w:rPr>
          <w:delText xml:space="preserve"> </w:delText>
        </w:r>
      </w:del>
      <w:ins w:id="47" w:author="Monika Dwornicka" w:date="2021-09-14T12:14:00Z">
        <w:r w:rsidR="00C10DA9">
          <w:rPr>
            <w:rFonts w:asciiTheme="minorHAnsi" w:eastAsia="Times New Roman" w:hAnsiTheme="minorHAnsi" w:cstheme="minorHAnsi"/>
            <w:sz w:val="20"/>
            <w:szCs w:val="20"/>
            <w:lang w:eastAsia="pl-PL"/>
          </w:rPr>
          <w:t>2019</w:t>
        </w:r>
        <w:r w:rsidR="00C10DA9" w:rsidRPr="00A1678E">
          <w:rPr>
            <w:rFonts w:asciiTheme="minorHAnsi" w:eastAsia="Times New Roman" w:hAnsiTheme="minorHAnsi" w:cstheme="minorHAnsi"/>
            <w:sz w:val="20"/>
            <w:szCs w:val="20"/>
            <w:lang w:eastAsia="pl-PL"/>
          </w:rPr>
          <w:t xml:space="preserve"> </w:t>
        </w:r>
      </w:ins>
      <w:r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>r. poz.</w:t>
      </w:r>
      <w:ins w:id="48" w:author="Monika Dwornicka" w:date="2021-09-14T12:14:00Z">
        <w:r w:rsidR="00C10DA9">
          <w:rPr>
            <w:rFonts w:asciiTheme="minorHAnsi" w:eastAsia="Times New Roman" w:hAnsiTheme="minorHAnsi" w:cstheme="minorHAnsi"/>
            <w:sz w:val="20"/>
            <w:szCs w:val="20"/>
            <w:lang w:eastAsia="pl-PL"/>
          </w:rPr>
          <w:t>1320</w:t>
        </w:r>
      </w:ins>
      <w:del w:id="49" w:author="Monika Dwornicka" w:date="2021-09-14T12:14:00Z">
        <w:r w:rsidR="007015D5" w:rsidRPr="00A1678E" w:rsidDel="00C10DA9">
          <w:rPr>
            <w:rFonts w:asciiTheme="minorHAnsi" w:eastAsia="Times New Roman" w:hAnsiTheme="minorHAnsi" w:cstheme="minorHAnsi"/>
            <w:sz w:val="20"/>
            <w:szCs w:val="20"/>
            <w:lang w:eastAsia="pl-PL"/>
          </w:rPr>
          <w:delText>917</w:delText>
        </w:r>
      </w:del>
      <w:r w:rsidR="007015D5"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>, z późn. zm.</w:t>
      </w:r>
      <w:r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>),</w:t>
      </w:r>
    </w:p>
    <w:p w14:paraId="57B442ED" w14:textId="0EDD93B3" w:rsidR="007015D5" w:rsidRPr="00A1678E" w:rsidRDefault="007015D5" w:rsidP="00150F12">
      <w:pPr>
        <w:pStyle w:val="Akapitzlist"/>
        <w:numPr>
          <w:ilvl w:val="0"/>
          <w:numId w:val="18"/>
        </w:numPr>
        <w:ind w:left="596" w:hanging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1678E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pracownika tymczasowego</w:t>
      </w:r>
      <w:r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rozumieniu art.2 pkt. 2 ustawy z dnia 9 lipca 2003 r. o zatrudnianiu pracowników tymczasowych (</w:t>
      </w:r>
      <w:r w:rsidR="00465DED"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>Dz. U</w:t>
      </w:r>
      <w:r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 2018 r.</w:t>
      </w:r>
      <w:r w:rsidR="004D4609"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>,</w:t>
      </w:r>
      <w:r w:rsidR="003E3EB0"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4D4609"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>poz. 594 i 1608),</w:t>
      </w:r>
    </w:p>
    <w:p w14:paraId="0DFFED66" w14:textId="57F47188" w:rsidR="004F28B3" w:rsidRPr="00A1678E" w:rsidRDefault="004F28B3" w:rsidP="00150F12">
      <w:pPr>
        <w:pStyle w:val="Akapitzlist"/>
        <w:numPr>
          <w:ilvl w:val="0"/>
          <w:numId w:val="18"/>
        </w:numPr>
        <w:ind w:left="596" w:hanging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1678E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osobę wykonującą pracę </w:t>
      </w:r>
      <w:r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podstawie umowy agencyjnej, umowy zlecenia lub innej umowy </w:t>
      </w:r>
      <w:r w:rsidR="000137A5"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</w:r>
      <w:r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>o świadczenie usług, do której zgodnie z Kodeksem cywilnym stosuje się przepisy dotyczące zlecenia albo umowy o dzieło, jeżeli umowę taką zawarła z pracodawcą, z którym pozostaje w stosunku pracy, lub jeżeli w ramach takiej umowy wykonuje pracę na rzecz pracodawcy, z którym pozostaje w stosunku pracy,</w:t>
      </w:r>
    </w:p>
    <w:p w14:paraId="2E43281D" w14:textId="77777777" w:rsidR="004F28B3" w:rsidRPr="00A1678E" w:rsidRDefault="004F28B3" w:rsidP="00150F12">
      <w:pPr>
        <w:pStyle w:val="Akapitzlist"/>
        <w:numPr>
          <w:ilvl w:val="0"/>
          <w:numId w:val="18"/>
        </w:numPr>
        <w:ind w:left="596" w:hanging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1678E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właściciela</w:t>
      </w:r>
      <w:r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>, pełniącego funkcje kierownicze,</w:t>
      </w:r>
    </w:p>
    <w:p w14:paraId="67885AF1" w14:textId="665B01E8" w:rsidR="004F28B3" w:rsidRPr="00A1678E" w:rsidRDefault="004F28B3" w:rsidP="00150F12">
      <w:pPr>
        <w:pStyle w:val="Akapitzlist"/>
        <w:numPr>
          <w:ilvl w:val="0"/>
          <w:numId w:val="18"/>
        </w:numPr>
        <w:ind w:left="596" w:hanging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1678E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wspólnika</w:t>
      </w:r>
      <w:r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w tym partnera prowadzącego regularną działalność w przedsiębiorstwie i czerpiącego </w:t>
      </w:r>
      <w:r w:rsidR="000137A5"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</w:r>
      <w:r w:rsidRPr="00A1678E">
        <w:rPr>
          <w:rFonts w:asciiTheme="minorHAnsi" w:eastAsia="Times New Roman" w:hAnsiTheme="minorHAnsi" w:cstheme="minorHAnsi"/>
          <w:sz w:val="20"/>
          <w:szCs w:val="20"/>
          <w:lang w:eastAsia="pl-PL"/>
        </w:rPr>
        <w:t>z niego korzyści finansowe.</w:t>
      </w:r>
    </w:p>
    <w:p w14:paraId="2BA1B3BA" w14:textId="7B22A7FB" w:rsidR="004F28B3" w:rsidRPr="00A1678E" w:rsidRDefault="004F28B3" w:rsidP="00E273BE">
      <w:pPr>
        <w:pStyle w:val="Akapitzlist"/>
        <w:numPr>
          <w:ilvl w:val="0"/>
          <w:numId w:val="2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lastRenderedPageBreak/>
        <w:t>Projekt</w:t>
      </w:r>
      <w:r w:rsidRPr="00A1678E">
        <w:rPr>
          <w:rFonts w:asciiTheme="minorHAnsi" w:hAnsiTheme="minorHAnsi" w:cstheme="minorHAnsi"/>
          <w:sz w:val="20"/>
          <w:szCs w:val="20"/>
        </w:rPr>
        <w:t xml:space="preserve"> – oznacza projekt Polskiej Agencji Rozwoju Przedsiębiorczości (PARP), pn.</w:t>
      </w:r>
      <w:r w:rsidR="0038516A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>„</w:t>
      </w:r>
      <w:r w:rsidR="00B916C3" w:rsidRPr="00B916C3">
        <w:rPr>
          <w:rFonts w:asciiTheme="minorHAnsi" w:hAnsiTheme="minorHAnsi" w:cstheme="minorHAnsi"/>
          <w:sz w:val="20"/>
          <w:szCs w:val="20"/>
        </w:rPr>
        <w:t>Akademia Men</w:t>
      </w:r>
      <w:r w:rsidR="00942893">
        <w:rPr>
          <w:rFonts w:asciiTheme="minorHAnsi" w:hAnsiTheme="minorHAnsi" w:cstheme="minorHAnsi"/>
          <w:sz w:val="20"/>
          <w:szCs w:val="20"/>
        </w:rPr>
        <w:t>e</w:t>
      </w:r>
      <w:r w:rsidR="00B916C3" w:rsidRPr="00B916C3">
        <w:rPr>
          <w:rFonts w:asciiTheme="minorHAnsi" w:hAnsiTheme="minorHAnsi" w:cstheme="minorHAnsi"/>
          <w:sz w:val="20"/>
          <w:szCs w:val="20"/>
        </w:rPr>
        <w:t>dżera MMŚP 2 – Makroregion 4</w:t>
      </w:r>
      <w:r w:rsidRPr="00A1678E">
        <w:rPr>
          <w:rFonts w:asciiTheme="minorHAnsi" w:hAnsiTheme="minorHAnsi" w:cstheme="minorHAnsi"/>
          <w:sz w:val="20"/>
          <w:szCs w:val="20"/>
        </w:rPr>
        <w:t xml:space="preserve">”, nr  </w:t>
      </w:r>
      <w:r w:rsidR="00B916C3" w:rsidRPr="00B916C3">
        <w:rPr>
          <w:rFonts w:asciiTheme="minorHAnsi" w:hAnsiTheme="minorHAnsi" w:cstheme="minorHAnsi"/>
          <w:sz w:val="20"/>
          <w:szCs w:val="20"/>
        </w:rPr>
        <w:t>POWR.02.21.00-00-AM13/20</w:t>
      </w:r>
      <w:r w:rsidR="00B916C3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 xml:space="preserve">realizowany przez Operatora, w ramach </w:t>
      </w:r>
      <w:r w:rsidR="004D4609" w:rsidRPr="00A1678E">
        <w:rPr>
          <w:rFonts w:asciiTheme="minorHAnsi" w:hAnsiTheme="minorHAnsi" w:cstheme="minorHAnsi"/>
          <w:i/>
          <w:sz w:val="20"/>
          <w:szCs w:val="20"/>
        </w:rPr>
        <w:t>D</w:t>
      </w:r>
      <w:r w:rsidRPr="00A1678E">
        <w:rPr>
          <w:rFonts w:asciiTheme="minorHAnsi" w:hAnsiTheme="minorHAnsi" w:cstheme="minorHAnsi"/>
          <w:i/>
          <w:sz w:val="20"/>
          <w:szCs w:val="20"/>
        </w:rPr>
        <w:t>ziałania 2.21 Poprawa zarządzania, rozwój kapitału ludzkiego oraz wsparcie procesów innowacyjnych w przedsiębiorstwach</w:t>
      </w:r>
      <w:r w:rsidRPr="00A1678E">
        <w:rPr>
          <w:rFonts w:asciiTheme="minorHAnsi" w:hAnsiTheme="minorHAnsi" w:cstheme="minorHAnsi"/>
          <w:sz w:val="20"/>
          <w:szCs w:val="20"/>
        </w:rPr>
        <w:t>, współfinansowany ze środków Europejskiego Funduszu Społecznego w ramach Programu Operacyjnego Wiedza Edukacja Rozwój</w:t>
      </w:r>
      <w:r w:rsidR="003E3EB0" w:rsidRPr="00A1678E">
        <w:rPr>
          <w:rFonts w:asciiTheme="minorHAnsi" w:hAnsiTheme="minorHAnsi" w:cstheme="minorHAnsi"/>
          <w:sz w:val="20"/>
          <w:szCs w:val="20"/>
        </w:rPr>
        <w:t xml:space="preserve"> 2014-2020</w:t>
      </w:r>
      <w:r w:rsidRPr="00A1678E">
        <w:rPr>
          <w:rFonts w:asciiTheme="minorHAnsi" w:hAnsiTheme="minorHAnsi" w:cstheme="minorHAnsi"/>
          <w:sz w:val="20"/>
          <w:szCs w:val="20"/>
        </w:rPr>
        <w:t xml:space="preserve">, </w:t>
      </w:r>
      <w:r w:rsidRPr="00A1678E">
        <w:rPr>
          <w:rFonts w:asciiTheme="minorHAnsi" w:hAnsiTheme="minorHAnsi" w:cstheme="minorHAnsi"/>
          <w:i/>
          <w:sz w:val="20"/>
          <w:szCs w:val="20"/>
        </w:rPr>
        <w:t xml:space="preserve">Oś Priorytetowa II Efektywne polityki publiczne dla rynku pracy, gospodarki </w:t>
      </w:r>
      <w:r w:rsidR="004D4609" w:rsidRPr="00A1678E">
        <w:rPr>
          <w:rFonts w:asciiTheme="minorHAnsi" w:hAnsiTheme="minorHAnsi" w:cstheme="minorHAnsi"/>
          <w:i/>
          <w:sz w:val="20"/>
          <w:szCs w:val="20"/>
        </w:rPr>
        <w:t xml:space="preserve">i </w:t>
      </w:r>
      <w:r w:rsidRPr="00A1678E">
        <w:rPr>
          <w:rFonts w:asciiTheme="minorHAnsi" w:hAnsiTheme="minorHAnsi" w:cstheme="minorHAnsi"/>
          <w:i/>
          <w:sz w:val="20"/>
          <w:szCs w:val="20"/>
        </w:rPr>
        <w:t>edukacji.</w:t>
      </w:r>
      <w:bookmarkStart w:id="50" w:name="_Hlk3954786"/>
    </w:p>
    <w:bookmarkEnd w:id="50"/>
    <w:p w14:paraId="44D38A83" w14:textId="04CF6FBE" w:rsidR="001D4401" w:rsidRPr="00A1678E" w:rsidRDefault="001D4401" w:rsidP="00150F12">
      <w:pPr>
        <w:pStyle w:val="Akapitzlist"/>
        <w:numPr>
          <w:ilvl w:val="0"/>
          <w:numId w:val="2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b/>
          <w:sz w:val="20"/>
          <w:szCs w:val="20"/>
        </w:rPr>
        <w:t xml:space="preserve">System Operatora </w:t>
      </w:r>
      <w:r w:rsidR="00942893">
        <w:rPr>
          <w:rFonts w:asciiTheme="minorHAnsi" w:eastAsiaTheme="minorHAnsi" w:hAnsiTheme="minorHAnsi" w:cstheme="minorHAnsi"/>
          <w:b/>
          <w:sz w:val="20"/>
          <w:szCs w:val="20"/>
        </w:rPr>
        <w:t xml:space="preserve">AM2 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>– internetowy system elektroniczny Operatora do rejestracji Przedsiębiorców chcących wziąć udział w Projekcie, umożliwiający elektroniczne składanie Wniosków o umowę oraz wgrywanie odpowiednich dokumentów.</w:t>
      </w:r>
    </w:p>
    <w:p w14:paraId="42AFAE56" w14:textId="326989FC" w:rsidR="004F28B3" w:rsidRPr="00A1678E" w:rsidRDefault="004F28B3" w:rsidP="00150F12">
      <w:pPr>
        <w:pStyle w:val="Akapitzlist"/>
        <w:numPr>
          <w:ilvl w:val="0"/>
          <w:numId w:val="2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bCs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b/>
          <w:bCs/>
          <w:sz w:val="20"/>
          <w:szCs w:val="20"/>
        </w:rPr>
        <w:t>Uczestnicy Projektu</w:t>
      </w:r>
      <w:r w:rsidRPr="00A1678E">
        <w:rPr>
          <w:rFonts w:asciiTheme="minorHAnsi" w:eastAsiaTheme="minorHAnsi" w:hAnsiTheme="minorHAnsi" w:cstheme="minorHAnsi"/>
          <w:bCs/>
          <w:sz w:val="20"/>
          <w:szCs w:val="20"/>
        </w:rPr>
        <w:t xml:space="preserve"> – uczestnicy w rozumieniu Wytycznych w zakresie monitorowania postępu rzeczowego realizacji programów operacyjnych na lata 2014-2020, zwanych dalej „Wytycznymi w zakresie monitorowania”, spełniający warunki udziału w projekcie.</w:t>
      </w:r>
    </w:p>
    <w:p w14:paraId="1BAC0C88" w14:textId="3300FCA8" w:rsidR="004F28B3" w:rsidRPr="00A1678E" w:rsidRDefault="004F28B3" w:rsidP="00150F12">
      <w:pPr>
        <w:pStyle w:val="Akapitzlist"/>
        <w:numPr>
          <w:ilvl w:val="0"/>
          <w:numId w:val="2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bCs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 xml:space="preserve">Umowa wsparcia </w:t>
      </w:r>
      <w:r w:rsidR="003E3EB0" w:rsidRPr="00A1678E">
        <w:rPr>
          <w:rFonts w:asciiTheme="minorHAnsi" w:hAnsiTheme="minorHAnsi" w:cstheme="minorHAnsi"/>
          <w:b/>
          <w:sz w:val="20"/>
          <w:szCs w:val="20"/>
        </w:rPr>
        <w:t>–</w:t>
      </w:r>
      <w:r w:rsidRPr="00A1678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>umowa</w:t>
      </w:r>
      <w:r w:rsidR="003E3EB0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>dotycząca refundacji kosztów usług rozwojowych – umowa zawierana pomiędzy Operatorem a Przedsiębiorcą (</w:t>
      </w:r>
      <w:r w:rsidR="00CA2633"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 xml:space="preserve">MŚP), określająca warunki refundacji, realizacji i rozliczania usług rozwojowych. Operator dopuszcza możliwość zawarcia kilku umów wsparcia. Wzór umowy wsparcia stanowi </w:t>
      </w:r>
      <w:r w:rsidRPr="00465DED">
        <w:rPr>
          <w:rFonts w:asciiTheme="minorHAnsi" w:hAnsiTheme="minorHAnsi" w:cstheme="minorHAnsi"/>
          <w:sz w:val="20"/>
          <w:szCs w:val="20"/>
        </w:rPr>
        <w:t>Załącznik nr 2 do Regulaminu</w:t>
      </w:r>
      <w:r w:rsidR="0038516A" w:rsidRPr="00465DED">
        <w:rPr>
          <w:rFonts w:asciiTheme="minorHAnsi" w:hAnsiTheme="minorHAnsi" w:cstheme="minorHAnsi"/>
          <w:sz w:val="20"/>
          <w:szCs w:val="20"/>
        </w:rPr>
        <w:t>.</w:t>
      </w:r>
    </w:p>
    <w:p w14:paraId="5E53338C" w14:textId="76C52CB3" w:rsidR="00476157" w:rsidRPr="00A1678E" w:rsidRDefault="00AA155E" w:rsidP="00150F12">
      <w:pPr>
        <w:pStyle w:val="Akapitzlist"/>
        <w:numPr>
          <w:ilvl w:val="0"/>
          <w:numId w:val="2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>Usługa rozwojowa –</w:t>
      </w:r>
      <w:r w:rsidR="00CF297F" w:rsidRPr="00A1678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F297F" w:rsidRPr="00A1678E">
        <w:rPr>
          <w:rFonts w:asciiTheme="minorHAnsi" w:eastAsiaTheme="minorHAnsi" w:hAnsiTheme="minorHAnsi" w:cstheme="minorHAnsi"/>
          <w:sz w:val="20"/>
          <w:szCs w:val="20"/>
        </w:rPr>
        <w:t xml:space="preserve">usługa </w:t>
      </w:r>
      <w:r w:rsidR="00B916C3">
        <w:rPr>
          <w:rFonts w:asciiTheme="minorHAnsi" w:eastAsiaTheme="minorHAnsi" w:hAnsiTheme="minorHAnsi" w:cstheme="minorHAnsi"/>
          <w:sz w:val="20"/>
          <w:szCs w:val="20"/>
        </w:rPr>
        <w:t xml:space="preserve">szkoleniowa lub doradcza lub inna usługa o charakterze doradczym lub szkoleniowym wspierająca rozwój przedsiębiorcy </w:t>
      </w:r>
      <w:r w:rsidR="00CF297F" w:rsidRPr="00A1678E">
        <w:rPr>
          <w:rFonts w:asciiTheme="minorHAnsi" w:eastAsiaTheme="minorHAnsi" w:hAnsiTheme="minorHAnsi" w:cstheme="minorHAnsi"/>
          <w:sz w:val="20"/>
          <w:szCs w:val="20"/>
        </w:rPr>
        <w:t>mając</w:t>
      </w:r>
      <w:r w:rsidR="00B916C3">
        <w:rPr>
          <w:rFonts w:asciiTheme="minorHAnsi" w:eastAsiaTheme="minorHAnsi" w:hAnsiTheme="minorHAnsi" w:cstheme="minorHAnsi"/>
          <w:sz w:val="20"/>
          <w:szCs w:val="20"/>
        </w:rPr>
        <w:t>a</w:t>
      </w:r>
      <w:r w:rsidR="00CF297F" w:rsidRPr="00A1678E">
        <w:rPr>
          <w:rFonts w:asciiTheme="minorHAnsi" w:eastAsiaTheme="minorHAnsi" w:hAnsiTheme="minorHAnsi" w:cstheme="minorHAnsi"/>
          <w:sz w:val="20"/>
          <w:szCs w:val="20"/>
        </w:rPr>
        <w:t xml:space="preserve"> na celu nabycie, potwierdzenie lub wzrost wiedzy, umiejętności lub kompetencji społecznych przedsiębiorców i ich pracowników, w tym mającą na celu zdobycie kwalifikacji,</w:t>
      </w:r>
      <w:r w:rsidR="00B916C3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CF297F" w:rsidRPr="00A1678E">
        <w:rPr>
          <w:rFonts w:asciiTheme="minorHAnsi" w:eastAsiaTheme="minorHAnsi" w:hAnsiTheme="minorHAnsi" w:cstheme="minorHAnsi"/>
          <w:sz w:val="20"/>
          <w:szCs w:val="20"/>
        </w:rPr>
        <w:t>o których mowa w art. 2 pkt 8 Ustawy z dnia 22 grudnia 2015 r. o</w:t>
      </w:r>
      <w:r w:rsidR="00465DED">
        <w:rPr>
          <w:rFonts w:asciiTheme="minorHAnsi" w:eastAsiaTheme="minorHAnsi" w:hAnsiTheme="minorHAnsi" w:cstheme="minorHAnsi"/>
          <w:sz w:val="20"/>
          <w:szCs w:val="20"/>
        </w:rPr>
        <w:t> </w:t>
      </w:r>
      <w:r w:rsidR="00CF297F" w:rsidRPr="00A1678E">
        <w:rPr>
          <w:rFonts w:asciiTheme="minorHAnsi" w:eastAsiaTheme="minorHAnsi" w:hAnsiTheme="minorHAnsi" w:cstheme="minorHAnsi"/>
          <w:sz w:val="20"/>
          <w:szCs w:val="20"/>
        </w:rPr>
        <w:t>Zintegrowanym Systemie Kwalifikacji</w:t>
      </w:r>
      <w:r w:rsidR="00B916C3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CF297F" w:rsidRPr="00A1678E">
        <w:rPr>
          <w:rFonts w:asciiTheme="minorHAnsi" w:eastAsiaTheme="minorHAnsi" w:hAnsiTheme="minorHAnsi" w:cstheme="minorHAnsi"/>
          <w:sz w:val="20"/>
          <w:szCs w:val="20"/>
        </w:rPr>
        <w:t>(Dz.U.201</w:t>
      </w:r>
      <w:r w:rsidR="004D4609" w:rsidRPr="00A1678E">
        <w:rPr>
          <w:rFonts w:asciiTheme="minorHAnsi" w:eastAsiaTheme="minorHAnsi" w:hAnsiTheme="minorHAnsi" w:cstheme="minorHAnsi"/>
          <w:sz w:val="20"/>
          <w:szCs w:val="20"/>
        </w:rPr>
        <w:t>8</w:t>
      </w:r>
      <w:r w:rsidR="00CF297F" w:rsidRPr="00A1678E">
        <w:rPr>
          <w:rFonts w:asciiTheme="minorHAnsi" w:eastAsiaTheme="minorHAnsi" w:hAnsiTheme="minorHAnsi" w:cstheme="minorHAnsi"/>
          <w:sz w:val="20"/>
          <w:szCs w:val="20"/>
        </w:rPr>
        <w:t>r. poz.</w:t>
      </w:r>
      <w:r w:rsidR="004D4609" w:rsidRPr="00A1678E">
        <w:rPr>
          <w:rFonts w:asciiTheme="minorHAnsi" w:eastAsiaTheme="minorHAnsi" w:hAnsiTheme="minorHAnsi" w:cstheme="minorHAnsi"/>
          <w:sz w:val="20"/>
          <w:szCs w:val="20"/>
        </w:rPr>
        <w:t xml:space="preserve"> 2153</w:t>
      </w:r>
      <w:r w:rsidR="00CF297F" w:rsidRPr="00A1678E">
        <w:rPr>
          <w:rFonts w:asciiTheme="minorHAnsi" w:eastAsiaTheme="minorHAnsi" w:hAnsiTheme="minorHAnsi" w:cstheme="minorHAnsi"/>
          <w:sz w:val="20"/>
          <w:szCs w:val="20"/>
        </w:rPr>
        <w:t xml:space="preserve"> z późn. zm.), lub pozwalającą na ich rozwój</w:t>
      </w:r>
      <w:r w:rsidRPr="00A1678E">
        <w:rPr>
          <w:rFonts w:asciiTheme="minorHAnsi" w:hAnsiTheme="minorHAnsi" w:cstheme="minorHAnsi"/>
          <w:sz w:val="20"/>
          <w:szCs w:val="20"/>
        </w:rPr>
        <w:t>.</w:t>
      </w:r>
    </w:p>
    <w:p w14:paraId="0440526B" w14:textId="6EEBFA0A" w:rsidR="00CB2555" w:rsidRPr="00A1678E" w:rsidRDefault="00476157" w:rsidP="00EB6A45">
      <w:pPr>
        <w:pStyle w:val="Akapitzlist"/>
        <w:numPr>
          <w:ilvl w:val="0"/>
          <w:numId w:val="2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b/>
          <w:bCs/>
          <w:sz w:val="20"/>
        </w:rPr>
        <w:t xml:space="preserve">Kwota wsparcia </w:t>
      </w:r>
      <w:r w:rsidR="00465DED" w:rsidRPr="00A1678E">
        <w:rPr>
          <w:rFonts w:asciiTheme="minorHAnsi" w:hAnsiTheme="minorHAnsi" w:cstheme="minorHAnsi"/>
          <w:b/>
          <w:sz w:val="20"/>
          <w:szCs w:val="20"/>
        </w:rPr>
        <w:t xml:space="preserve">– </w:t>
      </w:r>
      <w:r w:rsidRPr="00A1678E">
        <w:rPr>
          <w:sz w:val="20"/>
        </w:rPr>
        <w:t>suma środków poniesionych na zakup usług rozwojowych z BUR, zgodnych z</w:t>
      </w:r>
      <w:r w:rsidR="00465DED">
        <w:rPr>
          <w:sz w:val="20"/>
        </w:rPr>
        <w:t> </w:t>
      </w:r>
      <w:r w:rsidRPr="00A1678E">
        <w:rPr>
          <w:sz w:val="20"/>
        </w:rPr>
        <w:t xml:space="preserve">potrzebami rozwojowymi Przedsiębiorcy, wynikającymi z </w:t>
      </w:r>
      <w:r w:rsidR="00BE5EE7">
        <w:rPr>
          <w:sz w:val="20"/>
        </w:rPr>
        <w:t>analizy</w:t>
      </w:r>
      <w:r w:rsidR="00BE5EE7" w:rsidRPr="00A1678E">
        <w:rPr>
          <w:sz w:val="20"/>
        </w:rPr>
        <w:t xml:space="preserve"> </w:t>
      </w:r>
      <w:r w:rsidRPr="00A1678E">
        <w:rPr>
          <w:sz w:val="20"/>
        </w:rPr>
        <w:t>potrzeb rozwojowych w ramach projektu stanowiących podstawę do wyliczenia refundacji (dofinasowania). Na kwotę wsparcia składa się dofinansowanie, które stanowić będzie maksymalnie do 80% wartości usługi/usług rozwojowych oraz wkład własny wnoszony przez M</w:t>
      </w:r>
      <w:r w:rsidR="00942893">
        <w:rPr>
          <w:sz w:val="20"/>
        </w:rPr>
        <w:t>M</w:t>
      </w:r>
      <w:r w:rsidRPr="00A1678E">
        <w:rPr>
          <w:sz w:val="20"/>
        </w:rPr>
        <w:t>ŚP, stanowiący minimalnie 20% wartości usługi/usług rozwojowych.</w:t>
      </w:r>
    </w:p>
    <w:p w14:paraId="71ECE39E" w14:textId="77777777" w:rsidR="00155B2A" w:rsidRPr="00A1678E" w:rsidRDefault="00155B2A" w:rsidP="00150F12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>§ 2</w:t>
      </w:r>
    </w:p>
    <w:p w14:paraId="27E529EC" w14:textId="10D9958A" w:rsidR="00155B2A" w:rsidRPr="00A1678E" w:rsidRDefault="00D961E0" w:rsidP="00150F12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Postanowienia </w:t>
      </w:r>
      <w:r w:rsidR="00155B2A" w:rsidRPr="00A1678E">
        <w:rPr>
          <w:rFonts w:asciiTheme="minorHAnsi" w:hAnsiTheme="minorHAnsi" w:cstheme="minorHAnsi"/>
          <w:b/>
          <w:sz w:val="20"/>
          <w:szCs w:val="20"/>
        </w:rPr>
        <w:t>ogólne</w:t>
      </w:r>
    </w:p>
    <w:p w14:paraId="1D861096" w14:textId="77777777" w:rsidR="00D961E0" w:rsidRPr="00A1678E" w:rsidRDefault="00D961E0" w:rsidP="00150F12">
      <w:pPr>
        <w:spacing w:after="0"/>
        <w:ind w:left="142" w:hanging="426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B3719C4" w14:textId="04261F60" w:rsidR="00D961E0" w:rsidRPr="00A1678E" w:rsidRDefault="00D961E0" w:rsidP="00150F12">
      <w:pPr>
        <w:pStyle w:val="Akapitzlist"/>
        <w:numPr>
          <w:ilvl w:val="0"/>
          <w:numId w:val="39"/>
        </w:numPr>
        <w:ind w:left="142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Niniejszy </w:t>
      </w:r>
      <w:r w:rsidR="0031365D" w:rsidRPr="00A1678E">
        <w:rPr>
          <w:rFonts w:asciiTheme="minorHAnsi" w:hAnsiTheme="minorHAnsi" w:cstheme="minorHAnsi"/>
          <w:color w:val="000000"/>
          <w:sz w:val="20"/>
          <w:szCs w:val="20"/>
        </w:rPr>
        <w:t>R</w:t>
      </w:r>
      <w:r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egulamin </w:t>
      </w:r>
      <w:r w:rsidR="0031365D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rekrutacji i </w:t>
      </w:r>
      <w:r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uczestnictwa </w:t>
      </w:r>
      <w:r w:rsidR="00CA4F36" w:rsidRPr="00A1678E">
        <w:rPr>
          <w:rFonts w:asciiTheme="minorHAnsi" w:hAnsiTheme="minorHAnsi" w:cstheme="minorHAnsi"/>
          <w:color w:val="000000"/>
          <w:sz w:val="20"/>
          <w:szCs w:val="20"/>
        </w:rPr>
        <w:t>w P</w:t>
      </w:r>
      <w:r w:rsidR="00AA155E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rojekcie (zwany dalej </w:t>
      </w:r>
      <w:r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Regulaminem), określa </w:t>
      </w:r>
      <w:r w:rsidR="000137A5" w:rsidRPr="00A1678E">
        <w:rPr>
          <w:rFonts w:asciiTheme="minorHAnsi" w:hAnsiTheme="minorHAnsi" w:cstheme="minorHAnsi"/>
          <w:color w:val="000000"/>
          <w:sz w:val="20"/>
          <w:szCs w:val="20"/>
        </w:rPr>
        <w:br/>
      </w:r>
      <w:r w:rsidR="00DC440D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w szczególności </w:t>
      </w:r>
      <w:r w:rsidR="00AA155E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grupę docelową </w:t>
      </w:r>
      <w:r w:rsidR="00CA4F36" w:rsidRPr="00A1678E"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="00AA155E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rojektu, </w:t>
      </w:r>
      <w:r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kryteria </w:t>
      </w:r>
      <w:r w:rsidR="00AA155E" w:rsidRPr="00A1678E">
        <w:rPr>
          <w:rFonts w:asciiTheme="minorHAnsi" w:hAnsiTheme="minorHAnsi" w:cstheme="minorHAnsi"/>
          <w:color w:val="000000"/>
          <w:sz w:val="20"/>
          <w:szCs w:val="20"/>
        </w:rPr>
        <w:t>kwalifikowalności</w:t>
      </w:r>
      <w:r w:rsidRPr="00A1678E">
        <w:rPr>
          <w:rFonts w:asciiTheme="minorHAnsi" w:hAnsiTheme="minorHAnsi" w:cstheme="minorHAnsi"/>
          <w:color w:val="000000"/>
          <w:sz w:val="20"/>
          <w:szCs w:val="20"/>
        </w:rPr>
        <w:t>, zasady przeprowadzania procesu rekrutacji oraz</w:t>
      </w:r>
      <w:r w:rsidR="00AA155E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 sposób udzielani</w:t>
      </w:r>
      <w:r w:rsidR="001D4401" w:rsidRPr="00A1678E">
        <w:rPr>
          <w:rFonts w:asciiTheme="minorHAnsi" w:hAnsiTheme="minorHAnsi" w:cstheme="minorHAnsi"/>
          <w:color w:val="000000"/>
          <w:sz w:val="20"/>
          <w:szCs w:val="20"/>
        </w:rPr>
        <w:t>a</w:t>
      </w:r>
      <w:r w:rsidR="00AA155E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 i rozliczania</w:t>
      </w:r>
      <w:r w:rsidR="00CA4F36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 wsparcia w ramach P</w:t>
      </w:r>
      <w:r w:rsidRPr="00A1678E">
        <w:rPr>
          <w:rFonts w:asciiTheme="minorHAnsi" w:hAnsiTheme="minorHAnsi" w:cstheme="minorHAnsi"/>
          <w:color w:val="000000"/>
          <w:sz w:val="20"/>
          <w:szCs w:val="20"/>
        </w:rPr>
        <w:t>rojektu.</w:t>
      </w:r>
    </w:p>
    <w:p w14:paraId="4BE454C9" w14:textId="77777777" w:rsidR="00D961E0" w:rsidRPr="00A1678E" w:rsidRDefault="00D961E0" w:rsidP="009406AB">
      <w:pPr>
        <w:pStyle w:val="Akapitzlist"/>
        <w:numPr>
          <w:ilvl w:val="0"/>
          <w:numId w:val="39"/>
        </w:numPr>
        <w:tabs>
          <w:tab w:val="left" w:pos="142"/>
        </w:tabs>
        <w:ind w:hanging="78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color w:val="000000"/>
          <w:sz w:val="20"/>
          <w:szCs w:val="20"/>
        </w:rPr>
        <w:t>Projekt jest współfinansowany ze środków Unii Europejskiej w ramach Europejskiego Funduszu Społecznego - Program Operacyjny Wiedza Edukacja Rozwój na lata 2014-2020</w:t>
      </w:r>
      <w:r w:rsidR="00C40A91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 i </w:t>
      </w:r>
      <w:r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realizowany przez Operatora w oparciu o: </w:t>
      </w:r>
    </w:p>
    <w:p w14:paraId="44EDE3C6" w14:textId="39E747FA" w:rsidR="007447A8" w:rsidRPr="00A1678E" w:rsidRDefault="00D961E0" w:rsidP="00150F12">
      <w:pPr>
        <w:pStyle w:val="Akapitzlist"/>
        <w:numPr>
          <w:ilvl w:val="0"/>
          <w:numId w:val="21"/>
        </w:numPr>
        <w:ind w:left="59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Wniosek o dofinansowanie złożony przez Operatora oraz umowę nr </w:t>
      </w:r>
      <w:r w:rsidR="0060618F" w:rsidRPr="00A1678E">
        <w:rPr>
          <w:rFonts w:asciiTheme="minorHAnsi" w:hAnsiTheme="minorHAnsi" w:cstheme="minorHAnsi"/>
          <w:color w:val="000000"/>
          <w:sz w:val="20"/>
          <w:szCs w:val="20"/>
        </w:rPr>
        <w:t>UDA-POWR.02.21.00-00-</w:t>
      </w:r>
      <w:r w:rsidR="00B916C3">
        <w:rPr>
          <w:rFonts w:asciiTheme="minorHAnsi" w:hAnsiTheme="minorHAnsi" w:cstheme="minorHAnsi"/>
          <w:color w:val="000000"/>
          <w:sz w:val="20"/>
          <w:szCs w:val="20"/>
        </w:rPr>
        <w:t>AM13</w:t>
      </w:r>
      <w:r w:rsidR="0060618F" w:rsidRPr="00A1678E">
        <w:rPr>
          <w:rFonts w:asciiTheme="minorHAnsi" w:hAnsiTheme="minorHAnsi" w:cstheme="minorHAnsi"/>
          <w:color w:val="000000"/>
          <w:sz w:val="20"/>
          <w:szCs w:val="20"/>
        </w:rPr>
        <w:t>/</w:t>
      </w:r>
      <w:r w:rsidR="00B916C3">
        <w:rPr>
          <w:rFonts w:asciiTheme="minorHAnsi" w:hAnsiTheme="minorHAnsi" w:cstheme="minorHAnsi"/>
          <w:color w:val="000000"/>
          <w:sz w:val="20"/>
          <w:szCs w:val="20"/>
        </w:rPr>
        <w:t>20</w:t>
      </w:r>
      <w:r w:rsidR="0060618F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C40A91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zawartą </w:t>
      </w:r>
      <w:r w:rsidR="0060618F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w dniu </w:t>
      </w:r>
      <w:r w:rsidR="00B916C3">
        <w:rPr>
          <w:rFonts w:asciiTheme="minorHAnsi" w:hAnsiTheme="minorHAnsi" w:cstheme="minorHAnsi"/>
          <w:color w:val="000000"/>
          <w:sz w:val="20"/>
          <w:szCs w:val="20"/>
        </w:rPr>
        <w:t>29</w:t>
      </w:r>
      <w:r w:rsidR="0060618F" w:rsidRPr="00A1678E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B916C3">
        <w:rPr>
          <w:rFonts w:asciiTheme="minorHAnsi" w:hAnsiTheme="minorHAnsi" w:cstheme="minorHAnsi"/>
          <w:color w:val="000000"/>
          <w:sz w:val="20"/>
          <w:szCs w:val="20"/>
        </w:rPr>
        <w:t>06</w:t>
      </w:r>
      <w:r w:rsidR="0060618F" w:rsidRPr="00A1678E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B916C3">
        <w:rPr>
          <w:rFonts w:asciiTheme="minorHAnsi" w:hAnsiTheme="minorHAnsi" w:cstheme="minorHAnsi"/>
          <w:color w:val="000000"/>
          <w:sz w:val="20"/>
          <w:szCs w:val="20"/>
        </w:rPr>
        <w:t>2020</w:t>
      </w:r>
      <w:r w:rsidR="00B916C3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60618F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r. z </w:t>
      </w:r>
      <w:r w:rsidR="00C40A91" w:rsidRPr="00A1678E">
        <w:rPr>
          <w:rFonts w:asciiTheme="minorHAnsi" w:hAnsiTheme="minorHAnsi" w:cstheme="minorHAnsi"/>
          <w:color w:val="000000"/>
          <w:sz w:val="20"/>
          <w:szCs w:val="20"/>
        </w:rPr>
        <w:t>Polską Agencją Rozwoju Przedsiębiorczości</w:t>
      </w:r>
      <w:r w:rsidRPr="00A1678E"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14:paraId="2FAA2CAC" w14:textId="77777777" w:rsidR="00D961E0" w:rsidRPr="00A1678E" w:rsidRDefault="00D961E0" w:rsidP="00150F12">
      <w:pPr>
        <w:pStyle w:val="Akapitzlist"/>
        <w:numPr>
          <w:ilvl w:val="0"/>
          <w:numId w:val="21"/>
        </w:numPr>
        <w:ind w:left="59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Ogólne wytyczne oraz przepisy prawa związane z wdrażaniem Programu Operacyjnego Wiedza Edukacja Rozwój. </w:t>
      </w:r>
    </w:p>
    <w:p w14:paraId="2E808C11" w14:textId="50B88A0F" w:rsidR="006B5AA4" w:rsidRPr="009406AB" w:rsidRDefault="006B5AA4" w:rsidP="009406AB">
      <w:pPr>
        <w:pStyle w:val="Akapitzlist"/>
        <w:numPr>
          <w:ilvl w:val="0"/>
          <w:numId w:val="39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Celem </w:t>
      </w:r>
      <w:r w:rsidR="004E716D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głównym </w:t>
      </w:r>
      <w:r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Projektu jest </w:t>
      </w:r>
      <w:r w:rsidR="004E716D" w:rsidRPr="00A1678E">
        <w:rPr>
          <w:rFonts w:asciiTheme="minorHAnsi" w:hAnsiTheme="minorHAnsi" w:cstheme="minorHAnsi"/>
          <w:color w:val="000000"/>
          <w:sz w:val="20"/>
          <w:szCs w:val="20"/>
        </w:rPr>
        <w:t>rozwinięcie potencjału kadr kierowniczych M</w:t>
      </w:r>
      <w:r w:rsidR="00C220A5">
        <w:rPr>
          <w:rFonts w:asciiTheme="minorHAnsi" w:hAnsiTheme="minorHAnsi" w:cstheme="minorHAnsi"/>
          <w:color w:val="000000"/>
          <w:sz w:val="20"/>
          <w:szCs w:val="20"/>
        </w:rPr>
        <w:t>M</w:t>
      </w:r>
      <w:r w:rsidR="004E716D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ŚP </w:t>
      </w:r>
      <w:r w:rsidR="00B916C3" w:rsidRPr="00B916C3">
        <w:rPr>
          <w:rFonts w:asciiTheme="minorHAnsi" w:hAnsiTheme="minorHAnsi" w:cstheme="minorHAnsi"/>
          <w:color w:val="000000"/>
          <w:sz w:val="20"/>
          <w:szCs w:val="20"/>
        </w:rPr>
        <w:t xml:space="preserve">z </w:t>
      </w:r>
      <w:r w:rsidR="00C220A5">
        <w:rPr>
          <w:rFonts w:asciiTheme="minorHAnsi" w:hAnsiTheme="minorHAnsi" w:cstheme="minorHAnsi"/>
          <w:color w:val="000000"/>
          <w:sz w:val="20"/>
          <w:szCs w:val="20"/>
        </w:rPr>
        <w:t xml:space="preserve">województwa: </w:t>
      </w:r>
      <w:r w:rsidR="00B916C3" w:rsidRPr="00B916C3">
        <w:rPr>
          <w:rFonts w:asciiTheme="minorHAnsi" w:hAnsiTheme="minorHAnsi" w:cstheme="minorHAnsi"/>
          <w:color w:val="000000"/>
          <w:sz w:val="20"/>
          <w:szCs w:val="20"/>
        </w:rPr>
        <w:t>łódzkie</w:t>
      </w:r>
      <w:r w:rsidR="00C220A5">
        <w:rPr>
          <w:rFonts w:asciiTheme="minorHAnsi" w:hAnsiTheme="minorHAnsi" w:cstheme="minorHAnsi"/>
          <w:color w:val="000000"/>
          <w:sz w:val="20"/>
          <w:szCs w:val="20"/>
        </w:rPr>
        <w:t>go</w:t>
      </w:r>
      <w:r w:rsidR="00B916C3" w:rsidRPr="00B916C3">
        <w:rPr>
          <w:rFonts w:asciiTheme="minorHAnsi" w:hAnsiTheme="minorHAnsi" w:cstheme="minorHAnsi"/>
          <w:color w:val="000000"/>
          <w:sz w:val="20"/>
          <w:szCs w:val="20"/>
        </w:rPr>
        <w:t>, śląskie</w:t>
      </w:r>
      <w:r w:rsidR="00C220A5">
        <w:rPr>
          <w:rFonts w:asciiTheme="minorHAnsi" w:hAnsiTheme="minorHAnsi" w:cstheme="minorHAnsi"/>
          <w:color w:val="000000"/>
          <w:sz w:val="20"/>
          <w:szCs w:val="20"/>
        </w:rPr>
        <w:t xml:space="preserve">go i </w:t>
      </w:r>
      <w:r w:rsidR="00B916C3" w:rsidRPr="00B916C3">
        <w:rPr>
          <w:rFonts w:asciiTheme="minorHAnsi" w:hAnsiTheme="minorHAnsi" w:cstheme="minorHAnsi"/>
          <w:color w:val="000000"/>
          <w:sz w:val="20"/>
          <w:szCs w:val="20"/>
        </w:rPr>
        <w:t>opolskie</w:t>
      </w:r>
      <w:r w:rsidR="00C220A5">
        <w:rPr>
          <w:rFonts w:asciiTheme="minorHAnsi" w:hAnsiTheme="minorHAnsi" w:cstheme="minorHAnsi"/>
          <w:color w:val="000000"/>
          <w:sz w:val="20"/>
          <w:szCs w:val="20"/>
        </w:rPr>
        <w:t>go</w:t>
      </w:r>
      <w:r w:rsidR="00B916C3" w:rsidRPr="00B916C3">
        <w:rPr>
          <w:rFonts w:asciiTheme="minorHAnsi" w:hAnsiTheme="minorHAnsi" w:cstheme="minorHAnsi"/>
          <w:color w:val="000000"/>
          <w:sz w:val="20"/>
          <w:szCs w:val="20"/>
        </w:rPr>
        <w:t xml:space="preserve"> poprzez podniesienie przez min. 90% z 750 objętych</w:t>
      </w:r>
      <w:r w:rsidR="00B916C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916C3" w:rsidRPr="009406AB">
        <w:rPr>
          <w:rFonts w:asciiTheme="minorHAnsi" w:hAnsiTheme="minorHAnsi" w:cstheme="minorHAnsi"/>
          <w:color w:val="000000"/>
          <w:sz w:val="20"/>
          <w:szCs w:val="20"/>
        </w:rPr>
        <w:t xml:space="preserve">wsparciem uczestników, kompetencji w zakresie zarządzania przedsiębiorstwem, do </w:t>
      </w:r>
      <w:r w:rsidR="00B916C3">
        <w:rPr>
          <w:rFonts w:asciiTheme="minorHAnsi" w:hAnsiTheme="minorHAnsi" w:cstheme="minorHAnsi"/>
          <w:color w:val="000000"/>
          <w:sz w:val="20"/>
          <w:szCs w:val="20"/>
        </w:rPr>
        <w:t xml:space="preserve">czerwca </w:t>
      </w:r>
      <w:r w:rsidR="00B916C3" w:rsidRPr="009406AB">
        <w:rPr>
          <w:rFonts w:asciiTheme="minorHAnsi" w:hAnsiTheme="minorHAnsi" w:cstheme="minorHAnsi"/>
          <w:color w:val="000000"/>
          <w:sz w:val="20"/>
          <w:szCs w:val="20"/>
        </w:rPr>
        <w:t>2022 roku</w:t>
      </w:r>
      <w:r w:rsidR="00B916C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9406AB">
        <w:rPr>
          <w:rFonts w:asciiTheme="minorHAnsi" w:hAnsiTheme="minorHAnsi" w:cstheme="minorHAnsi"/>
          <w:sz w:val="20"/>
          <w:szCs w:val="20"/>
        </w:rPr>
        <w:t xml:space="preserve">poprzez </w:t>
      </w:r>
      <w:r w:rsidR="00DC440D" w:rsidRPr="009406AB">
        <w:rPr>
          <w:rFonts w:asciiTheme="minorHAnsi" w:hAnsiTheme="minorHAnsi" w:cstheme="minorHAnsi"/>
          <w:sz w:val="20"/>
          <w:szCs w:val="20"/>
        </w:rPr>
        <w:t>refundację usług rozwojowych</w:t>
      </w:r>
      <w:r w:rsidRPr="009406AB">
        <w:rPr>
          <w:rFonts w:asciiTheme="minorHAnsi" w:hAnsiTheme="minorHAnsi" w:cstheme="minorHAnsi"/>
          <w:sz w:val="20"/>
          <w:szCs w:val="20"/>
        </w:rPr>
        <w:t xml:space="preserve"> w zakresie zarządzania przedsiębiorstwem, w tym zarządzania zasobami ludzkimi.</w:t>
      </w:r>
    </w:p>
    <w:p w14:paraId="148A29E4" w14:textId="52954B3F" w:rsidR="00D961E0" w:rsidRPr="00A1678E" w:rsidRDefault="00D961E0" w:rsidP="009406AB">
      <w:pPr>
        <w:pStyle w:val="Akapitzlist"/>
        <w:numPr>
          <w:ilvl w:val="0"/>
          <w:numId w:val="39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Projekt jest realizowany na terenie </w:t>
      </w:r>
      <w:r w:rsidR="00F06280" w:rsidRPr="00A1678E">
        <w:rPr>
          <w:rFonts w:asciiTheme="minorHAnsi" w:hAnsiTheme="minorHAnsi" w:cstheme="minorHAnsi"/>
          <w:color w:val="000000"/>
          <w:sz w:val="20"/>
          <w:szCs w:val="20"/>
        </w:rPr>
        <w:t>M</w:t>
      </w:r>
      <w:r w:rsidRPr="00A1678E">
        <w:rPr>
          <w:rFonts w:asciiTheme="minorHAnsi" w:hAnsiTheme="minorHAnsi" w:cstheme="minorHAnsi"/>
          <w:color w:val="000000"/>
          <w:sz w:val="20"/>
          <w:szCs w:val="20"/>
        </w:rPr>
        <w:t>akroregionu</w:t>
      </w:r>
      <w:r w:rsidR="006B5AA4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05380">
        <w:rPr>
          <w:rFonts w:asciiTheme="minorHAnsi" w:hAnsiTheme="minorHAnsi" w:cstheme="minorHAnsi"/>
          <w:color w:val="000000"/>
          <w:sz w:val="20"/>
          <w:szCs w:val="20"/>
        </w:rPr>
        <w:t>4</w:t>
      </w:r>
      <w:r w:rsidRPr="00A1678E">
        <w:rPr>
          <w:rFonts w:asciiTheme="minorHAnsi" w:hAnsiTheme="minorHAnsi" w:cstheme="minorHAnsi"/>
          <w:color w:val="000000"/>
          <w:sz w:val="20"/>
          <w:szCs w:val="20"/>
        </w:rPr>
        <w:t>, obejmującego województwa:</w:t>
      </w:r>
    </w:p>
    <w:p w14:paraId="1375CEC5" w14:textId="1DE5EF3D" w:rsidR="00D961E0" w:rsidRDefault="00F05380" w:rsidP="00150F12">
      <w:pPr>
        <w:pStyle w:val="Akapitzlist"/>
        <w:numPr>
          <w:ilvl w:val="0"/>
          <w:numId w:val="22"/>
        </w:numPr>
        <w:ind w:left="59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łódzkie</w:t>
      </w:r>
      <w:r w:rsidR="00E971BD" w:rsidRPr="00A1678E"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14:paraId="7F1E5DC2" w14:textId="57FDD02B" w:rsidR="00F05380" w:rsidRPr="00A1678E" w:rsidRDefault="00F05380" w:rsidP="00150F12">
      <w:pPr>
        <w:pStyle w:val="Akapitzlist"/>
        <w:numPr>
          <w:ilvl w:val="0"/>
          <w:numId w:val="22"/>
        </w:numPr>
        <w:ind w:left="59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lastRenderedPageBreak/>
        <w:t>opolskie</w:t>
      </w:r>
    </w:p>
    <w:p w14:paraId="298A2539" w14:textId="1917ADB6" w:rsidR="00404512" w:rsidRPr="00A1678E" w:rsidRDefault="00F05380" w:rsidP="00150F12">
      <w:pPr>
        <w:pStyle w:val="Akapitzlist"/>
        <w:numPr>
          <w:ilvl w:val="0"/>
          <w:numId w:val="22"/>
        </w:numPr>
        <w:ind w:left="59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śląskie</w:t>
      </w:r>
      <w:r w:rsidR="00E971BD" w:rsidRPr="00A1678E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33C2C463" w14:textId="46464310" w:rsidR="006B5AA4" w:rsidRPr="00A1678E" w:rsidRDefault="006B5AA4" w:rsidP="009406AB">
      <w:pPr>
        <w:pStyle w:val="Akapitzlist"/>
        <w:numPr>
          <w:ilvl w:val="0"/>
          <w:numId w:val="39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Każdy etap realizacji Projektu przebiega zgodnie z zasadą równości szans i niedyskryminacji, w tym niedyskryminacji osób niepełnosprawnych, a także równości szans kobiet i mężczyzn zgodnie </w:t>
      </w:r>
      <w:r w:rsidR="00E426C6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z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Wytycznymi w zakresie realizacji zasady równości szans i niedyskryminacji, w tym dostępności dla osób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 niepełnosprawnościami oraz zasady równości szans kobiet i mężczyzn w ramach funduszy unijnych na lata 2014-2020.</w:t>
      </w:r>
    </w:p>
    <w:p w14:paraId="268296DC" w14:textId="52332B32" w:rsidR="00D728CC" w:rsidRPr="00A6228D" w:rsidRDefault="00C40A91" w:rsidP="009406AB">
      <w:pPr>
        <w:pStyle w:val="Akapitzlist"/>
        <w:numPr>
          <w:ilvl w:val="0"/>
          <w:numId w:val="39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color w:val="0C0C0C"/>
          <w:sz w:val="20"/>
          <w:szCs w:val="20"/>
        </w:rPr>
      </w:pPr>
      <w:r w:rsidRPr="00A6228D">
        <w:rPr>
          <w:rFonts w:asciiTheme="minorHAnsi" w:hAnsiTheme="minorHAnsi" w:cstheme="minorHAnsi"/>
          <w:color w:val="0C0C0C"/>
          <w:sz w:val="20"/>
          <w:szCs w:val="20"/>
        </w:rPr>
        <w:t xml:space="preserve">Na potrzeby realizacji </w:t>
      </w:r>
      <w:r w:rsidR="00CA4F36" w:rsidRPr="00A6228D">
        <w:rPr>
          <w:rFonts w:asciiTheme="minorHAnsi" w:hAnsiTheme="minorHAnsi" w:cstheme="minorHAnsi"/>
          <w:color w:val="0C0C0C"/>
          <w:sz w:val="20"/>
          <w:szCs w:val="20"/>
        </w:rPr>
        <w:t>Projek</w:t>
      </w:r>
      <w:r w:rsidRPr="00A6228D">
        <w:rPr>
          <w:rFonts w:asciiTheme="minorHAnsi" w:hAnsiTheme="minorHAnsi" w:cstheme="minorHAnsi"/>
          <w:color w:val="0C0C0C"/>
          <w:sz w:val="20"/>
          <w:szCs w:val="20"/>
        </w:rPr>
        <w:t xml:space="preserve">tu Operator uruchomił </w:t>
      </w:r>
      <w:r w:rsidR="00F55A50" w:rsidRPr="00A6228D">
        <w:rPr>
          <w:rFonts w:asciiTheme="minorHAnsi" w:hAnsiTheme="minorHAnsi" w:cstheme="minorHAnsi"/>
          <w:color w:val="0C0C0C"/>
          <w:sz w:val="20"/>
          <w:szCs w:val="20"/>
        </w:rPr>
        <w:t>P</w:t>
      </w:r>
      <w:r w:rsidR="00904577" w:rsidRPr="00A6228D">
        <w:rPr>
          <w:rFonts w:asciiTheme="minorHAnsi" w:hAnsiTheme="minorHAnsi" w:cstheme="minorHAnsi"/>
          <w:color w:val="0C0C0C"/>
          <w:sz w:val="20"/>
          <w:szCs w:val="20"/>
        </w:rPr>
        <w:t>unkty doradczo-informacyjne</w:t>
      </w:r>
      <w:r w:rsidR="00D728CC" w:rsidRPr="00A6228D">
        <w:rPr>
          <w:rFonts w:asciiTheme="minorHAnsi" w:hAnsiTheme="minorHAnsi" w:cstheme="minorHAnsi"/>
          <w:color w:val="0C0C0C"/>
          <w:sz w:val="20"/>
          <w:szCs w:val="20"/>
        </w:rPr>
        <w:t>:</w:t>
      </w:r>
    </w:p>
    <w:p w14:paraId="59D23335" w14:textId="4CC9117D" w:rsidR="00D728CC" w:rsidRPr="00355893" w:rsidRDefault="00D728CC" w:rsidP="00150F12">
      <w:pPr>
        <w:pStyle w:val="Akapitzlist"/>
        <w:numPr>
          <w:ilvl w:val="0"/>
          <w:numId w:val="19"/>
        </w:numPr>
        <w:ind w:left="596" w:hanging="426"/>
        <w:jc w:val="both"/>
        <w:rPr>
          <w:rFonts w:asciiTheme="minorHAnsi" w:hAnsiTheme="minorHAnsi" w:cstheme="minorHAnsi"/>
          <w:color w:val="0C0C0C"/>
          <w:sz w:val="20"/>
          <w:szCs w:val="20"/>
        </w:rPr>
      </w:pPr>
      <w:r w:rsidRPr="00355893">
        <w:rPr>
          <w:rFonts w:asciiTheme="minorHAnsi" w:hAnsiTheme="minorHAnsi" w:cstheme="minorHAnsi"/>
          <w:sz w:val="20"/>
          <w:szCs w:val="20"/>
        </w:rPr>
        <w:t xml:space="preserve">Województwo </w:t>
      </w:r>
      <w:r w:rsidR="00322D25" w:rsidRPr="00355893">
        <w:rPr>
          <w:rFonts w:asciiTheme="minorHAnsi" w:hAnsiTheme="minorHAnsi" w:cstheme="minorHAnsi"/>
          <w:sz w:val="20"/>
          <w:szCs w:val="20"/>
        </w:rPr>
        <w:t xml:space="preserve">łódzkie: </w:t>
      </w:r>
      <w:r w:rsidR="00355893" w:rsidRPr="00355893">
        <w:rPr>
          <w:sz w:val="20"/>
          <w:szCs w:val="20"/>
        </w:rPr>
        <w:t>Pl. Wolności 5 lok. 2, 91-415 Łódź</w:t>
      </w:r>
    </w:p>
    <w:p w14:paraId="2831F3BC" w14:textId="66AD4078" w:rsidR="00F05380" w:rsidRPr="00A6228D" w:rsidRDefault="00F05380" w:rsidP="00150F12">
      <w:pPr>
        <w:pStyle w:val="Akapitzlist"/>
        <w:numPr>
          <w:ilvl w:val="0"/>
          <w:numId w:val="19"/>
        </w:numPr>
        <w:ind w:left="596" w:hanging="426"/>
        <w:jc w:val="both"/>
        <w:rPr>
          <w:rFonts w:asciiTheme="minorHAnsi" w:hAnsiTheme="minorHAnsi" w:cstheme="minorHAnsi"/>
          <w:color w:val="0C0C0C"/>
          <w:sz w:val="20"/>
          <w:szCs w:val="20"/>
        </w:rPr>
      </w:pPr>
      <w:r w:rsidRPr="00A6228D">
        <w:rPr>
          <w:rFonts w:asciiTheme="minorHAnsi" w:hAnsiTheme="minorHAnsi" w:cstheme="minorHAnsi"/>
          <w:color w:val="0C0C0C"/>
          <w:sz w:val="20"/>
          <w:szCs w:val="20"/>
        </w:rPr>
        <w:t xml:space="preserve">Województwo opolskie: </w:t>
      </w:r>
      <w:r w:rsidR="0072142E" w:rsidRPr="00A6228D">
        <w:rPr>
          <w:rFonts w:asciiTheme="minorHAnsi" w:hAnsiTheme="minorHAnsi" w:cstheme="minorHAnsi"/>
          <w:color w:val="0C0C0C"/>
          <w:sz w:val="20"/>
          <w:szCs w:val="20"/>
        </w:rPr>
        <w:t>ul. Krakowska 39</w:t>
      </w:r>
      <w:r w:rsidR="00CA2633" w:rsidRPr="00A6228D">
        <w:rPr>
          <w:rFonts w:asciiTheme="minorHAnsi" w:hAnsiTheme="minorHAnsi" w:cstheme="minorHAnsi"/>
          <w:color w:val="0C0C0C"/>
          <w:sz w:val="20"/>
          <w:szCs w:val="20"/>
        </w:rPr>
        <w:t xml:space="preserve"> (I piętro)</w:t>
      </w:r>
      <w:r w:rsidR="0072142E" w:rsidRPr="00A6228D">
        <w:rPr>
          <w:rFonts w:asciiTheme="minorHAnsi" w:hAnsiTheme="minorHAnsi" w:cstheme="minorHAnsi"/>
          <w:color w:val="0C0C0C"/>
          <w:sz w:val="20"/>
          <w:szCs w:val="20"/>
        </w:rPr>
        <w:t xml:space="preserve">, </w:t>
      </w:r>
      <w:r w:rsidR="00465DED" w:rsidRPr="00A6228D">
        <w:rPr>
          <w:rFonts w:asciiTheme="minorHAnsi" w:hAnsiTheme="minorHAnsi" w:cstheme="minorHAnsi"/>
          <w:color w:val="0C0C0C"/>
          <w:sz w:val="20"/>
          <w:szCs w:val="20"/>
        </w:rPr>
        <w:t xml:space="preserve">45-075 </w:t>
      </w:r>
      <w:r w:rsidR="0072142E" w:rsidRPr="00A6228D">
        <w:rPr>
          <w:rFonts w:asciiTheme="minorHAnsi" w:hAnsiTheme="minorHAnsi" w:cstheme="minorHAnsi"/>
          <w:color w:val="0C0C0C"/>
          <w:sz w:val="20"/>
          <w:szCs w:val="20"/>
        </w:rPr>
        <w:t>Opole</w:t>
      </w:r>
    </w:p>
    <w:p w14:paraId="2561AFC5" w14:textId="08D812E6" w:rsidR="00904577" w:rsidRPr="00A6228D" w:rsidRDefault="00D728CC" w:rsidP="00904577">
      <w:pPr>
        <w:pStyle w:val="Akapitzlist"/>
        <w:numPr>
          <w:ilvl w:val="0"/>
          <w:numId w:val="19"/>
        </w:numPr>
        <w:ind w:left="596" w:hanging="426"/>
        <w:jc w:val="both"/>
        <w:rPr>
          <w:rFonts w:asciiTheme="minorHAnsi" w:hAnsiTheme="minorHAnsi" w:cstheme="minorHAnsi"/>
          <w:color w:val="0C0C0C"/>
          <w:sz w:val="20"/>
          <w:szCs w:val="20"/>
        </w:rPr>
      </w:pPr>
      <w:r w:rsidRPr="00A6228D">
        <w:rPr>
          <w:rFonts w:asciiTheme="minorHAnsi" w:hAnsiTheme="minorHAnsi" w:cstheme="minorHAnsi"/>
          <w:color w:val="0C0C0C"/>
          <w:sz w:val="20"/>
          <w:szCs w:val="20"/>
        </w:rPr>
        <w:t xml:space="preserve">Województwo </w:t>
      </w:r>
      <w:r w:rsidR="00322D25" w:rsidRPr="00A6228D">
        <w:rPr>
          <w:rFonts w:asciiTheme="minorHAnsi" w:hAnsiTheme="minorHAnsi" w:cstheme="minorHAnsi"/>
          <w:color w:val="0C0C0C"/>
          <w:sz w:val="20"/>
          <w:szCs w:val="20"/>
        </w:rPr>
        <w:t>śląskie: ul.</w:t>
      </w:r>
      <w:r w:rsidR="0072142E" w:rsidRPr="00A6228D">
        <w:rPr>
          <w:rFonts w:asciiTheme="minorHAnsi" w:hAnsiTheme="minorHAnsi" w:cstheme="minorHAnsi"/>
          <w:color w:val="0C0C0C"/>
          <w:sz w:val="20"/>
          <w:szCs w:val="20"/>
        </w:rPr>
        <w:t xml:space="preserve"> Opolska 15, </w:t>
      </w:r>
      <w:r w:rsidR="00465DED" w:rsidRPr="00A6228D">
        <w:rPr>
          <w:rFonts w:asciiTheme="minorHAnsi" w:hAnsiTheme="minorHAnsi" w:cstheme="minorHAnsi"/>
          <w:color w:val="0C0C0C"/>
          <w:sz w:val="20"/>
          <w:szCs w:val="20"/>
        </w:rPr>
        <w:t xml:space="preserve">40-084 </w:t>
      </w:r>
      <w:r w:rsidR="0072142E" w:rsidRPr="00A6228D">
        <w:rPr>
          <w:rFonts w:asciiTheme="minorHAnsi" w:hAnsiTheme="minorHAnsi" w:cstheme="minorHAnsi"/>
          <w:color w:val="0C0C0C"/>
          <w:sz w:val="20"/>
          <w:szCs w:val="20"/>
        </w:rPr>
        <w:t>Katowice</w:t>
      </w:r>
    </w:p>
    <w:p w14:paraId="2EF108E7" w14:textId="58E9D94A" w:rsidR="008E6777" w:rsidRPr="00355893" w:rsidRDefault="00904577" w:rsidP="00310220">
      <w:pPr>
        <w:pStyle w:val="Akapitzlist"/>
        <w:numPr>
          <w:ilvl w:val="0"/>
          <w:numId w:val="39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55893">
        <w:rPr>
          <w:rFonts w:asciiTheme="minorHAnsi" w:hAnsiTheme="minorHAnsi" w:cstheme="minorHAnsi"/>
          <w:color w:val="0C0C0C"/>
          <w:sz w:val="20"/>
          <w:szCs w:val="20"/>
        </w:rPr>
        <w:t xml:space="preserve">Biuro projektu znajduje się w siedzibie </w:t>
      </w:r>
      <w:r w:rsidR="00F05380" w:rsidRPr="00355893">
        <w:rPr>
          <w:rFonts w:asciiTheme="minorHAnsi" w:hAnsiTheme="minorHAnsi" w:cstheme="minorHAnsi"/>
          <w:color w:val="0C0C0C"/>
          <w:sz w:val="20"/>
          <w:szCs w:val="20"/>
        </w:rPr>
        <w:t>Łódzkiej Izby Przemysłowo-Handlowej</w:t>
      </w:r>
      <w:r w:rsidRPr="00355893">
        <w:rPr>
          <w:rFonts w:asciiTheme="minorHAnsi" w:hAnsiTheme="minorHAnsi" w:cstheme="minorHAnsi"/>
          <w:color w:val="0C0C0C"/>
          <w:sz w:val="20"/>
          <w:szCs w:val="20"/>
        </w:rPr>
        <w:t xml:space="preserve">, </w:t>
      </w:r>
      <w:r w:rsidR="00355893" w:rsidRPr="00355893">
        <w:rPr>
          <w:rFonts w:asciiTheme="minorHAnsi" w:hAnsiTheme="minorHAnsi" w:cstheme="minorHAnsi"/>
          <w:sz w:val="20"/>
          <w:szCs w:val="20"/>
        </w:rPr>
        <w:t>Pl. Wolności 5 lok. 2, 91-415 Łódź</w:t>
      </w:r>
      <w:r w:rsidR="00355893">
        <w:rPr>
          <w:rFonts w:asciiTheme="minorHAnsi" w:hAnsiTheme="minorHAnsi" w:cstheme="minorHAnsi"/>
          <w:sz w:val="20"/>
          <w:szCs w:val="20"/>
        </w:rPr>
        <w:t xml:space="preserve">. </w:t>
      </w:r>
      <w:r w:rsidR="00C40A91" w:rsidRPr="00355893">
        <w:rPr>
          <w:rFonts w:asciiTheme="minorHAnsi" w:hAnsiTheme="minorHAnsi" w:cstheme="minorHAnsi"/>
          <w:color w:val="000000"/>
          <w:sz w:val="20"/>
          <w:szCs w:val="20"/>
        </w:rPr>
        <w:t>Regulamin wraz z załącznikami jest dostępny na stronie internetowej Operatora:</w:t>
      </w:r>
      <w:r w:rsidR="009A7321" w:rsidRPr="00355893">
        <w:rPr>
          <w:rFonts w:asciiTheme="minorHAnsi" w:hAnsiTheme="minorHAnsi" w:cstheme="minorHAnsi"/>
          <w:sz w:val="20"/>
          <w:szCs w:val="20"/>
        </w:rPr>
        <w:t xml:space="preserve"> </w:t>
      </w:r>
      <w:r w:rsidR="00EC517A" w:rsidRPr="00EC517A">
        <w:t xml:space="preserve"> </w:t>
      </w:r>
      <w:r w:rsidR="00EC517A" w:rsidRPr="00C83DF3">
        <w:rPr>
          <w:sz w:val="20"/>
          <w:szCs w:val="20"/>
          <w:rPrChange w:id="51" w:author="Monika Dwornicka" w:date="2021-09-14T13:12:00Z">
            <w:rPr/>
          </w:rPrChange>
        </w:rPr>
        <w:t>https://www.izba.lodz.pl/projekty/akademia-menedzera-2/</w:t>
      </w:r>
      <w:r w:rsidR="00C220A5" w:rsidRPr="00C83DF3">
        <w:rPr>
          <w:sz w:val="20"/>
          <w:szCs w:val="20"/>
          <w:rPrChange w:id="52" w:author="Monika Dwornicka" w:date="2021-09-14T13:12:00Z">
            <w:rPr/>
          </w:rPrChange>
        </w:rPr>
        <w:t xml:space="preserve"> oraz na stronie</w:t>
      </w:r>
      <w:r w:rsidR="00472CCA" w:rsidRPr="00C83DF3">
        <w:rPr>
          <w:sz w:val="20"/>
          <w:szCs w:val="20"/>
          <w:rPrChange w:id="53" w:author="Monika Dwornicka" w:date="2021-09-14T13:12:00Z">
            <w:rPr/>
          </w:rPrChange>
        </w:rPr>
        <w:t xml:space="preserve"> internetowej</w:t>
      </w:r>
      <w:r w:rsidR="00C220A5" w:rsidRPr="00C83DF3">
        <w:rPr>
          <w:sz w:val="20"/>
          <w:szCs w:val="20"/>
          <w:rPrChange w:id="54" w:author="Monika Dwornicka" w:date="2021-09-14T13:12:00Z">
            <w:rPr/>
          </w:rPrChange>
        </w:rPr>
        <w:t xml:space="preserve"> Partnera </w:t>
      </w:r>
      <w:r w:rsidR="00322D25" w:rsidRPr="00C83DF3">
        <w:rPr>
          <w:sz w:val="20"/>
          <w:szCs w:val="20"/>
          <w:rPrChange w:id="55" w:author="Monika Dwornicka" w:date="2021-09-14T13:12:00Z">
            <w:rPr/>
          </w:rPrChange>
        </w:rPr>
        <w:t>HRP</w:t>
      </w:r>
      <w:r w:rsidR="005574EA" w:rsidRPr="00C83DF3">
        <w:rPr>
          <w:sz w:val="20"/>
          <w:szCs w:val="20"/>
          <w:rPrChange w:id="56" w:author="Monika Dwornicka" w:date="2021-09-14T13:12:00Z">
            <w:rPr/>
          </w:rPrChange>
        </w:rPr>
        <w:t>: https://hrp.com.pl/projekty/akademia-menedzera-mmsp-2/</w:t>
      </w:r>
    </w:p>
    <w:p w14:paraId="057BCF85" w14:textId="77777777" w:rsidR="00465DED" w:rsidRDefault="00465DED" w:rsidP="00150F12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378DDFC" w14:textId="77777777" w:rsidR="00465DED" w:rsidRDefault="00465DED" w:rsidP="00150F12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FEF527E" w14:textId="79D4CAE6" w:rsidR="00155B2A" w:rsidRPr="00A1678E" w:rsidRDefault="00155B2A" w:rsidP="00150F12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>§ 3</w:t>
      </w:r>
    </w:p>
    <w:p w14:paraId="6F87BF9E" w14:textId="30DF3449" w:rsidR="00C40A91" w:rsidRPr="00A1678E" w:rsidRDefault="00AF5170" w:rsidP="00131283">
      <w:pPr>
        <w:spacing w:after="0"/>
        <w:ind w:left="142" w:hanging="426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b/>
          <w:color w:val="000000"/>
          <w:sz w:val="20"/>
          <w:szCs w:val="20"/>
        </w:rPr>
        <w:t>Grupa docelowa</w:t>
      </w:r>
      <w:r w:rsidR="00C40A91" w:rsidRPr="00A1678E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="00CA4F36" w:rsidRPr="00A1678E">
        <w:rPr>
          <w:rFonts w:asciiTheme="minorHAnsi" w:hAnsiTheme="minorHAnsi" w:cstheme="minorHAnsi"/>
          <w:b/>
          <w:color w:val="000000"/>
          <w:sz w:val="20"/>
          <w:szCs w:val="20"/>
        </w:rPr>
        <w:t>Projek</w:t>
      </w:r>
      <w:r w:rsidR="00C40A91" w:rsidRPr="00A1678E">
        <w:rPr>
          <w:rFonts w:asciiTheme="minorHAnsi" w:hAnsiTheme="minorHAnsi" w:cstheme="minorHAnsi"/>
          <w:b/>
          <w:color w:val="000000"/>
          <w:sz w:val="20"/>
          <w:szCs w:val="20"/>
        </w:rPr>
        <w:t>tu</w:t>
      </w:r>
    </w:p>
    <w:p w14:paraId="7DE5A54A" w14:textId="77777777" w:rsidR="00CB2555" w:rsidRPr="00A1678E" w:rsidRDefault="00CB2555" w:rsidP="00131283">
      <w:pPr>
        <w:spacing w:after="0"/>
        <w:ind w:left="142" w:hanging="426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5CF165F" w14:textId="77777777" w:rsidR="00F453B0" w:rsidRPr="00A1678E" w:rsidRDefault="00F453B0" w:rsidP="00150F12">
      <w:pPr>
        <w:pStyle w:val="Akapitzlist"/>
        <w:numPr>
          <w:ilvl w:val="0"/>
          <w:numId w:val="35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Projekt skierowany jest do </w:t>
      </w:r>
      <w:r w:rsidR="00A50404" w:rsidRPr="00A1678E">
        <w:rPr>
          <w:rFonts w:asciiTheme="minorHAnsi" w:hAnsiTheme="minorHAnsi" w:cstheme="minorHAnsi"/>
          <w:sz w:val="20"/>
          <w:szCs w:val="20"/>
        </w:rPr>
        <w:t>przedsiębiorców i pracowników</w:t>
      </w:r>
      <w:r w:rsidR="00DC440D" w:rsidRPr="00A1678E">
        <w:rPr>
          <w:rFonts w:asciiTheme="minorHAnsi" w:hAnsiTheme="minorHAnsi" w:cstheme="minorHAnsi"/>
          <w:sz w:val="20"/>
          <w:szCs w:val="20"/>
        </w:rPr>
        <w:t xml:space="preserve"> przedsiębiorstw</w:t>
      </w:r>
      <w:r w:rsidR="00A50404" w:rsidRPr="00A1678E">
        <w:rPr>
          <w:rFonts w:asciiTheme="minorHAnsi" w:hAnsiTheme="minorHAnsi" w:cstheme="minorHAnsi"/>
          <w:sz w:val="20"/>
          <w:szCs w:val="20"/>
        </w:rPr>
        <w:t>,</w:t>
      </w:r>
      <w:r w:rsidR="00404512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DC440D" w:rsidRPr="00A1678E">
        <w:rPr>
          <w:rFonts w:asciiTheme="minorHAnsi" w:hAnsiTheme="minorHAnsi" w:cstheme="minorHAnsi"/>
          <w:sz w:val="20"/>
          <w:szCs w:val="20"/>
        </w:rPr>
        <w:t>spełniających</w:t>
      </w:r>
      <w:r w:rsidRPr="00A1678E">
        <w:rPr>
          <w:rFonts w:asciiTheme="minorHAnsi" w:hAnsiTheme="minorHAnsi" w:cstheme="minorHAnsi"/>
          <w:sz w:val="20"/>
          <w:szCs w:val="20"/>
        </w:rPr>
        <w:t xml:space="preserve"> następujące warunki: </w:t>
      </w:r>
    </w:p>
    <w:p w14:paraId="349A0BA9" w14:textId="47E9915F" w:rsidR="00F453B0" w:rsidRPr="00A1678E" w:rsidRDefault="00A50404" w:rsidP="009406AB">
      <w:pPr>
        <w:pStyle w:val="Akapitzlist"/>
        <w:numPr>
          <w:ilvl w:val="0"/>
          <w:numId w:val="3"/>
        </w:numPr>
        <w:spacing w:after="0"/>
        <w:ind w:left="596" w:hanging="426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należą</w:t>
      </w:r>
      <w:r w:rsidR="00F453B0" w:rsidRPr="00A1678E">
        <w:rPr>
          <w:rFonts w:asciiTheme="minorHAnsi" w:hAnsiTheme="minorHAnsi" w:cstheme="minorHAnsi"/>
          <w:sz w:val="20"/>
          <w:szCs w:val="20"/>
        </w:rPr>
        <w:t xml:space="preserve"> do sektora </w:t>
      </w:r>
      <w:r w:rsidR="00CA2633">
        <w:rPr>
          <w:rFonts w:asciiTheme="minorHAnsi" w:hAnsiTheme="minorHAnsi" w:cstheme="minorHAnsi"/>
          <w:sz w:val="20"/>
          <w:szCs w:val="20"/>
        </w:rPr>
        <w:t>M</w:t>
      </w:r>
      <w:r w:rsidR="00F453B0" w:rsidRPr="00A1678E">
        <w:rPr>
          <w:rFonts w:asciiTheme="minorHAnsi" w:hAnsiTheme="minorHAnsi" w:cstheme="minorHAnsi"/>
          <w:sz w:val="20"/>
          <w:szCs w:val="20"/>
        </w:rPr>
        <w:t>MŚP;</w:t>
      </w:r>
    </w:p>
    <w:p w14:paraId="14BE215F" w14:textId="33F69B27" w:rsidR="00F453B0" w:rsidRPr="00A1678E" w:rsidRDefault="00F453B0" w:rsidP="00150F12">
      <w:pPr>
        <w:pStyle w:val="Akapitzlist"/>
        <w:numPr>
          <w:ilvl w:val="0"/>
          <w:numId w:val="3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posiada</w:t>
      </w:r>
      <w:r w:rsidR="00A50404" w:rsidRPr="00A1678E">
        <w:rPr>
          <w:rFonts w:asciiTheme="minorHAnsi" w:hAnsiTheme="minorHAnsi" w:cstheme="minorHAnsi"/>
          <w:sz w:val="20"/>
          <w:szCs w:val="20"/>
        </w:rPr>
        <w:t>ją siedzibę</w:t>
      </w:r>
      <w:r w:rsidRPr="00A1678E">
        <w:rPr>
          <w:rFonts w:asciiTheme="minorHAnsi" w:hAnsiTheme="minorHAnsi" w:cstheme="minorHAnsi"/>
          <w:sz w:val="20"/>
          <w:szCs w:val="20"/>
        </w:rPr>
        <w:t xml:space="preserve"> główn</w:t>
      </w:r>
      <w:r w:rsidR="00A50404" w:rsidRPr="00A1678E">
        <w:rPr>
          <w:rFonts w:asciiTheme="minorHAnsi" w:hAnsiTheme="minorHAnsi" w:cstheme="minorHAnsi"/>
          <w:sz w:val="20"/>
          <w:szCs w:val="20"/>
        </w:rPr>
        <w:t>ą</w:t>
      </w:r>
      <w:r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D77E8B">
        <w:rPr>
          <w:rFonts w:asciiTheme="minorHAnsi" w:hAnsiTheme="minorHAnsi" w:cstheme="minorHAnsi"/>
          <w:sz w:val="20"/>
          <w:szCs w:val="20"/>
        </w:rPr>
        <w:t>(</w:t>
      </w:r>
      <w:r w:rsidR="00A50404" w:rsidRPr="00A1678E">
        <w:rPr>
          <w:rFonts w:asciiTheme="minorHAnsi" w:hAnsiTheme="minorHAnsi" w:cstheme="minorHAnsi"/>
          <w:sz w:val="20"/>
          <w:szCs w:val="20"/>
        </w:rPr>
        <w:t>co wynika z zapisów w KRS</w:t>
      </w:r>
      <w:r w:rsidR="00D77E8B">
        <w:rPr>
          <w:rFonts w:asciiTheme="minorHAnsi" w:hAnsiTheme="minorHAnsi" w:cstheme="minorHAnsi"/>
          <w:sz w:val="20"/>
          <w:szCs w:val="20"/>
        </w:rPr>
        <w:t>/CEiDG) lub adres do doręczeń (co wynika z</w:t>
      </w:r>
      <w:r w:rsidR="00465DED">
        <w:rPr>
          <w:rFonts w:asciiTheme="minorHAnsi" w:hAnsiTheme="minorHAnsi" w:cstheme="minorHAnsi"/>
          <w:sz w:val="20"/>
          <w:szCs w:val="20"/>
        </w:rPr>
        <w:t> </w:t>
      </w:r>
      <w:r w:rsidR="00D77E8B">
        <w:rPr>
          <w:rFonts w:asciiTheme="minorHAnsi" w:hAnsiTheme="minorHAnsi" w:cstheme="minorHAnsi"/>
          <w:sz w:val="20"/>
          <w:szCs w:val="20"/>
        </w:rPr>
        <w:t>CEiDG, gdy przedsiębiorstwo nie posiada siedziby głównej) na</w:t>
      </w:r>
      <w:r w:rsidRPr="00A1678E">
        <w:rPr>
          <w:rFonts w:asciiTheme="minorHAnsi" w:hAnsiTheme="minorHAnsi" w:cstheme="minorHAnsi"/>
          <w:sz w:val="20"/>
          <w:szCs w:val="20"/>
        </w:rPr>
        <w:t xml:space="preserve"> terenie </w:t>
      </w:r>
      <w:r w:rsidR="00AA155E" w:rsidRPr="00A1678E">
        <w:rPr>
          <w:rFonts w:asciiTheme="minorHAnsi" w:hAnsiTheme="minorHAnsi" w:cstheme="minorHAnsi"/>
          <w:sz w:val="20"/>
          <w:szCs w:val="20"/>
        </w:rPr>
        <w:t xml:space="preserve">Makroregionu </w:t>
      </w:r>
      <w:r w:rsidR="00D77E8B">
        <w:rPr>
          <w:rFonts w:asciiTheme="minorHAnsi" w:hAnsiTheme="minorHAnsi" w:cstheme="minorHAnsi"/>
          <w:sz w:val="20"/>
          <w:szCs w:val="20"/>
        </w:rPr>
        <w:t>4</w:t>
      </w:r>
      <w:r w:rsidR="00AA155E" w:rsidRPr="00A1678E">
        <w:rPr>
          <w:rFonts w:asciiTheme="minorHAnsi" w:hAnsiTheme="minorHAnsi" w:cstheme="minorHAnsi"/>
          <w:sz w:val="20"/>
          <w:szCs w:val="20"/>
        </w:rPr>
        <w:t>;</w:t>
      </w:r>
    </w:p>
    <w:p w14:paraId="5D12FE38" w14:textId="1BC87281" w:rsidR="00F453B0" w:rsidRPr="00A1678E" w:rsidRDefault="00F453B0" w:rsidP="00150F12">
      <w:pPr>
        <w:pStyle w:val="Akapitzlist"/>
        <w:numPr>
          <w:ilvl w:val="0"/>
          <w:numId w:val="3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planują objęcie wsparciem w ramach </w:t>
      </w:r>
      <w:r w:rsidR="00CA4F36" w:rsidRPr="00A1678E">
        <w:rPr>
          <w:rFonts w:asciiTheme="minorHAnsi" w:hAnsiTheme="minorHAnsi" w:cstheme="minorHAnsi"/>
          <w:sz w:val="20"/>
          <w:szCs w:val="20"/>
        </w:rPr>
        <w:t>Projek</w:t>
      </w:r>
      <w:r w:rsidRPr="00A1678E">
        <w:rPr>
          <w:rFonts w:asciiTheme="minorHAnsi" w:hAnsiTheme="minorHAnsi" w:cstheme="minorHAnsi"/>
          <w:sz w:val="20"/>
          <w:szCs w:val="20"/>
        </w:rPr>
        <w:t xml:space="preserve">tu </w:t>
      </w:r>
      <w:bookmarkStart w:id="57" w:name="_Hlk2324732"/>
      <w:r w:rsidR="001D4401" w:rsidRPr="00A1678E">
        <w:rPr>
          <w:rFonts w:asciiTheme="minorHAnsi" w:hAnsiTheme="minorHAnsi" w:cstheme="minorHAnsi"/>
          <w:sz w:val="20"/>
          <w:szCs w:val="20"/>
        </w:rPr>
        <w:t xml:space="preserve">właścicieli przedsiębiorstw, </w:t>
      </w:r>
      <w:r w:rsidRPr="00A1678E">
        <w:rPr>
          <w:rFonts w:asciiTheme="minorHAnsi" w:hAnsiTheme="minorHAnsi" w:cstheme="minorHAnsi"/>
          <w:sz w:val="20"/>
          <w:szCs w:val="20"/>
        </w:rPr>
        <w:t>osoby zajmujące stanowiska kierownicze lub osoby przewidziane do awansu na stanowisko kierownicze</w:t>
      </w:r>
      <w:r w:rsidR="00A50404" w:rsidRPr="00A1678E">
        <w:rPr>
          <w:rFonts w:asciiTheme="minorHAnsi" w:hAnsiTheme="minorHAnsi" w:cstheme="minorHAnsi"/>
          <w:sz w:val="20"/>
          <w:szCs w:val="20"/>
        </w:rPr>
        <w:t>;</w:t>
      </w:r>
    </w:p>
    <w:bookmarkEnd w:id="57"/>
    <w:p w14:paraId="3CAF99D6" w14:textId="35B2052C" w:rsidR="00A50404" w:rsidRPr="00A1678E" w:rsidRDefault="00A50404" w:rsidP="00150F12">
      <w:pPr>
        <w:pStyle w:val="Akapitzlist"/>
        <w:numPr>
          <w:ilvl w:val="0"/>
          <w:numId w:val="3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posiadają </w:t>
      </w:r>
      <w:r w:rsidR="00D77E8B">
        <w:rPr>
          <w:rFonts w:asciiTheme="minorHAnsi" w:hAnsiTheme="minorHAnsi" w:cstheme="minorHAnsi"/>
          <w:sz w:val="20"/>
          <w:szCs w:val="20"/>
        </w:rPr>
        <w:t>Analizę</w:t>
      </w:r>
      <w:r w:rsidR="00D77E8B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>potrzeb rozwojowych</w:t>
      </w:r>
      <w:r w:rsidR="00282BDC" w:rsidRPr="00A1678E">
        <w:rPr>
          <w:rFonts w:asciiTheme="minorHAnsi" w:hAnsiTheme="minorHAnsi" w:cstheme="minorHAnsi"/>
          <w:sz w:val="20"/>
          <w:szCs w:val="20"/>
        </w:rPr>
        <w:t xml:space="preserve"> przedsiębiorstwa (dalej: </w:t>
      </w:r>
      <w:r w:rsidR="00D77E8B">
        <w:rPr>
          <w:rFonts w:asciiTheme="minorHAnsi" w:hAnsiTheme="minorHAnsi" w:cstheme="minorHAnsi"/>
          <w:i/>
          <w:sz w:val="20"/>
          <w:szCs w:val="20"/>
        </w:rPr>
        <w:t>Analiza</w:t>
      </w:r>
      <w:r w:rsidR="008D4293" w:rsidRPr="00A1678E">
        <w:rPr>
          <w:rFonts w:asciiTheme="minorHAnsi" w:hAnsiTheme="minorHAnsi" w:cstheme="minorHAnsi"/>
          <w:sz w:val="20"/>
          <w:szCs w:val="20"/>
        </w:rPr>
        <w:t>)</w:t>
      </w:r>
      <w:r w:rsidRPr="00A1678E">
        <w:rPr>
          <w:rFonts w:asciiTheme="minorHAnsi" w:hAnsiTheme="minorHAnsi" w:cstheme="minorHAnsi"/>
          <w:sz w:val="20"/>
          <w:szCs w:val="20"/>
        </w:rPr>
        <w:t>, a w przypadku nie posiada</w:t>
      </w:r>
      <w:r w:rsidR="00AA155E" w:rsidRPr="00A1678E">
        <w:rPr>
          <w:rFonts w:asciiTheme="minorHAnsi" w:hAnsiTheme="minorHAnsi" w:cstheme="minorHAnsi"/>
          <w:sz w:val="20"/>
          <w:szCs w:val="20"/>
        </w:rPr>
        <w:t>nia</w:t>
      </w:r>
      <w:r w:rsidRPr="00A1678E">
        <w:rPr>
          <w:rFonts w:asciiTheme="minorHAnsi" w:hAnsiTheme="minorHAnsi" w:cstheme="minorHAnsi"/>
          <w:sz w:val="20"/>
          <w:szCs w:val="20"/>
        </w:rPr>
        <w:t xml:space="preserve"> takiej analizy, </w:t>
      </w:r>
      <w:bookmarkStart w:id="58" w:name="_Hlk2235477"/>
      <w:r w:rsidRPr="00A1678E">
        <w:rPr>
          <w:rFonts w:asciiTheme="minorHAnsi" w:hAnsiTheme="minorHAnsi" w:cstheme="minorHAnsi"/>
          <w:sz w:val="20"/>
          <w:szCs w:val="20"/>
        </w:rPr>
        <w:t>deklaruj</w:t>
      </w:r>
      <w:r w:rsidR="00DC440D" w:rsidRPr="00A1678E">
        <w:rPr>
          <w:rFonts w:asciiTheme="minorHAnsi" w:hAnsiTheme="minorHAnsi" w:cstheme="minorHAnsi"/>
          <w:sz w:val="20"/>
          <w:szCs w:val="20"/>
        </w:rPr>
        <w:t>ą</w:t>
      </w:r>
      <w:r w:rsidRPr="00A1678E">
        <w:rPr>
          <w:rFonts w:asciiTheme="minorHAnsi" w:hAnsiTheme="minorHAnsi" w:cstheme="minorHAnsi"/>
          <w:sz w:val="20"/>
          <w:szCs w:val="20"/>
        </w:rPr>
        <w:t xml:space="preserve"> gotowość do jej przygotowania</w:t>
      </w:r>
      <w:r w:rsidR="00AA155E" w:rsidRPr="00A1678E">
        <w:rPr>
          <w:rFonts w:asciiTheme="minorHAnsi" w:hAnsiTheme="minorHAnsi" w:cstheme="minorHAnsi"/>
          <w:sz w:val="20"/>
          <w:szCs w:val="20"/>
        </w:rPr>
        <w:t xml:space="preserve"> w ramach </w:t>
      </w:r>
      <w:r w:rsidR="00CA4F36" w:rsidRPr="00A1678E">
        <w:rPr>
          <w:rFonts w:asciiTheme="minorHAnsi" w:hAnsiTheme="minorHAnsi" w:cstheme="minorHAnsi"/>
          <w:sz w:val="20"/>
          <w:szCs w:val="20"/>
        </w:rPr>
        <w:t>Projek</w:t>
      </w:r>
      <w:r w:rsidR="00AA155E" w:rsidRPr="00A1678E">
        <w:rPr>
          <w:rFonts w:asciiTheme="minorHAnsi" w:hAnsiTheme="minorHAnsi" w:cstheme="minorHAnsi"/>
          <w:sz w:val="20"/>
          <w:szCs w:val="20"/>
        </w:rPr>
        <w:t>tu</w:t>
      </w:r>
      <w:bookmarkEnd w:id="58"/>
      <w:r w:rsidRPr="00A1678E">
        <w:rPr>
          <w:rFonts w:asciiTheme="minorHAnsi" w:hAnsiTheme="minorHAnsi" w:cstheme="minorHAnsi"/>
          <w:sz w:val="20"/>
          <w:szCs w:val="20"/>
        </w:rPr>
        <w:t>;</w:t>
      </w:r>
    </w:p>
    <w:p w14:paraId="37AD8B5F" w14:textId="77777777" w:rsidR="00A50404" w:rsidRPr="00A1678E" w:rsidRDefault="00A50404" w:rsidP="00150F12">
      <w:pPr>
        <w:pStyle w:val="Akapitzlist"/>
        <w:numPr>
          <w:ilvl w:val="0"/>
          <w:numId w:val="3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spełniają warunki uzyskania pomocy de minimis/pomocy publicznej;</w:t>
      </w:r>
    </w:p>
    <w:p w14:paraId="73DD71D0" w14:textId="63A83325" w:rsidR="001D4401" w:rsidRDefault="001D4401" w:rsidP="00150F12">
      <w:pPr>
        <w:pStyle w:val="Akapitzlist"/>
        <w:numPr>
          <w:ilvl w:val="0"/>
          <w:numId w:val="3"/>
        </w:numPr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nie zostali objęci wsparciem w ramach „Akademii Menadżera </w:t>
      </w:r>
      <w:r w:rsidR="00D77E8B"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>MŚP</w:t>
      </w:r>
      <w:r w:rsidR="00D77E8B">
        <w:rPr>
          <w:rFonts w:asciiTheme="minorHAnsi" w:hAnsiTheme="minorHAnsi" w:cstheme="minorHAnsi"/>
          <w:sz w:val="20"/>
          <w:szCs w:val="20"/>
        </w:rPr>
        <w:t xml:space="preserve"> 2</w:t>
      </w:r>
      <w:r w:rsidRPr="00A1678E">
        <w:rPr>
          <w:rFonts w:asciiTheme="minorHAnsi" w:hAnsiTheme="minorHAnsi" w:cstheme="minorHAnsi"/>
          <w:sz w:val="20"/>
          <w:szCs w:val="20"/>
        </w:rPr>
        <w:t>”, tj. nie otrzymały dofinansowania w ramach projektów realizowanych przez innych Operatorów, wyłonionych w</w:t>
      </w:r>
      <w:r w:rsidR="00465DED">
        <w:rPr>
          <w:rFonts w:asciiTheme="minorHAnsi" w:hAnsiTheme="minorHAnsi" w:cstheme="minorHAnsi"/>
          <w:sz w:val="20"/>
          <w:szCs w:val="20"/>
        </w:rPr>
        <w:t> </w:t>
      </w:r>
      <w:r w:rsidRPr="00A1678E">
        <w:rPr>
          <w:rFonts w:asciiTheme="minorHAnsi" w:hAnsiTheme="minorHAnsi" w:cstheme="minorHAnsi"/>
          <w:sz w:val="20"/>
          <w:szCs w:val="20"/>
        </w:rPr>
        <w:t>konkursie POWR.02.21.00-IP.09-00-00</w:t>
      </w:r>
      <w:r w:rsidR="00D77E8B">
        <w:rPr>
          <w:rFonts w:asciiTheme="minorHAnsi" w:hAnsiTheme="minorHAnsi" w:cstheme="minorHAnsi"/>
          <w:sz w:val="20"/>
          <w:szCs w:val="20"/>
        </w:rPr>
        <w:t>1</w:t>
      </w:r>
      <w:r w:rsidRPr="00A1678E">
        <w:rPr>
          <w:rFonts w:asciiTheme="minorHAnsi" w:hAnsiTheme="minorHAnsi" w:cstheme="minorHAnsi"/>
          <w:sz w:val="20"/>
          <w:szCs w:val="20"/>
        </w:rPr>
        <w:t>/</w:t>
      </w:r>
      <w:r w:rsidR="00D77E8B">
        <w:rPr>
          <w:rFonts w:asciiTheme="minorHAnsi" w:hAnsiTheme="minorHAnsi" w:cstheme="minorHAnsi"/>
          <w:sz w:val="20"/>
          <w:szCs w:val="20"/>
        </w:rPr>
        <w:t>20</w:t>
      </w:r>
      <w:r w:rsidRPr="00A1678E">
        <w:rPr>
          <w:rFonts w:asciiTheme="minorHAnsi" w:hAnsiTheme="minorHAnsi" w:cstheme="minorHAnsi"/>
          <w:sz w:val="20"/>
          <w:szCs w:val="20"/>
        </w:rPr>
        <w:t>.</w:t>
      </w:r>
    </w:p>
    <w:p w14:paraId="7B53530F" w14:textId="26334F8E" w:rsidR="00B370A2" w:rsidRDefault="001528AB" w:rsidP="00150F12">
      <w:pPr>
        <w:pStyle w:val="Akapitzlist"/>
        <w:numPr>
          <w:ilvl w:val="0"/>
          <w:numId w:val="3"/>
        </w:numPr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1528AB">
        <w:rPr>
          <w:rFonts w:asciiTheme="minorHAnsi" w:hAnsiTheme="minorHAnsi" w:cstheme="minorHAnsi"/>
          <w:sz w:val="20"/>
          <w:szCs w:val="20"/>
        </w:rPr>
        <w:t xml:space="preserve">planują objęcie wsparciem w ramach Projektu </w:t>
      </w:r>
      <w:r w:rsidR="00C364A1">
        <w:rPr>
          <w:rFonts w:asciiTheme="minorHAnsi" w:hAnsiTheme="minorHAnsi" w:cstheme="minorHAnsi"/>
          <w:sz w:val="20"/>
          <w:szCs w:val="20"/>
        </w:rPr>
        <w:t>pracowni</w:t>
      </w:r>
      <w:r>
        <w:rPr>
          <w:rFonts w:asciiTheme="minorHAnsi" w:hAnsiTheme="minorHAnsi" w:cstheme="minorHAnsi"/>
          <w:sz w:val="20"/>
          <w:szCs w:val="20"/>
        </w:rPr>
        <w:t>ków</w:t>
      </w:r>
      <w:r w:rsidR="00C364A1">
        <w:rPr>
          <w:rFonts w:asciiTheme="minorHAnsi" w:hAnsiTheme="minorHAnsi" w:cstheme="minorHAnsi"/>
          <w:sz w:val="20"/>
          <w:szCs w:val="20"/>
        </w:rPr>
        <w:t>, którzy nie korzystali dotychczas ze wsparcia w ramach pierwszej edycji</w:t>
      </w:r>
      <w:r>
        <w:rPr>
          <w:rFonts w:asciiTheme="minorHAnsi" w:hAnsiTheme="minorHAnsi" w:cstheme="minorHAnsi"/>
          <w:sz w:val="20"/>
          <w:szCs w:val="20"/>
        </w:rPr>
        <w:t xml:space="preserve"> konkursu</w:t>
      </w:r>
      <w:r w:rsidR="00C364A1">
        <w:rPr>
          <w:rFonts w:asciiTheme="minorHAnsi" w:hAnsiTheme="minorHAnsi" w:cstheme="minorHAnsi"/>
          <w:sz w:val="20"/>
          <w:szCs w:val="20"/>
        </w:rPr>
        <w:t xml:space="preserve"> „Akademii Menadżera M</w:t>
      </w:r>
      <w:r>
        <w:rPr>
          <w:rFonts w:asciiTheme="minorHAnsi" w:hAnsiTheme="minorHAnsi" w:cstheme="minorHAnsi"/>
          <w:sz w:val="20"/>
          <w:szCs w:val="20"/>
        </w:rPr>
        <w:t>M</w:t>
      </w:r>
      <w:r w:rsidR="00C364A1">
        <w:rPr>
          <w:rFonts w:asciiTheme="minorHAnsi" w:hAnsiTheme="minorHAnsi" w:cstheme="minorHAnsi"/>
          <w:sz w:val="20"/>
          <w:szCs w:val="20"/>
        </w:rPr>
        <w:t>ŚP”</w:t>
      </w:r>
      <w:r>
        <w:rPr>
          <w:rFonts w:asciiTheme="minorHAnsi" w:hAnsiTheme="minorHAnsi" w:cstheme="minorHAnsi"/>
          <w:sz w:val="20"/>
          <w:szCs w:val="20"/>
        </w:rPr>
        <w:t>, nr POWR.02.21.00-IP.09-00-003/18 a byli objęci analizą potrzeb rozwojowych.</w:t>
      </w:r>
    </w:p>
    <w:p w14:paraId="04C3131F" w14:textId="6BC7C522" w:rsidR="00404512" w:rsidRPr="00A1678E" w:rsidRDefault="001D4401" w:rsidP="00150F12">
      <w:pPr>
        <w:pStyle w:val="Akapitzlist"/>
        <w:numPr>
          <w:ilvl w:val="0"/>
          <w:numId w:val="35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W ramach Projektu wsparciem z zakresu zarządzania przedsiębiorstwem, w tym zarządzania zasobami ludzkimi może zostać objęta wyłącznie kadra menadżerska</w:t>
      </w:r>
      <w:r w:rsidR="00404512" w:rsidRPr="00A1678E">
        <w:rPr>
          <w:rFonts w:asciiTheme="minorHAnsi" w:hAnsiTheme="minorHAnsi" w:cstheme="minorHAnsi"/>
          <w:sz w:val="20"/>
          <w:szCs w:val="20"/>
        </w:rPr>
        <w:t>:</w:t>
      </w:r>
    </w:p>
    <w:p w14:paraId="6D50A964" w14:textId="667AC945" w:rsidR="000766C5" w:rsidRPr="00A1678E" w:rsidRDefault="000766C5" w:rsidP="00150F12">
      <w:pPr>
        <w:pStyle w:val="Akapitzlist"/>
        <w:numPr>
          <w:ilvl w:val="0"/>
          <w:numId w:val="23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w</w:t>
      </w:r>
      <w:r w:rsidR="00F453B0" w:rsidRPr="00A1678E">
        <w:rPr>
          <w:rFonts w:asciiTheme="minorHAnsi" w:hAnsiTheme="minorHAnsi" w:cstheme="minorHAnsi"/>
          <w:sz w:val="20"/>
          <w:szCs w:val="20"/>
        </w:rPr>
        <w:t>łaściciele</w:t>
      </w:r>
      <w:r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CA2633"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>MŚP</w:t>
      </w:r>
      <w:r w:rsidR="00F64E13" w:rsidRPr="00A1678E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05A1385D" w14:textId="0F883B27" w:rsidR="000766C5" w:rsidRPr="00A1678E" w:rsidRDefault="000766C5" w:rsidP="00150F12">
      <w:pPr>
        <w:pStyle w:val="Akapitzlist"/>
        <w:numPr>
          <w:ilvl w:val="0"/>
          <w:numId w:val="23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pracownicy </w:t>
      </w:r>
      <w:r w:rsidR="00CA2633"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>MŚP zatrudnieni na stanowiskach kierowniczych</w:t>
      </w:r>
      <w:r w:rsidR="00F64E13" w:rsidRPr="00A1678E">
        <w:rPr>
          <w:rFonts w:asciiTheme="minorHAnsi" w:hAnsiTheme="minorHAnsi" w:cstheme="minorHAnsi"/>
          <w:sz w:val="20"/>
          <w:szCs w:val="20"/>
        </w:rPr>
        <w:t xml:space="preserve"> lub </w:t>
      </w:r>
    </w:p>
    <w:p w14:paraId="1F020B80" w14:textId="78520DE6" w:rsidR="005E5624" w:rsidRPr="00A1678E" w:rsidRDefault="000766C5" w:rsidP="00150F12">
      <w:pPr>
        <w:pStyle w:val="Akapitzlist"/>
        <w:numPr>
          <w:ilvl w:val="0"/>
          <w:numId w:val="23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pracownicy </w:t>
      </w:r>
      <w:r w:rsidR="00CA2633"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>MŚP, wobec których właściciele mają plany związane z awansem na stanowisko kierownicze</w:t>
      </w:r>
      <w:r w:rsidR="005E5624" w:rsidRPr="00A1678E">
        <w:rPr>
          <w:rFonts w:asciiTheme="minorHAnsi" w:hAnsiTheme="minorHAnsi" w:cstheme="minorHAnsi"/>
          <w:sz w:val="20"/>
          <w:szCs w:val="20"/>
        </w:rPr>
        <w:t>.</w:t>
      </w:r>
    </w:p>
    <w:p w14:paraId="47350D79" w14:textId="197FB269" w:rsidR="00F453B0" w:rsidRPr="00A1678E" w:rsidRDefault="005E5624" w:rsidP="00150F12">
      <w:pPr>
        <w:pStyle w:val="Akapitzlist"/>
        <w:numPr>
          <w:ilvl w:val="0"/>
          <w:numId w:val="35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Operator będzie weryfikować, czy Przedsiębiorca otrzymał już wsparcie w ramach projektu „Akademia </w:t>
      </w:r>
      <w:r w:rsidR="001528AB"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>enadżera M</w:t>
      </w:r>
      <w:r w:rsidR="001528AB"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>ŚP</w:t>
      </w:r>
      <w:r w:rsidR="00C364A1">
        <w:rPr>
          <w:rFonts w:asciiTheme="minorHAnsi" w:hAnsiTheme="minorHAnsi" w:cstheme="minorHAnsi"/>
          <w:sz w:val="20"/>
          <w:szCs w:val="20"/>
        </w:rPr>
        <w:t xml:space="preserve"> 2</w:t>
      </w:r>
      <w:r w:rsidRPr="00A1678E">
        <w:rPr>
          <w:rFonts w:asciiTheme="minorHAnsi" w:hAnsiTheme="minorHAnsi" w:cstheme="minorHAnsi"/>
          <w:sz w:val="20"/>
          <w:szCs w:val="20"/>
        </w:rPr>
        <w:t>”, realizowanego przez innego Operatora w innym Makroregionie. W przypadku stwierdzenia otrzymania wsparcia będzie to skutkować wyłączeniem z uzyskania wsparcia w ramach Projektu.</w:t>
      </w:r>
    </w:p>
    <w:p w14:paraId="5630B94C" w14:textId="3AD05BD8" w:rsidR="00446681" w:rsidRPr="00A1678E" w:rsidRDefault="00153B5D" w:rsidP="00150F12">
      <w:pPr>
        <w:pStyle w:val="Akapitzlist"/>
        <w:numPr>
          <w:ilvl w:val="0"/>
          <w:numId w:val="35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59" w:name="_Hlk4735626"/>
      <w:r w:rsidRPr="00A1678E">
        <w:rPr>
          <w:rFonts w:asciiTheme="minorHAnsi" w:hAnsiTheme="minorHAnsi" w:cstheme="minorHAnsi"/>
          <w:sz w:val="20"/>
          <w:szCs w:val="20"/>
        </w:rPr>
        <w:t xml:space="preserve">W pierwszej kolejności </w:t>
      </w:r>
      <w:r w:rsidR="00910FB5" w:rsidRPr="00A1678E">
        <w:rPr>
          <w:rFonts w:asciiTheme="minorHAnsi" w:hAnsiTheme="minorHAnsi" w:cstheme="minorHAnsi"/>
          <w:sz w:val="20"/>
          <w:szCs w:val="20"/>
        </w:rPr>
        <w:t xml:space="preserve">(priorytetowo) </w:t>
      </w:r>
      <w:r w:rsidR="001C69AB" w:rsidRPr="00A1678E">
        <w:rPr>
          <w:rFonts w:asciiTheme="minorHAnsi" w:hAnsiTheme="minorHAnsi" w:cstheme="minorHAnsi"/>
          <w:sz w:val="20"/>
          <w:szCs w:val="20"/>
        </w:rPr>
        <w:t>Operator</w:t>
      </w:r>
      <w:r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910FB5" w:rsidRPr="00A1678E">
        <w:rPr>
          <w:rFonts w:asciiTheme="minorHAnsi" w:hAnsiTheme="minorHAnsi" w:cstheme="minorHAnsi"/>
          <w:sz w:val="20"/>
          <w:szCs w:val="20"/>
        </w:rPr>
        <w:t xml:space="preserve">rozpatrzy wnioski </w:t>
      </w:r>
      <w:r w:rsidRPr="00A1678E">
        <w:rPr>
          <w:rFonts w:asciiTheme="minorHAnsi" w:hAnsiTheme="minorHAnsi" w:cstheme="minorHAnsi"/>
          <w:sz w:val="20"/>
          <w:szCs w:val="20"/>
        </w:rPr>
        <w:t>ty</w:t>
      </w:r>
      <w:r w:rsidR="00910FB5" w:rsidRPr="00A1678E">
        <w:rPr>
          <w:rFonts w:asciiTheme="minorHAnsi" w:hAnsiTheme="minorHAnsi" w:cstheme="minorHAnsi"/>
          <w:sz w:val="20"/>
          <w:szCs w:val="20"/>
        </w:rPr>
        <w:t>ch</w:t>
      </w:r>
      <w:r w:rsidRPr="00A1678E">
        <w:rPr>
          <w:rFonts w:asciiTheme="minorHAnsi" w:hAnsiTheme="minorHAnsi" w:cstheme="minorHAnsi"/>
          <w:sz w:val="20"/>
          <w:szCs w:val="20"/>
        </w:rPr>
        <w:t xml:space="preserve"> przedsiębiorc</w:t>
      </w:r>
      <w:r w:rsidR="00910FB5" w:rsidRPr="00A1678E">
        <w:rPr>
          <w:rFonts w:asciiTheme="minorHAnsi" w:hAnsiTheme="minorHAnsi" w:cstheme="minorHAnsi"/>
          <w:sz w:val="20"/>
          <w:szCs w:val="20"/>
        </w:rPr>
        <w:t>ów</w:t>
      </w:r>
      <w:r w:rsidRPr="00A1678E">
        <w:rPr>
          <w:rFonts w:asciiTheme="minorHAnsi" w:hAnsiTheme="minorHAnsi" w:cstheme="minorHAnsi"/>
          <w:sz w:val="20"/>
          <w:szCs w:val="20"/>
        </w:rPr>
        <w:t>, którzy</w:t>
      </w:r>
      <w:r w:rsidR="00446681" w:rsidRPr="00A1678E">
        <w:rPr>
          <w:rFonts w:asciiTheme="minorHAnsi" w:hAnsiTheme="minorHAnsi" w:cstheme="minorHAnsi"/>
          <w:sz w:val="20"/>
          <w:szCs w:val="20"/>
        </w:rPr>
        <w:t>:</w:t>
      </w:r>
    </w:p>
    <w:p w14:paraId="264170CD" w14:textId="749E434B" w:rsidR="00446681" w:rsidRPr="00A1678E" w:rsidRDefault="00153B5D" w:rsidP="00150F12">
      <w:pPr>
        <w:pStyle w:val="Akapitzlist"/>
        <w:numPr>
          <w:ilvl w:val="0"/>
          <w:numId w:val="12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lastRenderedPageBreak/>
        <w:t xml:space="preserve">do tej pory nie korzystali z pomocy </w:t>
      </w:r>
      <w:r w:rsidR="00D11E5E" w:rsidRPr="00A1678E">
        <w:rPr>
          <w:rFonts w:asciiTheme="minorHAnsi" w:hAnsiTheme="minorHAnsi" w:cstheme="minorHAnsi"/>
          <w:sz w:val="20"/>
          <w:szCs w:val="20"/>
        </w:rPr>
        <w:t xml:space="preserve">na </w:t>
      </w:r>
      <w:r w:rsidRPr="00A1678E">
        <w:rPr>
          <w:rFonts w:asciiTheme="minorHAnsi" w:hAnsiTheme="minorHAnsi" w:cstheme="minorHAnsi"/>
          <w:sz w:val="20"/>
          <w:szCs w:val="20"/>
        </w:rPr>
        <w:t xml:space="preserve">podnoszenie kwalifikacji </w:t>
      </w:r>
      <w:r w:rsidR="00D11E5E" w:rsidRPr="00A1678E">
        <w:rPr>
          <w:rFonts w:asciiTheme="minorHAnsi" w:hAnsiTheme="minorHAnsi" w:cstheme="minorHAnsi"/>
          <w:sz w:val="20"/>
          <w:szCs w:val="20"/>
        </w:rPr>
        <w:t xml:space="preserve">(nie otrzymali dotychczas pomocy publicznej </w:t>
      </w:r>
      <w:r w:rsidR="00BA5F63" w:rsidRPr="00A1678E">
        <w:rPr>
          <w:rFonts w:asciiTheme="minorHAnsi" w:hAnsiTheme="minorHAnsi" w:cstheme="minorHAnsi"/>
          <w:sz w:val="20"/>
          <w:szCs w:val="20"/>
        </w:rPr>
        <w:t>/pomocy de minimis</w:t>
      </w:r>
      <w:r w:rsidR="00D11E5E" w:rsidRPr="00A1678E">
        <w:rPr>
          <w:rFonts w:asciiTheme="minorHAnsi" w:hAnsiTheme="minorHAnsi" w:cstheme="minorHAnsi"/>
          <w:sz w:val="20"/>
          <w:szCs w:val="20"/>
        </w:rPr>
        <w:t xml:space="preserve"> na usługi rozwojowe w ramach wdrażanych w Polsce środków pomocowych (bez określenia daty początkowej udzielenia wsparcia) </w:t>
      </w:r>
      <w:r w:rsidRPr="00A1678E">
        <w:rPr>
          <w:rFonts w:asciiTheme="minorHAnsi" w:hAnsiTheme="minorHAnsi" w:cstheme="minorHAnsi"/>
          <w:sz w:val="20"/>
          <w:szCs w:val="20"/>
        </w:rPr>
        <w:t>lub</w:t>
      </w:r>
    </w:p>
    <w:bookmarkEnd w:id="59"/>
    <w:p w14:paraId="59763692" w14:textId="62FA8070" w:rsidR="00153B5D" w:rsidRPr="009815BB" w:rsidRDefault="00153B5D" w:rsidP="00D11E5E">
      <w:pPr>
        <w:pStyle w:val="Akapitzlist"/>
        <w:numPr>
          <w:ilvl w:val="0"/>
          <w:numId w:val="12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skorzystali ze wsparcia z Działania 2.2 </w:t>
      </w:r>
      <w:r w:rsidR="005B76E1">
        <w:rPr>
          <w:rFonts w:asciiTheme="minorHAnsi" w:hAnsiTheme="minorHAnsi" w:cstheme="minorHAnsi"/>
          <w:sz w:val="20"/>
          <w:szCs w:val="20"/>
        </w:rPr>
        <w:t xml:space="preserve">typ 1 </w:t>
      </w:r>
      <w:r w:rsidRPr="00A1678E">
        <w:rPr>
          <w:rFonts w:asciiTheme="minorHAnsi" w:hAnsiTheme="minorHAnsi" w:cstheme="minorHAnsi"/>
          <w:sz w:val="20"/>
          <w:szCs w:val="20"/>
        </w:rPr>
        <w:t>PO WER</w:t>
      </w:r>
      <w:r w:rsidR="004A4AFC" w:rsidRPr="00A1678E">
        <w:rPr>
          <w:rFonts w:asciiTheme="minorHAnsi" w:hAnsiTheme="minorHAnsi" w:cstheme="minorHAnsi"/>
          <w:sz w:val="20"/>
          <w:szCs w:val="20"/>
        </w:rPr>
        <w:t xml:space="preserve"> na opracowanie planu rozwoju.</w:t>
      </w:r>
      <w:r w:rsidR="0082543C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446681" w:rsidRPr="00A1678E">
        <w:rPr>
          <w:rFonts w:asciiTheme="minorHAnsi" w:hAnsiTheme="minorHAnsi" w:cstheme="minorHAnsi"/>
          <w:sz w:val="20"/>
          <w:szCs w:val="20"/>
        </w:rPr>
        <w:t xml:space="preserve">Pod </w:t>
      </w:r>
      <w:r w:rsidRPr="00A1678E">
        <w:rPr>
          <w:rFonts w:asciiTheme="minorHAnsi" w:hAnsiTheme="minorHAnsi" w:cstheme="minorHAnsi"/>
          <w:sz w:val="20"/>
          <w:szCs w:val="20"/>
        </w:rPr>
        <w:t>uwagę będzie brany taki sam czas, jak przy obliczaniu otrz</w:t>
      </w:r>
      <w:r w:rsidR="0026489A" w:rsidRPr="00A1678E">
        <w:rPr>
          <w:rFonts w:asciiTheme="minorHAnsi" w:hAnsiTheme="minorHAnsi" w:cstheme="minorHAnsi"/>
          <w:sz w:val="20"/>
          <w:szCs w:val="20"/>
        </w:rPr>
        <w:t>ymanej pomocy de minimis (tj. w </w:t>
      </w:r>
      <w:r w:rsidRPr="00A1678E">
        <w:rPr>
          <w:rFonts w:asciiTheme="minorHAnsi" w:hAnsiTheme="minorHAnsi" w:cstheme="minorHAnsi"/>
          <w:sz w:val="20"/>
          <w:szCs w:val="20"/>
        </w:rPr>
        <w:t xml:space="preserve">danym roku </w:t>
      </w:r>
      <w:r w:rsidRPr="009815BB">
        <w:rPr>
          <w:rFonts w:asciiTheme="minorHAnsi" w:hAnsiTheme="minorHAnsi" w:cstheme="minorHAnsi"/>
          <w:sz w:val="20"/>
          <w:szCs w:val="20"/>
        </w:rPr>
        <w:t xml:space="preserve">kalendarzowym i dwóch poprzedzających lat). </w:t>
      </w:r>
    </w:p>
    <w:p w14:paraId="27186B63" w14:textId="52EC25FC" w:rsidR="00446681" w:rsidRPr="00C03115" w:rsidRDefault="00446681" w:rsidP="00150F12">
      <w:pPr>
        <w:pStyle w:val="Akapitzlist"/>
        <w:numPr>
          <w:ilvl w:val="0"/>
          <w:numId w:val="35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C03115">
        <w:rPr>
          <w:rFonts w:asciiTheme="minorHAnsi" w:hAnsiTheme="minorHAnsi" w:cstheme="minorHAnsi"/>
          <w:sz w:val="20"/>
          <w:szCs w:val="20"/>
        </w:rPr>
        <w:t xml:space="preserve">W celu weryfikacji </w:t>
      </w:r>
      <w:r w:rsidR="00465DED" w:rsidRPr="00C03115">
        <w:rPr>
          <w:rFonts w:asciiTheme="minorHAnsi" w:hAnsiTheme="minorHAnsi" w:cstheme="minorHAnsi"/>
          <w:sz w:val="20"/>
          <w:szCs w:val="20"/>
        </w:rPr>
        <w:t>warunków,</w:t>
      </w:r>
      <w:r w:rsidRPr="00C03115">
        <w:rPr>
          <w:rFonts w:asciiTheme="minorHAnsi" w:hAnsiTheme="minorHAnsi" w:cstheme="minorHAnsi"/>
          <w:sz w:val="20"/>
          <w:szCs w:val="20"/>
        </w:rPr>
        <w:t xml:space="preserve"> o których mowa w </w:t>
      </w:r>
      <w:r w:rsidR="00BA727A" w:rsidRPr="00465DED">
        <w:rPr>
          <w:rFonts w:asciiTheme="minorHAnsi" w:hAnsiTheme="minorHAnsi" w:cstheme="minorHAnsi"/>
          <w:sz w:val="20"/>
          <w:szCs w:val="20"/>
        </w:rPr>
        <w:t>ust</w:t>
      </w:r>
      <w:r w:rsidRPr="00465DED">
        <w:rPr>
          <w:rFonts w:asciiTheme="minorHAnsi" w:hAnsiTheme="minorHAnsi" w:cstheme="minorHAnsi"/>
          <w:sz w:val="20"/>
          <w:szCs w:val="20"/>
        </w:rPr>
        <w:t xml:space="preserve">. </w:t>
      </w:r>
      <w:r w:rsidR="00660AF3" w:rsidRPr="00465DED">
        <w:rPr>
          <w:rFonts w:asciiTheme="minorHAnsi" w:hAnsiTheme="minorHAnsi" w:cstheme="minorHAnsi"/>
          <w:sz w:val="20"/>
          <w:szCs w:val="20"/>
        </w:rPr>
        <w:t>4</w:t>
      </w:r>
      <w:r w:rsidRPr="00C03115">
        <w:rPr>
          <w:rFonts w:asciiTheme="minorHAnsi" w:hAnsiTheme="minorHAnsi" w:cstheme="minorHAnsi"/>
          <w:sz w:val="20"/>
          <w:szCs w:val="20"/>
        </w:rPr>
        <w:t xml:space="preserve"> </w:t>
      </w:r>
      <w:r w:rsidR="00666049" w:rsidRPr="00C03115">
        <w:rPr>
          <w:rFonts w:asciiTheme="minorHAnsi" w:hAnsiTheme="minorHAnsi" w:cstheme="minorHAnsi"/>
          <w:sz w:val="20"/>
          <w:szCs w:val="20"/>
        </w:rPr>
        <w:t>Operator</w:t>
      </w:r>
      <w:r w:rsidRPr="00C03115">
        <w:rPr>
          <w:rFonts w:asciiTheme="minorHAnsi" w:hAnsiTheme="minorHAnsi" w:cstheme="minorHAnsi"/>
          <w:sz w:val="20"/>
          <w:szCs w:val="20"/>
        </w:rPr>
        <w:t xml:space="preserve"> będzie korzystać z informacji gromadzonych w systemie SHRIMP Urzędu Ochrony Konkurencji i Konsumentów.</w:t>
      </w:r>
    </w:p>
    <w:p w14:paraId="6EDC8177" w14:textId="007703E0" w:rsidR="00404512" w:rsidRPr="009406AB" w:rsidRDefault="00404512" w:rsidP="009406AB">
      <w:pPr>
        <w:pStyle w:val="Akapitzlist"/>
        <w:numPr>
          <w:ilvl w:val="0"/>
          <w:numId w:val="35"/>
        </w:numPr>
        <w:tabs>
          <w:tab w:val="left" w:pos="142"/>
        </w:tabs>
        <w:ind w:left="142" w:hanging="426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C03115">
        <w:rPr>
          <w:rFonts w:asciiTheme="minorHAnsi" w:hAnsiTheme="minorHAnsi" w:cstheme="minorHAnsi"/>
          <w:sz w:val="20"/>
          <w:szCs w:val="20"/>
        </w:rPr>
        <w:t xml:space="preserve">Łącznie w Projekcie wsparciem zostanie objętych </w:t>
      </w:r>
      <w:r w:rsidR="00015A31" w:rsidRPr="00C03115">
        <w:rPr>
          <w:rFonts w:asciiTheme="minorHAnsi" w:hAnsiTheme="minorHAnsi" w:cstheme="minorHAnsi"/>
          <w:sz w:val="20"/>
          <w:szCs w:val="20"/>
        </w:rPr>
        <w:t xml:space="preserve">750 </w:t>
      </w:r>
      <w:r w:rsidRPr="00C03115">
        <w:rPr>
          <w:rFonts w:asciiTheme="minorHAnsi" w:eastAsiaTheme="minorHAnsi" w:hAnsiTheme="minorHAnsi" w:cstheme="minorHAnsi"/>
          <w:color w:val="000000"/>
          <w:sz w:val="20"/>
          <w:szCs w:val="20"/>
        </w:rPr>
        <w:t>uczestników/-czek</w:t>
      </w:r>
      <w:r w:rsidR="00C03115" w:rsidRPr="00C03115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: </w:t>
      </w:r>
      <w:r w:rsidR="00015A31" w:rsidRPr="00C03115">
        <w:rPr>
          <w:rFonts w:asciiTheme="minorHAnsi" w:eastAsiaTheme="minorHAnsi" w:hAnsiTheme="minorHAnsi" w:cstheme="minorHAnsi"/>
          <w:color w:val="000000"/>
          <w:sz w:val="20"/>
          <w:szCs w:val="20"/>
        </w:rPr>
        <w:t>z terenu woj. łódzkiego (300</w:t>
      </w:r>
      <w:r w:rsidR="00C03115" w:rsidRPr="00C03115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o</w:t>
      </w:r>
      <w:r w:rsidR="00015A31" w:rsidRPr="00C03115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s.), śląskiego </w:t>
      </w:r>
      <w:r w:rsidR="00015A31" w:rsidRPr="009406AB">
        <w:rPr>
          <w:rFonts w:asciiTheme="minorHAnsi" w:eastAsiaTheme="minorHAnsi" w:hAnsiTheme="minorHAnsi" w:cstheme="minorHAnsi"/>
          <w:color w:val="000000"/>
          <w:sz w:val="20"/>
          <w:szCs w:val="20"/>
        </w:rPr>
        <w:t>(300</w:t>
      </w:r>
      <w:r w:rsidR="00015A31" w:rsidRPr="009815BB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015A31" w:rsidRPr="009406AB">
        <w:rPr>
          <w:rFonts w:asciiTheme="minorHAnsi" w:eastAsiaTheme="minorHAnsi" w:hAnsiTheme="minorHAnsi" w:cstheme="minorHAnsi"/>
          <w:color w:val="000000"/>
          <w:sz w:val="20"/>
          <w:szCs w:val="20"/>
        </w:rPr>
        <w:t>os.) oraz opolskiego (150 os.)</w:t>
      </w:r>
      <w:r w:rsidR="00015A31" w:rsidRPr="009406AB" w:rsidDel="00015A31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9406AB">
        <w:rPr>
          <w:rFonts w:asciiTheme="minorHAnsi" w:hAnsiTheme="minorHAnsi" w:cstheme="minorHAnsi"/>
          <w:sz w:val="20"/>
          <w:szCs w:val="20"/>
        </w:rPr>
        <w:t xml:space="preserve">z </w:t>
      </w:r>
      <w:r w:rsidR="00C03115" w:rsidRPr="009815BB">
        <w:rPr>
          <w:rFonts w:asciiTheme="minorHAnsi" w:hAnsiTheme="minorHAnsi" w:cstheme="minorHAnsi"/>
          <w:sz w:val="20"/>
          <w:szCs w:val="20"/>
        </w:rPr>
        <w:t>375</w:t>
      </w:r>
      <w:r w:rsidR="00C03115" w:rsidRPr="009406AB">
        <w:rPr>
          <w:rFonts w:asciiTheme="minorHAnsi" w:hAnsiTheme="minorHAnsi" w:cstheme="minorHAnsi"/>
          <w:sz w:val="20"/>
          <w:szCs w:val="20"/>
        </w:rPr>
        <w:t xml:space="preserve"> </w:t>
      </w:r>
      <w:r w:rsidRPr="009406AB">
        <w:rPr>
          <w:rFonts w:asciiTheme="minorHAnsi" w:hAnsiTheme="minorHAnsi" w:cstheme="minorHAnsi"/>
          <w:sz w:val="20"/>
          <w:szCs w:val="20"/>
        </w:rPr>
        <w:t>przedsiębiorstw, w tym:</w:t>
      </w:r>
    </w:p>
    <w:p w14:paraId="1C5F9D88" w14:textId="05A62949" w:rsidR="00404512" w:rsidRPr="00C03115" w:rsidRDefault="00C03115" w:rsidP="00150F12">
      <w:pPr>
        <w:pStyle w:val="Akapitzlist"/>
        <w:numPr>
          <w:ilvl w:val="0"/>
          <w:numId w:val="16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406AB">
        <w:rPr>
          <w:rFonts w:asciiTheme="minorHAnsi" w:eastAsiaTheme="minorHAnsi" w:hAnsiTheme="minorHAnsi" w:cstheme="minorHAnsi"/>
          <w:sz w:val="20"/>
          <w:szCs w:val="20"/>
        </w:rPr>
        <w:t>min</w:t>
      </w:r>
      <w:r>
        <w:rPr>
          <w:rFonts w:asciiTheme="minorHAnsi" w:eastAsiaTheme="minorHAnsi" w:hAnsiTheme="minorHAnsi" w:cstheme="minorHAnsi"/>
          <w:sz w:val="20"/>
          <w:szCs w:val="20"/>
        </w:rPr>
        <w:t>imalnie</w:t>
      </w:r>
      <w:r w:rsidRPr="009406AB">
        <w:rPr>
          <w:rFonts w:asciiTheme="minorHAnsi" w:eastAsiaTheme="minorHAnsi" w:hAnsiTheme="minorHAnsi" w:cstheme="minorHAnsi"/>
          <w:sz w:val="20"/>
          <w:szCs w:val="20"/>
        </w:rPr>
        <w:t xml:space="preserve"> 35% stanowić będzie kadra małych przedsiębiorstw</w:t>
      </w:r>
      <w:r w:rsidR="00404512" w:rsidRPr="00C03115">
        <w:rPr>
          <w:rFonts w:asciiTheme="minorHAnsi" w:hAnsiTheme="minorHAnsi" w:cstheme="minorHAnsi"/>
          <w:sz w:val="20"/>
          <w:szCs w:val="20"/>
        </w:rPr>
        <w:t>;</w:t>
      </w:r>
    </w:p>
    <w:p w14:paraId="1B2B2215" w14:textId="5D41C6DC" w:rsidR="00404512" w:rsidRPr="009815BB" w:rsidRDefault="00C03115" w:rsidP="009406AB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C03115">
        <w:rPr>
          <w:rFonts w:asciiTheme="minorHAnsi" w:hAnsiTheme="minorHAnsi" w:cstheme="minorHAnsi"/>
          <w:sz w:val="20"/>
          <w:szCs w:val="20"/>
        </w:rPr>
        <w:t>ma</w:t>
      </w:r>
      <w:r>
        <w:rPr>
          <w:rFonts w:asciiTheme="minorHAnsi" w:hAnsiTheme="minorHAnsi" w:cstheme="minorHAnsi"/>
          <w:sz w:val="20"/>
          <w:szCs w:val="20"/>
        </w:rPr>
        <w:t>ksymalnie</w:t>
      </w:r>
      <w:r w:rsidRPr="00C03115">
        <w:rPr>
          <w:rFonts w:asciiTheme="minorHAnsi" w:hAnsiTheme="minorHAnsi" w:cstheme="minorHAnsi"/>
          <w:sz w:val="20"/>
          <w:szCs w:val="20"/>
        </w:rPr>
        <w:t xml:space="preserve"> 25% </w:t>
      </w:r>
      <w:r>
        <w:rPr>
          <w:rFonts w:asciiTheme="minorHAnsi" w:hAnsiTheme="minorHAnsi" w:cstheme="minorHAnsi"/>
          <w:sz w:val="20"/>
          <w:szCs w:val="20"/>
        </w:rPr>
        <w:t xml:space="preserve">stanowić będzie </w:t>
      </w:r>
      <w:r w:rsidRPr="00C03115">
        <w:rPr>
          <w:rFonts w:asciiTheme="minorHAnsi" w:hAnsiTheme="minorHAnsi" w:cstheme="minorHAnsi"/>
          <w:sz w:val="20"/>
          <w:szCs w:val="20"/>
        </w:rPr>
        <w:t>kadra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406AB">
        <w:rPr>
          <w:rFonts w:asciiTheme="minorHAnsi" w:hAnsiTheme="minorHAnsi" w:cstheme="minorHAnsi"/>
          <w:sz w:val="20"/>
          <w:szCs w:val="20"/>
        </w:rPr>
        <w:t>mikroprzedsiębiorstw</w:t>
      </w:r>
      <w:r w:rsidR="00404512" w:rsidRPr="00C03115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w tym maksymalnie</w:t>
      </w:r>
      <w:r w:rsidRPr="00C03115">
        <w:rPr>
          <w:rFonts w:asciiTheme="minorHAnsi" w:hAnsiTheme="minorHAnsi" w:cstheme="minorHAnsi"/>
          <w:sz w:val="20"/>
          <w:szCs w:val="20"/>
        </w:rPr>
        <w:t xml:space="preserve"> 10% jednoosobowe działalności gospodarcze</w:t>
      </w:r>
    </w:p>
    <w:p w14:paraId="60C73188" w14:textId="04F760D1" w:rsidR="00404512" w:rsidRDefault="00404512" w:rsidP="00150F12">
      <w:pPr>
        <w:pStyle w:val="Akapitzlist"/>
        <w:spacing w:after="0"/>
        <w:ind w:left="142"/>
        <w:jc w:val="both"/>
        <w:rPr>
          <w:rFonts w:asciiTheme="minorHAnsi" w:hAnsiTheme="minorHAnsi" w:cstheme="minorHAnsi"/>
          <w:sz w:val="20"/>
          <w:szCs w:val="20"/>
        </w:rPr>
      </w:pPr>
      <w:r w:rsidRPr="00C03115">
        <w:rPr>
          <w:rFonts w:asciiTheme="minorHAnsi" w:hAnsiTheme="minorHAnsi" w:cstheme="minorHAnsi"/>
          <w:sz w:val="20"/>
          <w:szCs w:val="20"/>
        </w:rPr>
        <w:t xml:space="preserve">spełniających kryteria udziału w Projekcie, określone </w:t>
      </w:r>
      <w:r w:rsidRPr="00465DED">
        <w:rPr>
          <w:rFonts w:asciiTheme="minorHAnsi" w:hAnsiTheme="minorHAnsi" w:cstheme="minorHAnsi"/>
          <w:sz w:val="20"/>
          <w:szCs w:val="20"/>
        </w:rPr>
        <w:t>w ust. 1 i 2</w:t>
      </w:r>
      <w:r w:rsidR="005D066D" w:rsidRPr="00465DED">
        <w:rPr>
          <w:rFonts w:asciiTheme="minorHAnsi" w:hAnsiTheme="minorHAnsi" w:cstheme="minorHAnsi"/>
          <w:sz w:val="20"/>
          <w:szCs w:val="20"/>
        </w:rPr>
        <w:t>.</w:t>
      </w:r>
    </w:p>
    <w:p w14:paraId="2149DF2F" w14:textId="7EE8F3DF" w:rsidR="00C03115" w:rsidRDefault="00C03115" w:rsidP="00150F12">
      <w:pPr>
        <w:pStyle w:val="Akapitzlist"/>
        <w:spacing w:after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49E09E6F" w14:textId="3DD264DF" w:rsidR="00465DED" w:rsidRDefault="005B76E1" w:rsidP="00736F0E">
      <w:pPr>
        <w:pStyle w:val="Akapitzlist"/>
        <w:numPr>
          <w:ilvl w:val="0"/>
          <w:numId w:val="35"/>
        </w:numPr>
        <w:spacing w:after="0"/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ramach projektu Operator dopuszcza uruchamianie naborów dedykowanych dla danej wielkości Przedsiębiorstw celem realizacji planowanego poziomu wskaźników.</w:t>
      </w:r>
    </w:p>
    <w:p w14:paraId="0C41C1CC" w14:textId="5B16E2BF" w:rsidR="00465DED" w:rsidRDefault="00465DED" w:rsidP="00150F12">
      <w:pPr>
        <w:pStyle w:val="Akapitzlist"/>
        <w:spacing w:after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18058D16" w14:textId="77777777" w:rsidR="005F09A0" w:rsidRDefault="005F09A0" w:rsidP="00150F12">
      <w:pPr>
        <w:pStyle w:val="Akapitzlist"/>
        <w:spacing w:after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10482564" w14:textId="3ACF2DFE" w:rsidR="00465DED" w:rsidRDefault="00465DED" w:rsidP="00150F12">
      <w:pPr>
        <w:pStyle w:val="Akapitzlist"/>
        <w:spacing w:after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392439BF" w14:textId="77777777" w:rsidR="00465DED" w:rsidRPr="009815BB" w:rsidRDefault="00465DED" w:rsidP="00150F12">
      <w:pPr>
        <w:pStyle w:val="Akapitzlist"/>
        <w:spacing w:after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77FCBEDE" w14:textId="77777777" w:rsidR="003C57EF" w:rsidRPr="00A1678E" w:rsidRDefault="003C57EF" w:rsidP="004B34D2">
      <w:pPr>
        <w:spacing w:after="0"/>
        <w:ind w:left="141" w:hanging="425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60" w:name="_Hlk3956737"/>
      <w:r w:rsidRPr="00A1678E">
        <w:rPr>
          <w:rFonts w:asciiTheme="minorHAnsi" w:hAnsiTheme="minorHAnsi" w:cstheme="minorHAnsi"/>
          <w:b/>
          <w:sz w:val="20"/>
          <w:szCs w:val="20"/>
        </w:rPr>
        <w:t xml:space="preserve">§ </w:t>
      </w:r>
      <w:bookmarkEnd w:id="60"/>
      <w:r w:rsidRPr="00A1678E">
        <w:rPr>
          <w:rFonts w:asciiTheme="minorHAnsi" w:hAnsiTheme="minorHAnsi" w:cstheme="minorHAnsi"/>
          <w:b/>
          <w:sz w:val="20"/>
          <w:szCs w:val="20"/>
        </w:rPr>
        <w:t>4</w:t>
      </w:r>
    </w:p>
    <w:p w14:paraId="66477BE9" w14:textId="70ECD476" w:rsidR="00964B6B" w:rsidRPr="00A1678E" w:rsidRDefault="003C57EF" w:rsidP="00131283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 xml:space="preserve">Zakres </w:t>
      </w:r>
      <w:r w:rsidR="005F49C3" w:rsidRPr="00A1678E">
        <w:rPr>
          <w:rFonts w:asciiTheme="minorHAnsi" w:hAnsiTheme="minorHAnsi" w:cstheme="minorHAnsi"/>
          <w:b/>
          <w:sz w:val="20"/>
          <w:szCs w:val="20"/>
        </w:rPr>
        <w:t xml:space="preserve">i </w:t>
      </w:r>
      <w:r w:rsidR="00080F1C" w:rsidRPr="00A1678E">
        <w:rPr>
          <w:rFonts w:asciiTheme="minorHAnsi" w:hAnsiTheme="minorHAnsi" w:cstheme="minorHAnsi"/>
          <w:b/>
          <w:sz w:val="20"/>
          <w:szCs w:val="20"/>
        </w:rPr>
        <w:t>kwoty</w:t>
      </w:r>
      <w:r w:rsidR="005F49C3" w:rsidRPr="00A1678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b/>
          <w:sz w:val="20"/>
          <w:szCs w:val="20"/>
        </w:rPr>
        <w:t>wsparci</w:t>
      </w:r>
      <w:r w:rsidR="00131283" w:rsidRPr="00A1678E">
        <w:rPr>
          <w:rFonts w:asciiTheme="minorHAnsi" w:hAnsiTheme="minorHAnsi" w:cstheme="minorHAnsi"/>
          <w:b/>
          <w:sz w:val="20"/>
          <w:szCs w:val="20"/>
        </w:rPr>
        <w:t>a</w:t>
      </w:r>
    </w:p>
    <w:p w14:paraId="489FADE6" w14:textId="77777777" w:rsidR="00CB2555" w:rsidRPr="00A1678E" w:rsidRDefault="00CB2555" w:rsidP="00131283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F697C66" w14:textId="4A849BBF" w:rsidR="00E45BC2" w:rsidRPr="00A1678E" w:rsidRDefault="00BA727A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Wsparcie w ramach projektu będzie realizowane w formie refundacji </w:t>
      </w:r>
      <w:r w:rsidR="00E45BC2" w:rsidRPr="00A1678E">
        <w:rPr>
          <w:rFonts w:asciiTheme="minorHAnsi" w:hAnsiTheme="minorHAnsi" w:cstheme="minorHAnsi"/>
          <w:sz w:val="20"/>
          <w:szCs w:val="20"/>
        </w:rPr>
        <w:t xml:space="preserve">poniesionych przez Przedsiębiorcę kosztów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usług </w:t>
      </w:r>
      <w:r w:rsidR="00E45BC2" w:rsidRPr="00A1678E">
        <w:rPr>
          <w:rFonts w:asciiTheme="minorHAnsi" w:hAnsiTheme="minorHAnsi" w:cstheme="minorHAnsi"/>
          <w:sz w:val="20"/>
          <w:szCs w:val="20"/>
        </w:rPr>
        <w:t xml:space="preserve">rozwojowych, </w:t>
      </w:r>
      <w:r w:rsidR="00E45BC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wybranych z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E45BC2" w:rsidRPr="00A1678E">
        <w:rPr>
          <w:rFonts w:asciiTheme="minorHAnsi" w:hAnsiTheme="minorHAnsi" w:cstheme="minorHAnsi"/>
          <w:sz w:val="20"/>
          <w:szCs w:val="20"/>
        </w:rPr>
        <w:t>Bazy Usług Rozwojowych (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BUR</w:t>
      </w:r>
      <w:r w:rsidR="00E45BC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), </w:t>
      </w:r>
      <w:r w:rsidR="00E45BC2" w:rsidRPr="00A1678E">
        <w:rPr>
          <w:rFonts w:asciiTheme="minorHAnsi" w:hAnsiTheme="minorHAnsi" w:cstheme="minorHAnsi"/>
          <w:color w:val="000000" w:themeColor="text1"/>
          <w:sz w:val="20"/>
          <w:szCs w:val="20"/>
        </w:rPr>
        <w:t>wyłącznie z opcją „współfinanso</w:t>
      </w:r>
      <w:r w:rsidR="00E45BC2" w:rsidRPr="00A1678E">
        <w:rPr>
          <w:rFonts w:asciiTheme="minorHAnsi" w:hAnsiTheme="minorHAnsi" w:cstheme="minorHAnsi"/>
          <w:sz w:val="20"/>
          <w:szCs w:val="20"/>
        </w:rPr>
        <w:t xml:space="preserve">wane z EFS”, </w:t>
      </w:r>
      <w:r w:rsidR="00E45BC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dostępnych na stronie </w:t>
      </w:r>
      <w:hyperlink r:id="rId8" w:history="1">
        <w:r w:rsidR="00E45BC2" w:rsidRPr="00A1678E">
          <w:rPr>
            <w:rStyle w:val="Hipercze"/>
            <w:rFonts w:asciiTheme="minorHAnsi" w:hAnsiTheme="minorHAnsi" w:cstheme="minorHAnsi"/>
            <w:sz w:val="20"/>
            <w:szCs w:val="20"/>
          </w:rPr>
          <w:t>https://uslugirozwojowe.parp.gov.pl/</w:t>
        </w:r>
      </w:hyperlink>
      <w:r w:rsidR="00267383" w:rsidRPr="00A1678E">
        <w:rPr>
          <w:rFonts w:asciiTheme="minorHAnsi" w:hAnsiTheme="minorHAnsi" w:cstheme="minorHAnsi"/>
          <w:sz w:val="20"/>
          <w:szCs w:val="20"/>
        </w:rPr>
        <w:t>, zgodnie z </w:t>
      </w:r>
      <w:r w:rsidR="00E45BC2" w:rsidRPr="00A1678E">
        <w:rPr>
          <w:rFonts w:asciiTheme="minorHAnsi" w:hAnsiTheme="minorHAnsi" w:cstheme="minorHAnsi"/>
          <w:sz w:val="20"/>
          <w:szCs w:val="20"/>
        </w:rPr>
        <w:t xml:space="preserve">podpisaną przez Przedsiębiorcę Umową </w:t>
      </w:r>
      <w:r w:rsidR="00C03115">
        <w:rPr>
          <w:rFonts w:asciiTheme="minorHAnsi" w:hAnsiTheme="minorHAnsi" w:cstheme="minorHAnsi"/>
          <w:sz w:val="20"/>
          <w:szCs w:val="20"/>
        </w:rPr>
        <w:t>W</w:t>
      </w:r>
      <w:r w:rsidR="00E45BC2" w:rsidRPr="00A1678E">
        <w:rPr>
          <w:rFonts w:asciiTheme="minorHAnsi" w:hAnsiTheme="minorHAnsi" w:cstheme="minorHAnsi"/>
          <w:sz w:val="20"/>
          <w:szCs w:val="20"/>
        </w:rPr>
        <w:t>sparcia.</w:t>
      </w:r>
    </w:p>
    <w:p w14:paraId="6CD63E54" w14:textId="77777777" w:rsidR="003C57EF" w:rsidRPr="00A1678E" w:rsidRDefault="003C57EF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Wsparcie w ramach </w:t>
      </w:r>
      <w:r w:rsidR="00CA4F3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Projek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tu może obejmować</w:t>
      </w:r>
      <w:r w:rsidR="001C69A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refundację kosztów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:</w:t>
      </w:r>
    </w:p>
    <w:p w14:paraId="7221FE38" w14:textId="1B451C95" w:rsidR="003C57EF" w:rsidRPr="00A1678E" w:rsidRDefault="00267383" w:rsidP="00150F12">
      <w:pPr>
        <w:pStyle w:val="Akapitzlist"/>
        <w:numPr>
          <w:ilvl w:val="0"/>
          <w:numId w:val="24"/>
        </w:numPr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opracowania 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analizy</w:t>
      </w:r>
      <w:r w:rsidR="00BE5EE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potrzeb </w:t>
      </w:r>
      <w:r w:rsidR="00282BD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rozwojowych</w:t>
      </w:r>
      <w:r w:rsidR="001C69A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</w:p>
    <w:p w14:paraId="1D22A527" w14:textId="55F09C66" w:rsidR="0016203B" w:rsidRPr="00A1678E" w:rsidRDefault="00A044BF" w:rsidP="00150F12">
      <w:pPr>
        <w:pStyle w:val="Akapitzlist"/>
        <w:numPr>
          <w:ilvl w:val="0"/>
          <w:numId w:val="24"/>
        </w:numPr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usług rozwojowych: 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usług szkoleniowych, doradczych i innych usług o charakterze doradczym lub szkoleniowym</w:t>
      </w:r>
      <w:r w:rsidR="00E5070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dla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5E562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właścicieli, pracowników zatrudnionych na stanowiskach kierowniczych</w:t>
      </w:r>
      <w:r w:rsidR="005E5624" w:rsidRPr="00A1678E" w:rsidDel="005E5624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E5070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lub osób przewidzianych do objęcia stanowiska kierowniczego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8D429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zakres</w:t>
      </w:r>
      <w:r w:rsidR="008D429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ie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uniwersalnych kompetencji men</w:t>
      </w:r>
      <w:r w:rsidR="00CF75C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e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dże</w:t>
      </w:r>
      <w:r w:rsidR="008D429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rskich.</w:t>
      </w:r>
    </w:p>
    <w:p w14:paraId="533E5298" w14:textId="1DEAB58E" w:rsidR="00BF4EA6" w:rsidRPr="00465DED" w:rsidRDefault="00BF4EA6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>Ze względu na charakter wsparcia szkoleniowo-doradczy dotyczącego rozwoju uniwersalnych kompetencji menadżerskich w ramach Projektu nie będą kwalifikowane usługi rozwojowe w formie e</w:t>
      </w:r>
      <w:r w:rsidR="009815BB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noBreakHyphen/>
      </w:r>
      <w:r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>learningu/blended learningu.</w:t>
      </w:r>
    </w:p>
    <w:p w14:paraId="3B309852" w14:textId="378E4957" w:rsidR="005F41CC" w:rsidRPr="00465DED" w:rsidRDefault="00BF4EA6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>Wsparcie w ramach Projektu może dotyczyć refundacji kosztów usług rozwojowych realizowanych w</w:t>
      </w:r>
      <w:r w:rsidR="009815BB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> </w:t>
      </w:r>
      <w:r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>formie stacjonarnej oraz zdalnej (odbywającej się w czasie rzeczywistym).</w:t>
      </w:r>
      <w:r w:rsidR="005F41CC" w:rsidRPr="0052751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Zasady realizacji usług rozwojowych w formie zdalnej określa </w:t>
      </w:r>
      <w:r w:rsidR="006F344A">
        <w:rPr>
          <w:rFonts w:asciiTheme="minorHAnsi" w:eastAsiaTheme="minorHAnsi" w:hAnsiTheme="minorHAnsi" w:cstheme="minorHAnsi"/>
          <w:color w:val="000000"/>
          <w:sz w:val="20"/>
          <w:szCs w:val="20"/>
        </w:rPr>
        <w:t>Z</w:t>
      </w:r>
      <w:r w:rsidR="005F41CC" w:rsidRPr="00A6228D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ałącznik </w:t>
      </w:r>
      <w:r w:rsidR="00465729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nr 8 </w:t>
      </w:r>
      <w:r w:rsidR="005F41CC" w:rsidRPr="00527516">
        <w:rPr>
          <w:rFonts w:asciiTheme="minorHAnsi" w:eastAsiaTheme="minorHAnsi" w:hAnsiTheme="minorHAnsi" w:cstheme="minorHAnsi"/>
          <w:color w:val="000000"/>
          <w:sz w:val="20"/>
          <w:szCs w:val="20"/>
        </w:rPr>
        <w:t>do Regulaminu.</w:t>
      </w:r>
    </w:p>
    <w:p w14:paraId="552697EB" w14:textId="3FF8D048" w:rsidR="00DF77E0" w:rsidRPr="00A1678E" w:rsidRDefault="004262EE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Posiadanie przez Przedsiębiorstwo 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Analizy</w:t>
      </w:r>
      <w:r w:rsidR="00BE5EE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8D429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jest warunkiem </w:t>
      </w:r>
      <w:r w:rsidR="003C57EF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udzielenia wsparcia </w:t>
      </w:r>
      <w:r w:rsidR="005E562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służącego nabyciu uniwersalnych kompetencji m</w:t>
      </w:r>
      <w:r w:rsidR="00312E3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enadżerskich przez właścicieli, </w:t>
      </w:r>
      <w:r w:rsidR="005E562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pracowników zatrudnionych na stanowiskach kierowniczych kadrę kierowniczą i/lub osoby przewidziane do objęcia stanowiska kierowniczego</w:t>
      </w:r>
      <w:r w:rsidR="00C34E3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449EE88A" w14:textId="475B2D1A" w:rsidR="0075420C" w:rsidRPr="00A1678E" w:rsidRDefault="00BE5EE7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Analiza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75420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powinna się składać z: </w:t>
      </w:r>
    </w:p>
    <w:p w14:paraId="17485683" w14:textId="70F1E288" w:rsidR="00CF75C8" w:rsidRPr="00A1678E" w:rsidRDefault="0075420C" w:rsidP="00150F12">
      <w:pPr>
        <w:pStyle w:val="Akapitzlist"/>
        <w:numPr>
          <w:ilvl w:val="0"/>
          <w:numId w:val="25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analizy strategicznej przedsiębiorstwa, w której zostaną opisane obszary wymagające interwencji,</w:t>
      </w:r>
      <w:r w:rsidR="00531C8C">
        <w:rPr>
          <w:rFonts w:asciiTheme="minorHAnsi" w:hAnsiTheme="minorHAnsi" w:cstheme="minorHAnsi"/>
          <w:sz w:val="20"/>
          <w:szCs w:val="20"/>
        </w:rPr>
        <w:t xml:space="preserve"> aby zrealizować strategię,</w:t>
      </w:r>
      <w:r w:rsidRPr="00A1678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9CF9CA1" w14:textId="4AFAEC4E" w:rsidR="00985CEE" w:rsidRPr="00A1678E" w:rsidRDefault="00985CEE" w:rsidP="00150F12">
      <w:pPr>
        <w:pStyle w:val="Akapitzlist"/>
        <w:numPr>
          <w:ilvl w:val="0"/>
          <w:numId w:val="25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lastRenderedPageBreak/>
        <w:t>analizy</w:t>
      </w:r>
      <w:r w:rsidR="0075420C" w:rsidRPr="00A1678E">
        <w:rPr>
          <w:rFonts w:asciiTheme="minorHAnsi" w:hAnsiTheme="minorHAnsi" w:cstheme="minorHAnsi"/>
          <w:sz w:val="20"/>
          <w:szCs w:val="20"/>
        </w:rPr>
        <w:t xml:space="preserve"> kompetencji kadry zarządzającej lub osób przewidzianych do objęcia stanowiska kierowniczego</w:t>
      </w:r>
      <w:r w:rsidRPr="00A1678E">
        <w:rPr>
          <w:rFonts w:asciiTheme="minorHAnsi" w:hAnsiTheme="minorHAnsi" w:cstheme="minorHAnsi"/>
          <w:sz w:val="20"/>
          <w:szCs w:val="20"/>
        </w:rPr>
        <w:t>,</w:t>
      </w:r>
      <w:r w:rsidR="0075420C" w:rsidRPr="00A1678E">
        <w:rPr>
          <w:rFonts w:asciiTheme="minorHAnsi" w:hAnsiTheme="minorHAnsi" w:cstheme="minorHAnsi"/>
          <w:sz w:val="20"/>
          <w:szCs w:val="20"/>
        </w:rPr>
        <w:t xml:space="preserve"> konie</w:t>
      </w:r>
      <w:r w:rsidRPr="00A1678E">
        <w:rPr>
          <w:rFonts w:asciiTheme="minorHAnsi" w:hAnsiTheme="minorHAnsi" w:cstheme="minorHAnsi"/>
          <w:sz w:val="20"/>
          <w:szCs w:val="20"/>
        </w:rPr>
        <w:t>cznych do osiągnięcia strategii, na podstawie której</w:t>
      </w:r>
      <w:r w:rsidR="0075420C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można:</w:t>
      </w:r>
    </w:p>
    <w:p w14:paraId="6CB8AEB8" w14:textId="77777777" w:rsidR="00985CEE" w:rsidRPr="00A1678E" w:rsidRDefault="00985CEE" w:rsidP="00150F12">
      <w:pPr>
        <w:pStyle w:val="Akapitzlist"/>
        <w:numPr>
          <w:ilvl w:val="0"/>
          <w:numId w:val="14"/>
        </w:numPr>
        <w:spacing w:after="16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stwierdzić kto i w jakim zakresie posiada ewentualne luki kompetencyjne</w:t>
      </w:r>
      <w:r w:rsidRPr="00A1678E">
        <w:rPr>
          <w:rFonts w:asciiTheme="minorHAnsi" w:hAnsiTheme="minorHAnsi" w:cstheme="minorHAnsi"/>
          <w:sz w:val="20"/>
          <w:szCs w:val="20"/>
        </w:rPr>
        <w:t>, które będą stanowić podstawę do udzielenia wsparcia edukacyjnego w ramach Projektu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;</w:t>
      </w:r>
    </w:p>
    <w:p w14:paraId="75A5914B" w14:textId="45A0144A" w:rsidR="00A6228D" w:rsidRPr="005F09A0" w:rsidRDefault="00985CEE" w:rsidP="005F09A0">
      <w:pPr>
        <w:pStyle w:val="Akapitzlist"/>
        <w:numPr>
          <w:ilvl w:val="0"/>
          <w:numId w:val="14"/>
        </w:numPr>
        <w:spacing w:after="16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określić potrzeby edukacyjne grupy docelowej i zakres merytoryczny usług rozwojowych zgodnych </w:t>
      </w:r>
      <w:r w:rsidR="0019352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 Opisem uniwersalnych kompetencji menadżerskich.</w:t>
      </w:r>
    </w:p>
    <w:p w14:paraId="01157CBC" w14:textId="26751B50" w:rsidR="004262EE" w:rsidRPr="00A1678E" w:rsidRDefault="0082543C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Minimalny</w:t>
      </w:r>
      <w:r w:rsidR="004262E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zakres 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analizy</w:t>
      </w:r>
      <w:r w:rsidR="00BE5EE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4262E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potrzeb rozwojowych</w:t>
      </w:r>
      <w:r w:rsidR="00531C8C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przedsiębiorstwa</w:t>
      </w:r>
      <w:r w:rsidR="004262E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stanowi </w:t>
      </w:r>
      <w:r w:rsidR="00017062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>Z</w:t>
      </w:r>
      <w:r w:rsidR="004262EE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ałącznik nr </w:t>
      </w:r>
      <w:r w:rsidR="00FD60CD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>3</w:t>
      </w:r>
      <w:r w:rsidR="004262EE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do Regulaminu.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 wyjątkowych sytuacjach istniej</w:t>
      </w:r>
      <w:r w:rsidR="00BA5F6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e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możliwość odstąpienia od zastosowania zapisów załącznika, pod warunkiem spełnienia przez 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analizę</w:t>
      </w:r>
      <w:r w:rsidR="00BE5EE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wymogów, o których mowa </w:t>
      </w:r>
      <w:r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</w:t>
      </w:r>
      <w:r w:rsidR="00093985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>ust</w:t>
      </w:r>
      <w:r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. </w:t>
      </w:r>
      <w:r w:rsidR="005F41CC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>6</w:t>
      </w:r>
      <w:r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305EF1B1" w14:textId="3654FD79" w:rsidR="00C34E36" w:rsidRPr="00A1678E" w:rsidRDefault="003C57EF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 przypadku,</w:t>
      </w:r>
      <w:r w:rsidR="00C34E3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gdy P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rzedsiębiorca dyspon</w:t>
      </w:r>
      <w:r w:rsidR="00C34E3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uje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Analizą</w:t>
      </w:r>
      <w:r w:rsidR="00C34E3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 O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perator </w:t>
      </w:r>
      <w:r w:rsidR="008D429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dokonuje weryfikacji </w:t>
      </w:r>
      <w:r w:rsidR="00C34E3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czy 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Analiza</w:t>
      </w:r>
      <w:r w:rsidR="00BE5EE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C34E3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spełnia następujące warunki:</w:t>
      </w:r>
    </w:p>
    <w:p w14:paraId="5D6C3635" w14:textId="3A040E57" w:rsidR="00CF75C8" w:rsidRPr="00A1678E" w:rsidRDefault="00BE5EE7" w:rsidP="00150F12">
      <w:pPr>
        <w:pStyle w:val="Akapitzlist"/>
        <w:numPr>
          <w:ilvl w:val="0"/>
          <w:numId w:val="26"/>
        </w:numPr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analiza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C34E3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została przygotowana nie wcześniej</w:t>
      </w:r>
      <w:r w:rsidR="003C57EF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niż 3 lata</w:t>
      </w:r>
      <w:r w:rsidR="0075420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wstecz </w:t>
      </w:r>
      <w:r w:rsidR="003C57EF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– pod uwagę będzie brany taki sam okres, jak przy obliczaniu kwoty pomocy de minimis</w:t>
      </w:r>
      <w:r w:rsidR="0063206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;</w:t>
      </w:r>
    </w:p>
    <w:p w14:paraId="32E19233" w14:textId="48A6FF24" w:rsidR="00632062" w:rsidRPr="00A1678E" w:rsidRDefault="00632062" w:rsidP="00150F12">
      <w:pPr>
        <w:pStyle w:val="Akapitzlist"/>
        <w:numPr>
          <w:ilvl w:val="0"/>
          <w:numId w:val="26"/>
        </w:numPr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zawiera el</w:t>
      </w:r>
      <w:r w:rsidR="00BA727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ementy, o których mowa </w:t>
      </w:r>
      <w:r w:rsidR="00BA727A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ust. </w:t>
      </w:r>
      <w:r w:rsidR="005F41CC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>6</w:t>
      </w:r>
      <w:r w:rsidR="00DF2BD7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12B2829A" w14:textId="77777777" w:rsidR="004262EE" w:rsidRPr="00A1678E" w:rsidRDefault="004262EE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Przedsiębiorca może skorzystać z </w:t>
      </w:r>
      <w:r w:rsidR="008D429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następujących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opcji zakresu wsparcia:</w:t>
      </w:r>
    </w:p>
    <w:p w14:paraId="6548F9C7" w14:textId="77777777" w:rsidR="004262EE" w:rsidRPr="00A1678E" w:rsidRDefault="00803755" w:rsidP="00150F12">
      <w:pPr>
        <w:pStyle w:val="Akapitzlist"/>
        <w:numPr>
          <w:ilvl w:val="0"/>
          <w:numId w:val="27"/>
        </w:numPr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</w:t>
      </w:r>
      <w:r w:rsidR="004262E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pcja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I</w:t>
      </w:r>
      <w:r w:rsidR="00392D9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:</w:t>
      </w:r>
    </w:p>
    <w:p w14:paraId="3BA32B19" w14:textId="1FEEFA3D" w:rsidR="004262EE" w:rsidRPr="00A1678E" w:rsidRDefault="00AC2E04" w:rsidP="00150F12">
      <w:pPr>
        <w:pStyle w:val="Akapitzlist"/>
        <w:numPr>
          <w:ilvl w:val="0"/>
          <w:numId w:val="15"/>
        </w:numPr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refundacja </w:t>
      </w:r>
      <w:r w:rsidR="004262E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kosztów usług rozwojowych służących opracowaniu 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Analizy</w:t>
      </w:r>
      <w:r w:rsidR="00BE5EE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DF2BD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lub jej części opisanej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DF2BD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</w:t>
      </w:r>
      <w:r w:rsidR="00332175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>us</w:t>
      </w:r>
      <w:r w:rsidR="00DF2BD7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>t.</w:t>
      </w:r>
      <w:r w:rsidR="00CF75C8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5F41CC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>6</w:t>
      </w:r>
      <w:r w:rsidR="00DF2BD7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b</w:t>
      </w:r>
      <w:r w:rsidR="00352C85" w:rsidRPr="00465DED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7DB935D2" w14:textId="77777777" w:rsidR="004262EE" w:rsidRPr="00A1678E" w:rsidRDefault="004262EE" w:rsidP="00150F12">
      <w:pPr>
        <w:pStyle w:val="Akapitzlist"/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oraz</w:t>
      </w:r>
    </w:p>
    <w:p w14:paraId="4552AE07" w14:textId="2E02C2D0" w:rsidR="004262EE" w:rsidRPr="00A1678E" w:rsidRDefault="00AC2E04" w:rsidP="00150F12">
      <w:pPr>
        <w:pStyle w:val="Akapitzlist"/>
        <w:numPr>
          <w:ilvl w:val="0"/>
          <w:numId w:val="15"/>
        </w:numPr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refundacja kosztów usług rozwojowych wynikających z 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Analizy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, służących nabyciu </w:t>
      </w:r>
      <w:r w:rsidR="00BB3B5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uniwersalnych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kompetencji menadżerskich przez kadrę kierowniczą lub osoby przewidziane do objęcia stanowiska kierowniczego</w:t>
      </w:r>
      <w:r w:rsidR="004262E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. </w:t>
      </w:r>
    </w:p>
    <w:p w14:paraId="0FEB1C63" w14:textId="77777777" w:rsidR="004262EE" w:rsidRPr="00A1678E" w:rsidRDefault="00803755" w:rsidP="00150F12">
      <w:pPr>
        <w:pStyle w:val="Akapitzlist"/>
        <w:numPr>
          <w:ilvl w:val="0"/>
          <w:numId w:val="27"/>
        </w:numPr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</w:t>
      </w:r>
      <w:r w:rsidR="004262E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pcja II:</w:t>
      </w:r>
    </w:p>
    <w:p w14:paraId="49ACAD46" w14:textId="3AF8786F" w:rsidR="004262EE" w:rsidRPr="00A1678E" w:rsidRDefault="00BB3B5C" w:rsidP="00150F12">
      <w:pPr>
        <w:pStyle w:val="Akapitzlist"/>
        <w:numPr>
          <w:ilvl w:val="0"/>
          <w:numId w:val="15"/>
        </w:numPr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refundacja kosztów usług rozwojowych wynikających z 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Analizy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 służących nabyciu uniwersalnych kompetencji menadżerskich przez kadrę kierowniczą lub osoby przewidziane do objęcia stanowiska kierowniczego.</w:t>
      </w:r>
    </w:p>
    <w:p w14:paraId="00802FD3" w14:textId="25606303" w:rsidR="00E50703" w:rsidRDefault="00E50703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W przypadku, gdy w wyniku weryfikacji </w:t>
      </w:r>
      <w:r w:rsidR="00AC2E04" w:rsidRPr="00A1678E">
        <w:rPr>
          <w:rFonts w:asciiTheme="minorHAnsi" w:hAnsiTheme="minorHAnsi" w:cstheme="minorHAnsi"/>
          <w:sz w:val="20"/>
          <w:szCs w:val="20"/>
        </w:rPr>
        <w:t xml:space="preserve">przez Operatora </w:t>
      </w:r>
      <w:r w:rsidR="00BE5EE7">
        <w:rPr>
          <w:rFonts w:asciiTheme="minorHAnsi" w:hAnsiTheme="minorHAnsi" w:cstheme="minorHAnsi"/>
          <w:sz w:val="20"/>
          <w:szCs w:val="20"/>
        </w:rPr>
        <w:t>Analizy</w:t>
      </w:r>
      <w:r w:rsidR="00BE5EE7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B14C8C" w:rsidRPr="00A1678E">
        <w:rPr>
          <w:rFonts w:asciiTheme="minorHAnsi" w:hAnsiTheme="minorHAnsi" w:cstheme="minorHAnsi"/>
          <w:sz w:val="20"/>
          <w:szCs w:val="20"/>
        </w:rPr>
        <w:t>zostanie stwierdzone</w:t>
      </w:r>
      <w:r w:rsidRPr="00A1678E">
        <w:rPr>
          <w:rFonts w:asciiTheme="minorHAnsi" w:hAnsiTheme="minorHAnsi" w:cstheme="minorHAnsi"/>
          <w:sz w:val="20"/>
          <w:szCs w:val="20"/>
        </w:rPr>
        <w:t xml:space="preserve">, że </w:t>
      </w:r>
      <w:r w:rsidR="00B14C8C" w:rsidRPr="00A1678E">
        <w:rPr>
          <w:rFonts w:asciiTheme="minorHAnsi" w:hAnsiTheme="minorHAnsi" w:cstheme="minorHAnsi"/>
          <w:sz w:val="20"/>
          <w:szCs w:val="20"/>
        </w:rPr>
        <w:t xml:space="preserve">dokumenty </w:t>
      </w:r>
      <w:r w:rsidRPr="00A1678E">
        <w:rPr>
          <w:rFonts w:asciiTheme="minorHAnsi" w:hAnsiTheme="minorHAnsi" w:cstheme="minorHAnsi"/>
          <w:sz w:val="20"/>
          <w:szCs w:val="20"/>
        </w:rPr>
        <w:t>nie s</w:t>
      </w:r>
      <w:r w:rsidR="00BA727A" w:rsidRPr="00A1678E">
        <w:rPr>
          <w:rFonts w:asciiTheme="minorHAnsi" w:hAnsiTheme="minorHAnsi" w:cstheme="minorHAnsi"/>
          <w:sz w:val="20"/>
          <w:szCs w:val="20"/>
        </w:rPr>
        <w:t xml:space="preserve">pełniają wymogów określonych </w:t>
      </w:r>
      <w:r w:rsidR="00BA727A" w:rsidRPr="00465DED">
        <w:rPr>
          <w:rFonts w:asciiTheme="minorHAnsi" w:hAnsiTheme="minorHAnsi" w:cstheme="minorHAnsi"/>
          <w:sz w:val="20"/>
          <w:szCs w:val="20"/>
        </w:rPr>
        <w:t>w ust</w:t>
      </w:r>
      <w:r w:rsidRPr="00465DED">
        <w:rPr>
          <w:rFonts w:asciiTheme="minorHAnsi" w:hAnsiTheme="minorHAnsi" w:cstheme="minorHAnsi"/>
          <w:sz w:val="20"/>
          <w:szCs w:val="20"/>
        </w:rPr>
        <w:t xml:space="preserve">. </w:t>
      </w:r>
      <w:r w:rsidR="00322D25" w:rsidRPr="00465DED">
        <w:rPr>
          <w:rFonts w:asciiTheme="minorHAnsi" w:hAnsiTheme="minorHAnsi" w:cstheme="minorHAnsi"/>
          <w:sz w:val="20"/>
          <w:szCs w:val="20"/>
        </w:rPr>
        <w:t>6</w:t>
      </w:r>
      <w:r w:rsidR="00322D25" w:rsidRPr="00A1678E">
        <w:rPr>
          <w:rFonts w:asciiTheme="minorHAnsi" w:hAnsiTheme="minorHAnsi" w:cstheme="minorHAnsi"/>
          <w:sz w:val="20"/>
          <w:szCs w:val="20"/>
        </w:rPr>
        <w:t xml:space="preserve"> Przedsiębiorca</w:t>
      </w:r>
      <w:r w:rsidRPr="00A1678E">
        <w:rPr>
          <w:rFonts w:asciiTheme="minorHAnsi" w:hAnsiTheme="minorHAnsi" w:cstheme="minorHAnsi"/>
          <w:sz w:val="20"/>
          <w:szCs w:val="20"/>
        </w:rPr>
        <w:t xml:space="preserve"> nie może uzyskać wsparcia </w:t>
      </w:r>
      <w:r w:rsidR="00246D04" w:rsidRPr="00A1678E">
        <w:rPr>
          <w:rFonts w:asciiTheme="minorHAnsi" w:hAnsiTheme="minorHAnsi" w:cstheme="minorHAnsi"/>
          <w:sz w:val="20"/>
          <w:szCs w:val="20"/>
        </w:rPr>
        <w:t xml:space="preserve">wyłącznie </w:t>
      </w:r>
      <w:r w:rsidRPr="00A1678E">
        <w:rPr>
          <w:rFonts w:asciiTheme="minorHAnsi" w:hAnsiTheme="minorHAnsi" w:cstheme="minorHAnsi"/>
          <w:sz w:val="20"/>
          <w:szCs w:val="20"/>
        </w:rPr>
        <w:t xml:space="preserve">na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usługi rozwojowe </w:t>
      </w:r>
      <w:r w:rsidR="00B14C8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dla kadry menadżerskiej lub osób przewidzianych do objęcia stanowiska kierowniczego.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BB3B5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przypadku opisanym powyżej, </w:t>
      </w:r>
      <w:r w:rsidR="00246D0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="006F344A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="00246D0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ŚP </w:t>
      </w:r>
      <w:r w:rsidR="00B14C8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może </w:t>
      </w:r>
      <w:r w:rsidR="00465DE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uzyskać wsparcie</w:t>
      </w:r>
      <w:r w:rsidR="00BB3B5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 zakresie przygotowania 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Analizy</w:t>
      </w:r>
      <w:r w:rsidR="0009093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  <w:r w:rsidR="00246D0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246D0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a następnie wsparci</w:t>
      </w:r>
      <w:r w:rsidR="001D32B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e</w:t>
      </w:r>
      <w:r w:rsidR="00246D0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na usługi rozwojowe.</w:t>
      </w:r>
      <w:r w:rsidR="001D32B7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1D32B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Decyzję o zakresie wsparcia podejmuje Operator na etapie rozpatrywania Wniosku o umowę.</w:t>
      </w:r>
    </w:p>
    <w:p w14:paraId="67298AAF" w14:textId="75BF29DB" w:rsidR="00F96F7A" w:rsidRPr="005F09A0" w:rsidRDefault="00F96F7A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Analizy potrzeb rozwojowych przedsiębiorstwa poddawane są walidacji przez Eksperta ds. Analiz, który ocena je pod kątem merytorycznym i jakościowym. </w:t>
      </w:r>
    </w:p>
    <w:p w14:paraId="50B75983" w14:textId="75FEFB82" w:rsidR="00B14C8C" w:rsidRPr="00A1678E" w:rsidRDefault="00F03CB8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W przypadku, gdy</w:t>
      </w:r>
      <w:r w:rsidR="00B14C8C" w:rsidRPr="00A1678E">
        <w:rPr>
          <w:rFonts w:asciiTheme="minorHAnsi" w:hAnsiTheme="minorHAnsi" w:cstheme="minorHAnsi"/>
          <w:sz w:val="20"/>
          <w:szCs w:val="20"/>
        </w:rPr>
        <w:t xml:space="preserve"> z </w:t>
      </w:r>
      <w:r w:rsidR="00BE5EE7">
        <w:rPr>
          <w:rFonts w:asciiTheme="minorHAnsi" w:hAnsiTheme="minorHAnsi" w:cstheme="minorHAnsi"/>
          <w:sz w:val="20"/>
          <w:szCs w:val="20"/>
        </w:rPr>
        <w:t>Analizy</w:t>
      </w:r>
      <w:r w:rsidR="00BE5EE7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BB3B5C" w:rsidRPr="00A1678E">
        <w:rPr>
          <w:rFonts w:asciiTheme="minorHAnsi" w:hAnsiTheme="minorHAnsi" w:cstheme="minorHAnsi"/>
          <w:sz w:val="20"/>
          <w:szCs w:val="20"/>
        </w:rPr>
        <w:t>opracowanej w</w:t>
      </w:r>
      <w:r w:rsidR="00B14C8C" w:rsidRPr="00A1678E">
        <w:rPr>
          <w:rFonts w:asciiTheme="minorHAnsi" w:hAnsiTheme="minorHAnsi" w:cstheme="minorHAnsi"/>
          <w:sz w:val="20"/>
          <w:szCs w:val="20"/>
        </w:rPr>
        <w:t xml:space="preserve"> ramach </w:t>
      </w:r>
      <w:r w:rsidR="00531C8C">
        <w:rPr>
          <w:rFonts w:asciiTheme="minorHAnsi" w:hAnsiTheme="minorHAnsi" w:cstheme="minorHAnsi"/>
          <w:sz w:val="20"/>
          <w:szCs w:val="20"/>
        </w:rPr>
        <w:t>P</w:t>
      </w:r>
      <w:r w:rsidR="00B14C8C" w:rsidRPr="00A1678E">
        <w:rPr>
          <w:rFonts w:asciiTheme="minorHAnsi" w:hAnsiTheme="minorHAnsi" w:cstheme="minorHAnsi"/>
          <w:sz w:val="20"/>
          <w:szCs w:val="20"/>
        </w:rPr>
        <w:t xml:space="preserve">rojektu </w:t>
      </w:r>
      <w:r w:rsidR="00964B6B" w:rsidRPr="00A1678E">
        <w:rPr>
          <w:rFonts w:asciiTheme="minorHAnsi" w:hAnsiTheme="minorHAnsi" w:cstheme="minorHAnsi"/>
          <w:sz w:val="20"/>
          <w:szCs w:val="20"/>
        </w:rPr>
        <w:t xml:space="preserve">lub przedłożonej przez Przedsiębiorstwo, </w:t>
      </w:r>
      <w:r w:rsidR="00B14C8C" w:rsidRPr="00A1678E">
        <w:rPr>
          <w:rFonts w:asciiTheme="minorHAnsi" w:hAnsiTheme="minorHAnsi" w:cstheme="minorHAnsi"/>
          <w:sz w:val="20"/>
          <w:szCs w:val="20"/>
        </w:rPr>
        <w:t xml:space="preserve">nie będzie wynikać potrzeba </w:t>
      </w:r>
      <w:r w:rsidR="00964B6B" w:rsidRPr="00A1678E">
        <w:rPr>
          <w:rFonts w:asciiTheme="minorHAnsi" w:hAnsiTheme="minorHAnsi" w:cstheme="minorHAnsi"/>
          <w:sz w:val="20"/>
          <w:szCs w:val="20"/>
        </w:rPr>
        <w:t xml:space="preserve">uzyskania </w:t>
      </w:r>
      <w:r w:rsidR="00964B6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przez kadrę menadżerską lub osób przewidzianych do objęcia stanowiska kierowniczego</w:t>
      </w:r>
      <w:r w:rsidR="00964B6B" w:rsidRPr="00A1678E">
        <w:rPr>
          <w:rFonts w:asciiTheme="minorHAnsi" w:hAnsiTheme="minorHAnsi" w:cstheme="minorHAnsi"/>
          <w:sz w:val="20"/>
          <w:szCs w:val="20"/>
        </w:rPr>
        <w:t xml:space="preserve">, wsparcia na </w:t>
      </w:r>
      <w:r w:rsidR="00964B6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usługi rozwojowe</w:t>
      </w:r>
      <w:r w:rsidR="00964B6B" w:rsidRPr="00A1678E">
        <w:rPr>
          <w:rFonts w:asciiTheme="minorHAnsi" w:hAnsiTheme="minorHAnsi" w:cstheme="minorHAnsi"/>
          <w:sz w:val="20"/>
          <w:szCs w:val="20"/>
        </w:rPr>
        <w:t>, przedsiębiorstwo nie będzie mogło uzyskać dofinansowania na usługi rozwojowe</w:t>
      </w:r>
      <w:r w:rsidR="00BB0A90" w:rsidRPr="00A1678E">
        <w:rPr>
          <w:rFonts w:asciiTheme="minorHAnsi" w:hAnsiTheme="minorHAnsi" w:cstheme="minorHAnsi"/>
          <w:sz w:val="20"/>
          <w:szCs w:val="20"/>
        </w:rPr>
        <w:t xml:space="preserve"> służące nabyciu </w:t>
      </w:r>
      <w:r w:rsidR="00BB3B5C" w:rsidRPr="00A1678E">
        <w:rPr>
          <w:rFonts w:asciiTheme="minorHAnsi" w:hAnsiTheme="minorHAnsi" w:cstheme="minorHAnsi"/>
          <w:sz w:val="20"/>
          <w:szCs w:val="20"/>
        </w:rPr>
        <w:t xml:space="preserve">uniwersalnych </w:t>
      </w:r>
      <w:r w:rsidR="00BB0A90" w:rsidRPr="00A1678E">
        <w:rPr>
          <w:rFonts w:asciiTheme="minorHAnsi" w:hAnsiTheme="minorHAnsi" w:cstheme="minorHAnsi"/>
          <w:sz w:val="20"/>
          <w:szCs w:val="20"/>
        </w:rPr>
        <w:t>kompetencji menadżerskich prz</w:t>
      </w:r>
      <w:r w:rsidR="00BB3B5C" w:rsidRPr="00A1678E">
        <w:rPr>
          <w:rFonts w:asciiTheme="minorHAnsi" w:hAnsiTheme="minorHAnsi" w:cstheme="minorHAnsi"/>
          <w:sz w:val="20"/>
          <w:szCs w:val="20"/>
        </w:rPr>
        <w:t>ez pracowników Przedsiębiorcy.</w:t>
      </w:r>
      <w:r w:rsidR="00964B6B" w:rsidRPr="00A1678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2711AB1" w14:textId="659AA27D" w:rsidR="001D32B7" w:rsidRPr="00A1678E" w:rsidRDefault="00352C85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Przedsiębiorca</w:t>
      </w:r>
      <w:r w:rsidR="00A370FC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660AF3" w:rsidRPr="00A1678E">
        <w:rPr>
          <w:rFonts w:asciiTheme="minorHAnsi" w:hAnsiTheme="minorHAnsi" w:cstheme="minorHAnsi"/>
          <w:sz w:val="20"/>
          <w:szCs w:val="20"/>
        </w:rPr>
        <w:t xml:space="preserve">składa </w:t>
      </w:r>
      <w:r w:rsidR="00006792" w:rsidRPr="00A1678E">
        <w:rPr>
          <w:rFonts w:asciiTheme="minorHAnsi" w:hAnsiTheme="minorHAnsi" w:cstheme="minorHAnsi"/>
          <w:sz w:val="20"/>
          <w:szCs w:val="20"/>
        </w:rPr>
        <w:t xml:space="preserve">pierwszy </w:t>
      </w:r>
      <w:r w:rsidR="00472037" w:rsidRPr="00A1678E">
        <w:rPr>
          <w:rFonts w:asciiTheme="minorHAnsi" w:hAnsiTheme="minorHAnsi" w:cstheme="minorHAnsi"/>
          <w:sz w:val="20"/>
          <w:szCs w:val="20"/>
        </w:rPr>
        <w:t>W</w:t>
      </w:r>
      <w:r w:rsidR="00660AF3" w:rsidRPr="00A1678E">
        <w:rPr>
          <w:rFonts w:asciiTheme="minorHAnsi" w:hAnsiTheme="minorHAnsi" w:cstheme="minorHAnsi"/>
          <w:sz w:val="20"/>
          <w:szCs w:val="20"/>
        </w:rPr>
        <w:t>niosek</w:t>
      </w:r>
      <w:r w:rsidR="00472037" w:rsidRPr="00A1678E">
        <w:rPr>
          <w:rFonts w:asciiTheme="minorHAnsi" w:hAnsiTheme="minorHAnsi" w:cstheme="minorHAnsi"/>
          <w:sz w:val="20"/>
          <w:szCs w:val="20"/>
        </w:rPr>
        <w:t xml:space="preserve"> o umowę</w:t>
      </w:r>
      <w:r w:rsidR="00660AF3" w:rsidRPr="00A1678E">
        <w:rPr>
          <w:rFonts w:asciiTheme="minorHAnsi" w:hAnsiTheme="minorHAnsi" w:cstheme="minorHAnsi"/>
          <w:sz w:val="20"/>
          <w:szCs w:val="20"/>
        </w:rPr>
        <w:t xml:space="preserve"> na maksymalną kwotę wsparcia </w:t>
      </w:r>
      <w:r w:rsidR="0064267F" w:rsidRPr="00A1678E">
        <w:rPr>
          <w:rFonts w:asciiTheme="minorHAnsi" w:hAnsiTheme="minorHAnsi" w:cstheme="minorHAnsi"/>
          <w:sz w:val="20"/>
          <w:szCs w:val="20"/>
        </w:rPr>
        <w:t xml:space="preserve">(suma dofinansowania i wkładu własnego) </w:t>
      </w:r>
      <w:r w:rsidR="00660AF3" w:rsidRPr="00A1678E">
        <w:rPr>
          <w:rFonts w:asciiTheme="minorHAnsi" w:hAnsiTheme="minorHAnsi" w:cstheme="minorHAnsi"/>
          <w:sz w:val="20"/>
          <w:szCs w:val="20"/>
        </w:rPr>
        <w:t xml:space="preserve">przypadającą na Przedsiębiorstwo. </w:t>
      </w:r>
      <w:r w:rsidR="002A501B" w:rsidRPr="00A1678E">
        <w:rPr>
          <w:rFonts w:asciiTheme="minorHAnsi" w:hAnsiTheme="minorHAnsi" w:cstheme="minorHAnsi"/>
          <w:sz w:val="20"/>
          <w:szCs w:val="20"/>
        </w:rPr>
        <w:t xml:space="preserve">Tylko w przypadku niewykorzystania </w:t>
      </w:r>
      <w:r w:rsidR="00992DA3" w:rsidRPr="00A1678E">
        <w:rPr>
          <w:rFonts w:asciiTheme="minorHAnsi" w:hAnsiTheme="minorHAnsi" w:cstheme="minorHAnsi"/>
          <w:sz w:val="20"/>
          <w:szCs w:val="20"/>
        </w:rPr>
        <w:t>całości</w:t>
      </w:r>
      <w:r w:rsidR="00432CAD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2A501B" w:rsidRPr="00A1678E">
        <w:rPr>
          <w:rFonts w:asciiTheme="minorHAnsi" w:hAnsiTheme="minorHAnsi" w:cstheme="minorHAnsi"/>
          <w:sz w:val="20"/>
          <w:szCs w:val="20"/>
        </w:rPr>
        <w:t>otrzymanego wsparcia M</w:t>
      </w:r>
      <w:r w:rsidR="006F344A">
        <w:rPr>
          <w:rFonts w:asciiTheme="minorHAnsi" w:hAnsiTheme="minorHAnsi" w:cstheme="minorHAnsi"/>
          <w:sz w:val="20"/>
          <w:szCs w:val="20"/>
        </w:rPr>
        <w:t>M</w:t>
      </w:r>
      <w:r w:rsidR="002A501B" w:rsidRPr="00A1678E">
        <w:rPr>
          <w:rFonts w:asciiTheme="minorHAnsi" w:hAnsiTheme="minorHAnsi" w:cstheme="minorHAnsi"/>
          <w:sz w:val="20"/>
          <w:szCs w:val="20"/>
        </w:rPr>
        <w:t>ŚP</w:t>
      </w:r>
      <w:r w:rsidR="00A370FC" w:rsidRPr="00A1678E">
        <w:rPr>
          <w:rFonts w:asciiTheme="minorHAnsi" w:hAnsiTheme="minorHAnsi" w:cstheme="minorHAnsi"/>
          <w:sz w:val="20"/>
          <w:szCs w:val="20"/>
        </w:rPr>
        <w:t xml:space="preserve"> może złożyć </w:t>
      </w:r>
      <w:r w:rsidR="00BF1DAF" w:rsidRPr="00A1678E">
        <w:rPr>
          <w:rFonts w:asciiTheme="minorHAnsi" w:hAnsiTheme="minorHAnsi" w:cstheme="minorHAnsi"/>
          <w:sz w:val="20"/>
          <w:szCs w:val="20"/>
        </w:rPr>
        <w:t xml:space="preserve">kolejny </w:t>
      </w:r>
      <w:r w:rsidR="001D32B7" w:rsidRPr="00A1678E">
        <w:rPr>
          <w:rFonts w:asciiTheme="minorHAnsi" w:hAnsiTheme="minorHAnsi" w:cstheme="minorHAnsi"/>
          <w:sz w:val="20"/>
          <w:szCs w:val="20"/>
        </w:rPr>
        <w:t>W</w:t>
      </w:r>
      <w:r w:rsidR="00A370FC" w:rsidRPr="00A1678E">
        <w:rPr>
          <w:rFonts w:asciiTheme="minorHAnsi" w:hAnsiTheme="minorHAnsi" w:cstheme="minorHAnsi"/>
          <w:sz w:val="20"/>
          <w:szCs w:val="20"/>
        </w:rPr>
        <w:t>niosek</w:t>
      </w:r>
      <w:r w:rsidR="00BF1DAF" w:rsidRPr="00A1678E">
        <w:rPr>
          <w:rFonts w:asciiTheme="minorHAnsi" w:hAnsiTheme="minorHAnsi" w:cstheme="minorHAnsi"/>
          <w:sz w:val="20"/>
          <w:szCs w:val="20"/>
        </w:rPr>
        <w:t xml:space="preserve">, </w:t>
      </w:r>
      <w:r w:rsidR="002A501B" w:rsidRPr="00A1678E">
        <w:rPr>
          <w:rFonts w:asciiTheme="minorHAnsi" w:hAnsiTheme="minorHAnsi" w:cstheme="minorHAnsi"/>
          <w:sz w:val="20"/>
          <w:szCs w:val="20"/>
        </w:rPr>
        <w:t>ponownie</w:t>
      </w:r>
      <w:r w:rsidR="00432CAD" w:rsidRPr="00A1678E">
        <w:rPr>
          <w:rFonts w:asciiTheme="minorHAnsi" w:hAnsiTheme="minorHAnsi" w:cstheme="minorHAnsi"/>
          <w:sz w:val="20"/>
          <w:szCs w:val="20"/>
        </w:rPr>
        <w:t xml:space="preserve"> w kolejnym naborze</w:t>
      </w:r>
      <w:r w:rsidR="00A370FC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1D32B7" w:rsidRPr="00A1678E">
        <w:rPr>
          <w:rFonts w:asciiTheme="minorHAnsi" w:hAnsiTheme="minorHAnsi" w:cstheme="minorHAnsi"/>
          <w:sz w:val="20"/>
          <w:szCs w:val="20"/>
        </w:rPr>
        <w:t>z zastrzeżeniem nieprzekroczenia</w:t>
      </w:r>
      <w:r w:rsidR="00A370FC" w:rsidRPr="00A1678E">
        <w:rPr>
          <w:rFonts w:asciiTheme="minorHAnsi" w:hAnsiTheme="minorHAnsi" w:cstheme="minorHAnsi"/>
          <w:sz w:val="20"/>
          <w:szCs w:val="20"/>
        </w:rPr>
        <w:t xml:space="preserve"> kwot określon</w:t>
      </w:r>
      <w:r w:rsidR="0077564F" w:rsidRPr="00A1678E">
        <w:rPr>
          <w:rFonts w:asciiTheme="minorHAnsi" w:hAnsiTheme="minorHAnsi" w:cstheme="minorHAnsi"/>
          <w:sz w:val="20"/>
          <w:szCs w:val="20"/>
        </w:rPr>
        <w:t>ych</w:t>
      </w:r>
      <w:r w:rsidR="00A370FC" w:rsidRPr="00A1678E">
        <w:rPr>
          <w:rFonts w:asciiTheme="minorHAnsi" w:hAnsiTheme="minorHAnsi" w:cstheme="minorHAnsi"/>
          <w:sz w:val="20"/>
          <w:szCs w:val="20"/>
        </w:rPr>
        <w:t xml:space="preserve"> w </w:t>
      </w:r>
      <w:r w:rsidR="00A370FC" w:rsidRPr="00EB2C3F">
        <w:rPr>
          <w:rFonts w:asciiTheme="minorHAnsi" w:hAnsiTheme="minorHAnsi" w:cstheme="minorHAnsi"/>
          <w:sz w:val="20"/>
          <w:szCs w:val="20"/>
        </w:rPr>
        <w:t>ust.</w:t>
      </w:r>
      <w:r w:rsidR="003E3EB0" w:rsidRPr="00EB2C3F">
        <w:rPr>
          <w:rFonts w:asciiTheme="minorHAnsi" w:hAnsiTheme="minorHAnsi" w:cstheme="minorHAnsi"/>
          <w:sz w:val="20"/>
          <w:szCs w:val="20"/>
        </w:rPr>
        <w:t xml:space="preserve"> </w:t>
      </w:r>
      <w:r w:rsidR="00A370FC" w:rsidRPr="00EB2C3F">
        <w:rPr>
          <w:rFonts w:asciiTheme="minorHAnsi" w:hAnsiTheme="minorHAnsi" w:cstheme="minorHAnsi"/>
          <w:sz w:val="20"/>
          <w:szCs w:val="20"/>
        </w:rPr>
        <w:t>1</w:t>
      </w:r>
      <w:r w:rsidR="009815BB" w:rsidRPr="00EB2C3F">
        <w:rPr>
          <w:rFonts w:asciiTheme="minorHAnsi" w:hAnsiTheme="minorHAnsi" w:cstheme="minorHAnsi"/>
          <w:sz w:val="20"/>
          <w:szCs w:val="20"/>
        </w:rPr>
        <w:t>4</w:t>
      </w:r>
      <w:r w:rsidR="0077564F" w:rsidRPr="00EB2C3F">
        <w:rPr>
          <w:rFonts w:asciiTheme="minorHAnsi" w:hAnsiTheme="minorHAnsi" w:cstheme="minorHAnsi"/>
          <w:sz w:val="20"/>
          <w:szCs w:val="20"/>
        </w:rPr>
        <w:t>, 1</w:t>
      </w:r>
      <w:r w:rsidR="009815BB" w:rsidRPr="00EB2C3F">
        <w:rPr>
          <w:rFonts w:asciiTheme="minorHAnsi" w:hAnsiTheme="minorHAnsi" w:cstheme="minorHAnsi"/>
          <w:sz w:val="20"/>
          <w:szCs w:val="20"/>
        </w:rPr>
        <w:t>5</w:t>
      </w:r>
      <w:r w:rsidR="0077564F" w:rsidRPr="00EB2C3F">
        <w:rPr>
          <w:rFonts w:asciiTheme="minorHAnsi" w:hAnsiTheme="minorHAnsi" w:cstheme="minorHAnsi"/>
          <w:sz w:val="20"/>
          <w:szCs w:val="20"/>
        </w:rPr>
        <w:t xml:space="preserve"> oraz </w:t>
      </w:r>
      <w:r w:rsidR="009815BB" w:rsidRPr="00EB2C3F">
        <w:rPr>
          <w:rFonts w:asciiTheme="minorHAnsi" w:hAnsiTheme="minorHAnsi" w:cstheme="minorHAnsi"/>
          <w:sz w:val="20"/>
          <w:szCs w:val="20"/>
        </w:rPr>
        <w:t>2</w:t>
      </w:r>
      <w:r w:rsidR="005F41CC" w:rsidRPr="00EB2C3F">
        <w:rPr>
          <w:rFonts w:asciiTheme="minorHAnsi" w:hAnsiTheme="minorHAnsi" w:cstheme="minorHAnsi"/>
          <w:sz w:val="20"/>
          <w:szCs w:val="20"/>
        </w:rPr>
        <w:t>3</w:t>
      </w:r>
      <w:r w:rsidR="0077564F" w:rsidRPr="00EB2C3F">
        <w:rPr>
          <w:rFonts w:asciiTheme="minorHAnsi" w:hAnsiTheme="minorHAnsi" w:cstheme="minorHAnsi"/>
          <w:sz w:val="20"/>
          <w:szCs w:val="20"/>
        </w:rPr>
        <w:t>.</w:t>
      </w:r>
      <w:r w:rsidR="00BF1DAF" w:rsidRPr="00A1678E">
        <w:rPr>
          <w:rFonts w:asciiTheme="minorHAnsi" w:hAnsiTheme="minorHAnsi" w:cstheme="minorHAnsi"/>
          <w:sz w:val="20"/>
          <w:szCs w:val="20"/>
        </w:rPr>
        <w:t xml:space="preserve"> Kolejny wniosek, w kolejnym naborze M</w:t>
      </w:r>
      <w:r w:rsidR="006F344A">
        <w:rPr>
          <w:rFonts w:asciiTheme="minorHAnsi" w:hAnsiTheme="minorHAnsi" w:cstheme="minorHAnsi"/>
          <w:sz w:val="20"/>
          <w:szCs w:val="20"/>
        </w:rPr>
        <w:t>M</w:t>
      </w:r>
      <w:r w:rsidR="00BF1DAF" w:rsidRPr="00A1678E">
        <w:rPr>
          <w:rFonts w:asciiTheme="minorHAnsi" w:hAnsiTheme="minorHAnsi" w:cstheme="minorHAnsi"/>
          <w:sz w:val="20"/>
          <w:szCs w:val="20"/>
        </w:rPr>
        <w:t>ŚP może złożyć wyłącznie po rozliczeniu otrzymanego wsparcia z poprzednio złożonych wniosków.</w:t>
      </w:r>
    </w:p>
    <w:p w14:paraId="3D867B6D" w14:textId="118C7566" w:rsidR="00A370FC" w:rsidRPr="00A1678E" w:rsidRDefault="00A370FC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M</w:t>
      </w:r>
      <w:r w:rsidR="006F344A"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>ŚP nie ma obowiązku wykorzystania całej kwoty wsparcia.</w:t>
      </w:r>
    </w:p>
    <w:p w14:paraId="24F1E8B5" w14:textId="293732ED" w:rsidR="005F49C3" w:rsidRPr="00A1678E" w:rsidRDefault="00080F1C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Maksymalna kwota wsparc</w:t>
      </w:r>
      <w:r w:rsidR="00BB3B5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ia </w:t>
      </w:r>
      <w:r w:rsidR="005A0A89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(wartość</w:t>
      </w:r>
      <w:r w:rsidR="0052751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dofinansowania (</w:t>
      </w:r>
      <w:r w:rsidR="005A0A89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refundacji</w:t>
      </w:r>
      <w:r w:rsidR="00527516">
        <w:rPr>
          <w:rFonts w:asciiTheme="minorHAnsi" w:eastAsiaTheme="minorHAnsi" w:hAnsiTheme="minorHAnsi" w:cstheme="minorHAnsi"/>
          <w:color w:val="000000"/>
          <w:sz w:val="20"/>
          <w:szCs w:val="20"/>
        </w:rPr>
        <w:t>)</w:t>
      </w:r>
      <w:r w:rsidR="005A0A89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i wkładu własnego) </w:t>
      </w:r>
      <w:r w:rsidR="00BB3B5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przypadająca na Przedsiębiorcę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, jest uzależniona od wielkości </w:t>
      </w:r>
      <w:r w:rsidR="00BB3B5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firmy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i wynosi</w:t>
      </w:r>
      <w:r w:rsidR="00CF554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odpowiednio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:</w:t>
      </w:r>
    </w:p>
    <w:p w14:paraId="6F793F31" w14:textId="3FE4653C" w:rsidR="00080F1C" w:rsidRPr="00E42BD5" w:rsidRDefault="00054BC3" w:rsidP="00150F12">
      <w:pPr>
        <w:pStyle w:val="Akapitzlist"/>
        <w:numPr>
          <w:ilvl w:val="0"/>
          <w:numId w:val="5"/>
        </w:numPr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lastRenderedPageBreak/>
        <w:t>m</w:t>
      </w:r>
      <w:r w:rsidR="00080F1C"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>ik</w:t>
      </w:r>
      <w:r w:rsidR="0010629A"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roprzedsiębiorstwo </w:t>
      </w:r>
      <w:r w:rsidR="00322D25"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>– 13</w:t>
      </w:r>
      <w:r w:rsidR="00AD4906"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332,09 </w:t>
      </w:r>
      <w:r w:rsidR="00322D25"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>zł;</w:t>
      </w:r>
    </w:p>
    <w:p w14:paraId="197A3A08" w14:textId="2AC82960" w:rsidR="00080F1C" w:rsidRPr="00E42BD5" w:rsidRDefault="00054BC3" w:rsidP="00150F12">
      <w:pPr>
        <w:pStyle w:val="Akapitzlist"/>
        <w:numPr>
          <w:ilvl w:val="0"/>
          <w:numId w:val="5"/>
        </w:numPr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="00080F1C"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ałe </w:t>
      </w:r>
      <w:r w:rsidR="0010629A"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przedsiębiorstwo </w:t>
      </w:r>
      <w:r w:rsidR="00322D25"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>– 24</w:t>
      </w:r>
      <w:r w:rsidR="00AD4906"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103,71 zł</w:t>
      </w:r>
      <w:r w:rsidR="0010629A"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, </w:t>
      </w:r>
    </w:p>
    <w:p w14:paraId="011108DF" w14:textId="53FC85B9" w:rsidR="00080F1C" w:rsidRPr="00E42BD5" w:rsidRDefault="00054BC3" w:rsidP="00150F12">
      <w:pPr>
        <w:pStyle w:val="Akapitzlist"/>
        <w:numPr>
          <w:ilvl w:val="0"/>
          <w:numId w:val="5"/>
        </w:numPr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>ś</w:t>
      </w:r>
      <w:r w:rsidR="00080F1C"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>rednie przedsiębi</w:t>
      </w:r>
      <w:r w:rsidR="0010629A"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orstwo </w:t>
      </w:r>
      <w:r w:rsidR="00322D25"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>– 62</w:t>
      </w:r>
      <w:r w:rsidR="00AD4906"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767,56 </w:t>
      </w:r>
      <w:r w:rsidR="00322D25" w:rsidRPr="00E42BD5">
        <w:rPr>
          <w:rFonts w:asciiTheme="minorHAnsi" w:eastAsiaTheme="minorHAnsi" w:hAnsiTheme="minorHAnsi" w:cstheme="minorHAnsi"/>
          <w:color w:val="000000"/>
          <w:sz w:val="20"/>
          <w:szCs w:val="20"/>
        </w:rPr>
        <w:t>zł.</w:t>
      </w:r>
    </w:p>
    <w:p w14:paraId="058DFCD3" w14:textId="33F9152F" w:rsidR="00EF2940" w:rsidRDefault="00EF2940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bookmarkStart w:id="61" w:name="_Hlk2947145"/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Maksymalna kwota wsparcia przypadająca na jednego </w:t>
      </w:r>
      <w:r w:rsidR="0047203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Uczestnika</w:t>
      </w:r>
      <w:r w:rsidR="0009398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/Uczestniczkę</w:t>
      </w:r>
      <w:r w:rsidR="0047203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projektu </w:t>
      </w:r>
      <w:r w:rsidR="001A073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(sprawdzenie odbywa się na podstawie numeru PESEL</w:t>
      </w:r>
      <w:r w:rsidR="0047203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)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wynosi </w:t>
      </w:r>
      <w:r w:rsidR="00531C8C" w:rsidRPr="00531C8C">
        <w:rPr>
          <w:rFonts w:asciiTheme="minorHAnsi" w:hAnsiTheme="minorHAnsi" w:cstheme="minorHAnsi"/>
          <w:sz w:val="20"/>
          <w:szCs w:val="20"/>
        </w:rPr>
        <w:t>9</w:t>
      </w:r>
      <w:r w:rsidR="005F41CC">
        <w:rPr>
          <w:rFonts w:asciiTheme="minorHAnsi" w:hAnsiTheme="minorHAnsi" w:cstheme="minorHAnsi"/>
          <w:sz w:val="20"/>
          <w:szCs w:val="20"/>
        </w:rPr>
        <w:t xml:space="preserve"> </w:t>
      </w:r>
      <w:r w:rsidR="00531C8C" w:rsidRPr="00531C8C">
        <w:rPr>
          <w:rFonts w:asciiTheme="minorHAnsi" w:hAnsiTheme="minorHAnsi" w:cstheme="minorHAnsi"/>
          <w:sz w:val="20"/>
          <w:szCs w:val="20"/>
        </w:rPr>
        <w:t>375,00</w:t>
      </w:r>
      <w:r w:rsidR="00531C8C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zł</w:t>
      </w:r>
      <w:r w:rsidR="00531C8C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, co oznacza, że poziom dofinansowania na jedną osobę </w:t>
      </w:r>
      <w:r w:rsidR="00322D25">
        <w:rPr>
          <w:rFonts w:asciiTheme="minorHAnsi" w:eastAsiaTheme="minorHAnsi" w:hAnsiTheme="minorHAnsi" w:cstheme="minorHAnsi"/>
          <w:color w:val="000000"/>
          <w:sz w:val="20"/>
          <w:szCs w:val="20"/>
        </w:rPr>
        <w:t>wynosi maksymalnie</w:t>
      </w:r>
      <w:r w:rsidR="00A42CC9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531C8C">
        <w:rPr>
          <w:rFonts w:asciiTheme="minorHAnsi" w:eastAsiaTheme="minorHAnsi" w:hAnsiTheme="minorHAnsi" w:cstheme="minorHAnsi"/>
          <w:color w:val="000000"/>
          <w:sz w:val="20"/>
          <w:szCs w:val="20"/>
        </w:rPr>
        <w:t>7 500,00 zł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75AE6CA9" w14:textId="1571A756" w:rsidR="00634144" w:rsidRDefault="00634144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Maksymalna kwota </w:t>
      </w:r>
      <w:r w:rsidR="00645F99">
        <w:rPr>
          <w:rFonts w:asciiTheme="minorHAnsi" w:eastAsiaTheme="minorHAnsi" w:hAnsiTheme="minorHAnsi" w:cstheme="minorHAnsi"/>
          <w:color w:val="000000"/>
          <w:sz w:val="20"/>
          <w:szCs w:val="20"/>
        </w:rPr>
        <w:t>dofinansowania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godzin</w:t>
      </w:r>
      <w:r w:rsidR="00645F99">
        <w:rPr>
          <w:rFonts w:asciiTheme="minorHAnsi" w:eastAsiaTheme="minorHAnsi" w:hAnsiTheme="minorHAnsi" w:cstheme="minorHAnsi"/>
          <w:color w:val="000000"/>
          <w:sz w:val="20"/>
          <w:szCs w:val="20"/>
        </w:rPr>
        <w:t>y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usługi wykonania Analizy wynosi </w:t>
      </w:r>
      <w:r w:rsidR="000D07BB">
        <w:rPr>
          <w:rFonts w:asciiTheme="minorHAnsi" w:eastAsiaTheme="minorHAnsi" w:hAnsiTheme="minorHAnsi" w:cstheme="minorHAnsi"/>
          <w:color w:val="000000"/>
          <w:sz w:val="20"/>
          <w:szCs w:val="20"/>
        </w:rPr>
        <w:t>2</w:t>
      </w:r>
      <w:r w:rsidR="00645F99">
        <w:rPr>
          <w:rFonts w:asciiTheme="minorHAnsi" w:eastAsiaTheme="minorHAnsi" w:hAnsiTheme="minorHAnsi" w:cstheme="minorHAnsi"/>
          <w:color w:val="000000"/>
          <w:sz w:val="20"/>
          <w:szCs w:val="20"/>
        </w:rPr>
        <w:t>0</w:t>
      </w:r>
      <w:r w:rsidR="000D07BB">
        <w:rPr>
          <w:rFonts w:asciiTheme="minorHAnsi" w:eastAsiaTheme="minorHAnsi" w:hAnsiTheme="minorHAnsi" w:cstheme="minorHAnsi"/>
          <w:color w:val="000000"/>
          <w:sz w:val="20"/>
          <w:szCs w:val="20"/>
        </w:rPr>
        <w:t>0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,00 zł</w:t>
      </w:r>
      <w:r w:rsidR="000D07BB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netto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11520FB0" w14:textId="0E5EC15F" w:rsidR="00A40969" w:rsidRPr="005F09A0" w:rsidRDefault="00A40969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5F09A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Maksymalna kwota </w:t>
      </w:r>
      <w:r w:rsidR="00645F99">
        <w:rPr>
          <w:rFonts w:asciiTheme="minorHAnsi" w:eastAsiaTheme="minorHAnsi" w:hAnsiTheme="minorHAnsi" w:cstheme="minorHAnsi"/>
          <w:color w:val="000000"/>
          <w:sz w:val="20"/>
          <w:szCs w:val="20"/>
        </w:rPr>
        <w:t>dofinansowania</w:t>
      </w:r>
      <w:r w:rsidRPr="005F09A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osobogodzin</w:t>
      </w:r>
      <w:r w:rsidR="00645F99">
        <w:rPr>
          <w:rFonts w:asciiTheme="minorHAnsi" w:eastAsiaTheme="minorHAnsi" w:hAnsiTheme="minorHAnsi" w:cstheme="minorHAnsi"/>
          <w:color w:val="000000"/>
          <w:sz w:val="20"/>
          <w:szCs w:val="20"/>
        </w:rPr>
        <w:t>y</w:t>
      </w:r>
      <w:r w:rsidRPr="005F09A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usługi rozwojowej wynosi:</w:t>
      </w:r>
    </w:p>
    <w:p w14:paraId="2DF6424F" w14:textId="197E0E22" w:rsidR="00A40969" w:rsidRPr="005F09A0" w:rsidRDefault="00A42CC9" w:rsidP="00527516">
      <w:pPr>
        <w:pStyle w:val="Akapitzlist"/>
        <w:numPr>
          <w:ilvl w:val="0"/>
          <w:numId w:val="41"/>
        </w:numPr>
        <w:tabs>
          <w:tab w:val="left" w:pos="426"/>
        </w:tabs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5F09A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dla </w:t>
      </w:r>
      <w:r w:rsidR="00A40969" w:rsidRPr="005F09A0">
        <w:rPr>
          <w:rFonts w:asciiTheme="minorHAnsi" w:eastAsiaTheme="minorHAnsi" w:hAnsiTheme="minorHAnsi" w:cstheme="minorHAnsi"/>
          <w:color w:val="000000"/>
          <w:sz w:val="20"/>
          <w:szCs w:val="20"/>
        </w:rPr>
        <w:t>usługi</w:t>
      </w:r>
      <w:r w:rsidRPr="005F09A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322D25" w:rsidRPr="005F09A0">
        <w:rPr>
          <w:rFonts w:asciiTheme="minorHAnsi" w:eastAsiaTheme="minorHAnsi" w:hAnsiTheme="minorHAnsi" w:cstheme="minorHAnsi"/>
          <w:color w:val="000000"/>
          <w:sz w:val="20"/>
          <w:szCs w:val="20"/>
        </w:rPr>
        <w:t>rozwojowej o</w:t>
      </w:r>
      <w:r w:rsidR="00A40969" w:rsidRPr="005F09A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charakterze szkoleniowym: </w:t>
      </w:r>
      <w:r w:rsidR="00634144">
        <w:rPr>
          <w:rFonts w:asciiTheme="minorHAnsi" w:eastAsiaTheme="minorHAnsi" w:hAnsiTheme="minorHAnsi" w:cstheme="minorHAnsi"/>
          <w:color w:val="000000"/>
          <w:sz w:val="20"/>
          <w:szCs w:val="20"/>
        </w:rPr>
        <w:t>1</w:t>
      </w:r>
      <w:r w:rsidR="00645F99">
        <w:rPr>
          <w:rFonts w:asciiTheme="minorHAnsi" w:eastAsiaTheme="minorHAnsi" w:hAnsiTheme="minorHAnsi" w:cstheme="minorHAnsi"/>
          <w:color w:val="000000"/>
          <w:sz w:val="20"/>
          <w:szCs w:val="20"/>
        </w:rPr>
        <w:t>40</w:t>
      </w:r>
      <w:r w:rsidR="00634144">
        <w:rPr>
          <w:rFonts w:asciiTheme="minorHAnsi" w:eastAsiaTheme="minorHAnsi" w:hAnsiTheme="minorHAnsi" w:cstheme="minorHAnsi"/>
          <w:color w:val="000000"/>
          <w:sz w:val="20"/>
          <w:szCs w:val="20"/>
        </w:rPr>
        <w:t>,00 zł</w:t>
      </w:r>
      <w:r w:rsidR="000D07BB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netto.</w:t>
      </w:r>
    </w:p>
    <w:p w14:paraId="7E8F31D3" w14:textId="54C148E3" w:rsidR="00BF4EA6" w:rsidRPr="00527516" w:rsidRDefault="00A40969" w:rsidP="00527516">
      <w:pPr>
        <w:pStyle w:val="Akapitzlist"/>
        <w:tabs>
          <w:tab w:val="left" w:pos="426"/>
        </w:tabs>
        <w:ind w:left="142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5F09A0">
        <w:rPr>
          <w:rFonts w:asciiTheme="minorHAnsi" w:eastAsiaTheme="minorHAnsi" w:hAnsiTheme="minorHAnsi" w:cstheme="minorHAnsi"/>
          <w:color w:val="000000"/>
          <w:sz w:val="20"/>
          <w:szCs w:val="20"/>
        </w:rPr>
        <w:t>b)</w:t>
      </w:r>
      <w:r w:rsidR="005F09A0">
        <w:rPr>
          <w:rFonts w:asciiTheme="minorHAnsi" w:eastAsiaTheme="minorHAnsi" w:hAnsiTheme="minorHAnsi" w:cstheme="minorHAnsi"/>
          <w:color w:val="000000"/>
          <w:sz w:val="20"/>
          <w:szCs w:val="20"/>
        </w:rPr>
        <w:tab/>
      </w:r>
      <w:r w:rsidR="00A42CC9" w:rsidRPr="005F09A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dla usługi rozwojowej o </w:t>
      </w:r>
      <w:r w:rsidRPr="005F09A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charakterze </w:t>
      </w:r>
      <w:r w:rsidR="00465DED" w:rsidRPr="005F09A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doradczym: </w:t>
      </w:r>
      <w:r w:rsidR="00634144">
        <w:rPr>
          <w:rFonts w:asciiTheme="minorHAnsi" w:eastAsiaTheme="minorHAnsi" w:hAnsiTheme="minorHAnsi" w:cstheme="minorHAnsi"/>
          <w:color w:val="000000"/>
          <w:sz w:val="20"/>
          <w:szCs w:val="20"/>
        </w:rPr>
        <w:t>2</w:t>
      </w:r>
      <w:r w:rsidR="00645F99">
        <w:rPr>
          <w:rFonts w:asciiTheme="minorHAnsi" w:eastAsiaTheme="minorHAnsi" w:hAnsiTheme="minorHAnsi" w:cstheme="minorHAnsi"/>
          <w:color w:val="000000"/>
          <w:sz w:val="20"/>
          <w:szCs w:val="20"/>
        </w:rPr>
        <w:t>0</w:t>
      </w:r>
      <w:r w:rsidR="00634144">
        <w:rPr>
          <w:rFonts w:asciiTheme="minorHAnsi" w:eastAsiaTheme="minorHAnsi" w:hAnsiTheme="minorHAnsi" w:cstheme="minorHAnsi"/>
          <w:color w:val="000000"/>
          <w:sz w:val="20"/>
          <w:szCs w:val="20"/>
        </w:rPr>
        <w:t>0,00 zł</w:t>
      </w:r>
      <w:r w:rsidR="000D07BB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netto.</w:t>
      </w:r>
    </w:p>
    <w:bookmarkEnd w:id="61"/>
    <w:p w14:paraId="12A53851" w14:textId="55460709" w:rsidR="00BF4EA6" w:rsidRDefault="00BF4EA6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Maksymalna ilość godzin służąca opracowaniu Analizy potrzeb rozwojowych przedsiębiorstwa </w:t>
      </w:r>
      <w:r w:rsidR="00322D25">
        <w:rPr>
          <w:rFonts w:asciiTheme="minorHAnsi" w:eastAsiaTheme="minorHAnsi" w:hAnsiTheme="minorHAnsi" w:cstheme="minorHAnsi"/>
          <w:color w:val="000000"/>
          <w:sz w:val="20"/>
          <w:szCs w:val="20"/>
        </w:rPr>
        <w:t>wynosi:</w:t>
      </w:r>
    </w:p>
    <w:p w14:paraId="370B4EA6" w14:textId="77777777" w:rsidR="00BF4EA6" w:rsidRDefault="00BF4EA6" w:rsidP="00527516">
      <w:pPr>
        <w:pStyle w:val="Akapitzlist"/>
        <w:tabs>
          <w:tab w:val="left" w:pos="426"/>
        </w:tabs>
        <w:ind w:left="142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303"/>
        <w:gridCol w:w="4304"/>
      </w:tblGrid>
      <w:tr w:rsidR="00BF4EA6" w14:paraId="45920CF3" w14:textId="77777777" w:rsidTr="00527516">
        <w:trPr>
          <w:jc w:val="center"/>
        </w:trPr>
        <w:tc>
          <w:tcPr>
            <w:tcW w:w="4303" w:type="dxa"/>
            <w:vAlign w:val="center"/>
          </w:tcPr>
          <w:p w14:paraId="19745CDB" w14:textId="0AAEBE82" w:rsidR="00BF4EA6" w:rsidRPr="00527516" w:rsidRDefault="00BF4EA6" w:rsidP="00527516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27516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</w:rPr>
              <w:t>Wielkość przedsiębiorstwa</w:t>
            </w:r>
          </w:p>
        </w:tc>
        <w:tc>
          <w:tcPr>
            <w:tcW w:w="4304" w:type="dxa"/>
            <w:vAlign w:val="center"/>
          </w:tcPr>
          <w:p w14:paraId="201AF768" w14:textId="6DE83C3C" w:rsidR="00BF4EA6" w:rsidRPr="00527516" w:rsidRDefault="00BF4EA6" w:rsidP="00527516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27516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</w:rPr>
              <w:t>Maksymalna ilość godzin służąca opracowaniu Analizy potrzeb rozwojowych przedsiębiorstwa</w:t>
            </w:r>
          </w:p>
        </w:tc>
      </w:tr>
      <w:tr w:rsidR="00BF4EA6" w14:paraId="5E553869" w14:textId="77777777" w:rsidTr="00527516">
        <w:trPr>
          <w:jc w:val="center"/>
        </w:trPr>
        <w:tc>
          <w:tcPr>
            <w:tcW w:w="4303" w:type="dxa"/>
            <w:vAlign w:val="center"/>
          </w:tcPr>
          <w:p w14:paraId="0F079AA6" w14:textId="41CCAF72" w:rsidR="00BF4EA6" w:rsidRDefault="00BF4EA6" w:rsidP="00527516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Mikroprzedsiębiorstwo</w:t>
            </w:r>
          </w:p>
        </w:tc>
        <w:tc>
          <w:tcPr>
            <w:tcW w:w="4304" w:type="dxa"/>
            <w:vAlign w:val="center"/>
          </w:tcPr>
          <w:p w14:paraId="31C49A03" w14:textId="46EF7D78" w:rsidR="00BF4EA6" w:rsidRDefault="00BF4EA6" w:rsidP="00527516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17</w:t>
            </w:r>
          </w:p>
        </w:tc>
      </w:tr>
      <w:tr w:rsidR="00BF4EA6" w14:paraId="2E3C249C" w14:textId="77777777" w:rsidTr="00527516">
        <w:trPr>
          <w:jc w:val="center"/>
        </w:trPr>
        <w:tc>
          <w:tcPr>
            <w:tcW w:w="4303" w:type="dxa"/>
            <w:vAlign w:val="center"/>
          </w:tcPr>
          <w:p w14:paraId="0661ED63" w14:textId="04C4C197" w:rsidR="00BF4EA6" w:rsidRDefault="00BF4EA6" w:rsidP="00527516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Małe przedsiębiorstwo</w:t>
            </w:r>
          </w:p>
        </w:tc>
        <w:tc>
          <w:tcPr>
            <w:tcW w:w="4304" w:type="dxa"/>
            <w:vAlign w:val="center"/>
          </w:tcPr>
          <w:p w14:paraId="75DCAF40" w14:textId="4F38035D" w:rsidR="00BF4EA6" w:rsidRDefault="00BF4EA6" w:rsidP="00527516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23</w:t>
            </w:r>
          </w:p>
        </w:tc>
      </w:tr>
      <w:tr w:rsidR="00BF4EA6" w14:paraId="1926A9F1" w14:textId="77777777" w:rsidTr="00527516">
        <w:trPr>
          <w:jc w:val="center"/>
        </w:trPr>
        <w:tc>
          <w:tcPr>
            <w:tcW w:w="4303" w:type="dxa"/>
            <w:vAlign w:val="center"/>
          </w:tcPr>
          <w:p w14:paraId="54553FF9" w14:textId="534C3242" w:rsidR="00BF4EA6" w:rsidRDefault="00BF4EA6" w:rsidP="00527516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Średnie przedsiębiorstwo</w:t>
            </w:r>
          </w:p>
        </w:tc>
        <w:tc>
          <w:tcPr>
            <w:tcW w:w="4304" w:type="dxa"/>
            <w:vAlign w:val="center"/>
          </w:tcPr>
          <w:p w14:paraId="65842259" w14:textId="3900DF20" w:rsidR="00BF4EA6" w:rsidRDefault="00BF4EA6" w:rsidP="00527516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28</w:t>
            </w:r>
          </w:p>
        </w:tc>
      </w:tr>
    </w:tbl>
    <w:p w14:paraId="52B48F3F" w14:textId="77777777" w:rsidR="00BF4EA6" w:rsidRDefault="00BF4EA6" w:rsidP="00527516">
      <w:pPr>
        <w:pStyle w:val="Akapitzlist"/>
        <w:tabs>
          <w:tab w:val="left" w:pos="426"/>
        </w:tabs>
        <w:ind w:left="142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</w:p>
    <w:p w14:paraId="27781CA8" w14:textId="1F157B2E" w:rsidR="005F41CC" w:rsidRDefault="006D608A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Wszystkie usługi realizowane w projekcie muszą być zgodne z </w:t>
      </w:r>
      <w:r w:rsidR="005F41CC">
        <w:rPr>
          <w:rFonts w:asciiTheme="minorHAnsi" w:eastAsiaTheme="minorHAnsi" w:hAnsiTheme="minorHAnsi" w:cstheme="minorHAnsi"/>
          <w:color w:val="000000"/>
          <w:sz w:val="20"/>
          <w:szCs w:val="20"/>
        </w:rPr>
        <w:t>Zasad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ami</w:t>
      </w:r>
      <w:r w:rsidR="005F41CC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realizacji usług rozwojowych </w:t>
      </w:r>
      <w:r w:rsidR="00322D25">
        <w:rPr>
          <w:rFonts w:asciiTheme="minorHAnsi" w:eastAsiaTheme="minorHAnsi" w:hAnsiTheme="minorHAnsi" w:cstheme="minorHAnsi"/>
          <w:color w:val="000000"/>
          <w:sz w:val="20"/>
          <w:szCs w:val="20"/>
        </w:rPr>
        <w:t>opisanymi w</w:t>
      </w:r>
      <w:r w:rsidR="005F41CC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dokumencie: </w:t>
      </w:r>
      <w:r w:rsidR="005F41CC" w:rsidRPr="00527516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>Minimalne wymagania dotyczące usług rozwojowych</w:t>
      </w:r>
      <w:r w:rsidR="005F41CC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stanowiącym </w:t>
      </w:r>
      <w:r w:rsidR="009F794D">
        <w:rPr>
          <w:rFonts w:asciiTheme="minorHAnsi" w:eastAsiaTheme="minorHAnsi" w:hAnsiTheme="minorHAnsi" w:cstheme="minorHAnsi"/>
          <w:color w:val="000000"/>
          <w:sz w:val="20"/>
          <w:szCs w:val="20"/>
        </w:rPr>
        <w:t>Z</w:t>
      </w:r>
      <w:r w:rsidR="005F41CC">
        <w:rPr>
          <w:rFonts w:asciiTheme="minorHAnsi" w:eastAsiaTheme="minorHAnsi" w:hAnsiTheme="minorHAnsi" w:cstheme="minorHAnsi"/>
          <w:color w:val="000000"/>
          <w:sz w:val="20"/>
          <w:szCs w:val="20"/>
        </w:rPr>
        <w:t>ałącznik nr 9 do Regulaminu.</w:t>
      </w:r>
    </w:p>
    <w:p w14:paraId="3328EBC4" w14:textId="227C7107" w:rsidR="00FB30C5" w:rsidRPr="00A1678E" w:rsidRDefault="00FB30C5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uzasadnionych przypadkach, wynikających z założeń budżetowych projektu oraz stopnia wykorzystania środków, Operator zastrzega możliwość zmiany maksymalnych kwot wsparcia o których mowa w </w:t>
      </w:r>
      <w:r w:rsidRPr="00EB2C3F">
        <w:rPr>
          <w:rFonts w:asciiTheme="minorHAnsi" w:eastAsiaTheme="minorHAnsi" w:hAnsiTheme="minorHAnsi" w:cstheme="minorHAnsi"/>
          <w:color w:val="000000"/>
          <w:sz w:val="20"/>
          <w:szCs w:val="20"/>
        </w:rPr>
        <w:t>ust. 1</w:t>
      </w:r>
      <w:r w:rsidR="009815BB" w:rsidRPr="00EB2C3F">
        <w:rPr>
          <w:rFonts w:asciiTheme="minorHAnsi" w:eastAsiaTheme="minorHAnsi" w:hAnsiTheme="minorHAnsi" w:cstheme="minorHAnsi"/>
          <w:color w:val="000000"/>
          <w:sz w:val="20"/>
          <w:szCs w:val="20"/>
        </w:rPr>
        <w:t>4</w:t>
      </w:r>
      <w:r w:rsidRPr="00EB2C3F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193525" w:rsidRPr="00EB2C3F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EB2C3F">
        <w:rPr>
          <w:rFonts w:asciiTheme="minorHAnsi" w:eastAsiaTheme="minorHAnsi" w:hAnsiTheme="minorHAnsi" w:cstheme="minorHAnsi"/>
          <w:color w:val="000000"/>
          <w:sz w:val="20"/>
          <w:szCs w:val="20"/>
        </w:rPr>
        <w:t>i 1</w:t>
      </w:r>
      <w:r w:rsidR="009815BB" w:rsidRPr="00EB2C3F">
        <w:rPr>
          <w:rFonts w:asciiTheme="minorHAnsi" w:eastAsiaTheme="minorHAnsi" w:hAnsiTheme="minorHAnsi" w:cstheme="minorHAnsi"/>
          <w:color w:val="000000"/>
          <w:sz w:val="20"/>
          <w:szCs w:val="20"/>
        </w:rPr>
        <w:t>5</w:t>
      </w:r>
      <w:r w:rsidR="00B84851" w:rsidRPr="00EB2C3F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  <w:r w:rsidR="00B8485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po uprzedniej akceptacji </w:t>
      </w:r>
      <w:r w:rsidR="00465DED" w:rsidRPr="00A1678E">
        <w:rPr>
          <w:rFonts w:asciiTheme="minorHAnsi" w:hAnsiTheme="minorHAnsi" w:cstheme="minorHAnsi"/>
          <w:sz w:val="20"/>
          <w:szCs w:val="20"/>
        </w:rPr>
        <w:t>PARP</w:t>
      </w:r>
      <w:r w:rsidR="00465DE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43E99D9F" w14:textId="77777777" w:rsidR="000C47D6" w:rsidRPr="00A1678E" w:rsidRDefault="000C47D6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Wsparcie w postaci</w:t>
      </w:r>
      <w:r w:rsidR="00BB3B5C" w:rsidRPr="00A1678E">
        <w:rPr>
          <w:rFonts w:asciiTheme="minorHAnsi" w:hAnsiTheme="minorHAnsi" w:cstheme="minorHAnsi"/>
          <w:sz w:val="20"/>
          <w:szCs w:val="20"/>
        </w:rPr>
        <w:t xml:space="preserve"> refundacji </w:t>
      </w:r>
      <w:r w:rsidRPr="00A1678E">
        <w:rPr>
          <w:rFonts w:asciiTheme="minorHAnsi" w:hAnsiTheme="minorHAnsi" w:cstheme="minorHAnsi"/>
          <w:sz w:val="20"/>
          <w:szCs w:val="20"/>
        </w:rPr>
        <w:t>usług rozwojowych udzielone w projekcie Przedsiębiorcy, podlega regulacjom dotyczącym pomocy de minimis</w:t>
      </w:r>
      <w:r w:rsidR="00BB3B5C" w:rsidRPr="00A1678E">
        <w:rPr>
          <w:rFonts w:asciiTheme="minorHAnsi" w:hAnsiTheme="minorHAnsi" w:cstheme="minorHAnsi"/>
          <w:sz w:val="20"/>
          <w:szCs w:val="20"/>
        </w:rPr>
        <w:t xml:space="preserve"> lub</w:t>
      </w:r>
      <w:r w:rsidRPr="00A1678E">
        <w:rPr>
          <w:rFonts w:asciiTheme="minorHAnsi" w:hAnsiTheme="minorHAnsi" w:cstheme="minorHAnsi"/>
          <w:sz w:val="20"/>
          <w:szCs w:val="20"/>
        </w:rPr>
        <w:t xml:space="preserve"> pomocy publicznej na szkolenie lub doradztwo.</w:t>
      </w:r>
    </w:p>
    <w:p w14:paraId="2A503D49" w14:textId="3D23B9AD" w:rsidR="00E2405A" w:rsidRPr="00A1678E" w:rsidRDefault="00E45BC2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Przedsiębiorca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otrzymuje dofinansowanie w wysokości nie większej niż 80% kwoty wsparcia, w przypadku korzystania przez przedsiębiorstwo z pomoc</w:t>
      </w:r>
      <w:r w:rsidR="00071E94">
        <w:rPr>
          <w:rFonts w:asciiTheme="minorHAnsi" w:eastAsiaTheme="minorHAnsi" w:hAnsiTheme="minorHAnsi" w:cstheme="minorHAnsi"/>
          <w:color w:val="000000"/>
          <w:sz w:val="20"/>
          <w:szCs w:val="20"/>
        </w:rPr>
        <w:t>y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de minimis</w:t>
      </w:r>
      <w:r w:rsidR="00E2405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5B040F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(zgodnie z </w:t>
      </w:r>
      <w:r w:rsidR="005B040F" w:rsidRPr="00EB2C3F">
        <w:rPr>
          <w:rFonts w:asciiTheme="minorHAnsi" w:eastAsiaTheme="minorHAnsi" w:hAnsiTheme="minorHAnsi" w:cstheme="minorHAnsi"/>
          <w:color w:val="000000"/>
          <w:sz w:val="20"/>
          <w:szCs w:val="20"/>
        </w:rPr>
        <w:t>zapisami § 12</w:t>
      </w:r>
      <w:r w:rsidR="00941971" w:rsidRPr="00EB2C3F">
        <w:rPr>
          <w:rFonts w:asciiTheme="minorHAnsi" w:eastAsiaTheme="minorHAnsi" w:hAnsiTheme="minorHAnsi" w:cstheme="minorHAnsi"/>
          <w:color w:val="000000"/>
          <w:sz w:val="20"/>
          <w:szCs w:val="20"/>
        </w:rPr>
        <w:t>b</w:t>
      </w:r>
      <w:r w:rsidR="005B040F" w:rsidRPr="00EB2C3F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ust.</w:t>
      </w:r>
      <w:r w:rsidR="005B040F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4 Rozporządzenia Ministra Infrastruktury i Rozwoju z dnia 9 listopada 2015 r. w sprawie udzielania przez Polską Agencję Rozwoju Przedsiębiorczości pomocy finansowej w ramach Programu Operacyjnego Wiedza Edukacja Rozwój 2014-2020; Dz.U 2018, poz. 2256) </w:t>
      </w:r>
      <w:r w:rsidR="00E2405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oraz w wysokości nie większej niż 50% kwoty wsparcia w</w:t>
      </w:r>
      <w:r w:rsidR="00EB2C3F">
        <w:rPr>
          <w:rFonts w:asciiTheme="minorHAnsi" w:eastAsiaTheme="minorHAnsi" w:hAnsiTheme="minorHAnsi" w:cstheme="minorHAnsi"/>
          <w:color w:val="000000"/>
          <w:sz w:val="20"/>
          <w:szCs w:val="20"/>
        </w:rPr>
        <w:t> </w:t>
      </w:r>
      <w:r w:rsidR="00E2405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przypadku pomocy publicznej na doradztwo oraz w wysokości nie większej niż 70% kwoty wsparcia w</w:t>
      </w:r>
      <w:r w:rsidR="00EB2C3F">
        <w:rPr>
          <w:rFonts w:asciiTheme="minorHAnsi" w:eastAsiaTheme="minorHAnsi" w:hAnsiTheme="minorHAnsi" w:cstheme="minorHAnsi"/>
          <w:color w:val="000000"/>
          <w:sz w:val="20"/>
          <w:szCs w:val="20"/>
        </w:rPr>
        <w:t> </w:t>
      </w:r>
      <w:r w:rsidR="00E2405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przypadku pomocy publicznej na szkolenia</w:t>
      </w:r>
      <w:r w:rsidR="00622F79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(</w:t>
      </w:r>
      <w:r w:rsidR="00E2405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zgodnie z zapisami</w:t>
      </w:r>
      <w:r w:rsidR="00E2405A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E244B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a</w:t>
      </w:r>
      <w:r w:rsidR="00622F79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rt. 18 oraz art. 31 Rozporządzenia Komisji (UE) nr 651/2014).</w:t>
      </w:r>
      <w:r w:rsidR="00B35ACF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</w:p>
    <w:p w14:paraId="3CBDEFBA" w14:textId="77777777" w:rsidR="00527516" w:rsidRPr="005F09A0" w:rsidRDefault="00E45BC2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Przedsiębiorca </w:t>
      </w:r>
      <w:r w:rsidR="00BA3DB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wnosi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wkład własny w wysokości nie mniejszej niż 20% kwoty wsparcia</w:t>
      </w:r>
      <w:r w:rsidR="00BE4E0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  <w:r w:rsidR="00CF75C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527516">
        <w:rPr>
          <w:rFonts w:asciiTheme="minorHAnsi" w:eastAsiaTheme="minorHAnsi" w:hAnsiTheme="minorHAnsi" w:cstheme="minorHAnsi"/>
          <w:color w:val="000000"/>
          <w:sz w:val="20"/>
          <w:szCs w:val="20"/>
        </w:rPr>
        <w:t>Wniesieni</w:t>
      </w:r>
      <w:r w:rsidR="00CF75C8" w:rsidRPr="00527516">
        <w:rPr>
          <w:rFonts w:asciiTheme="minorHAnsi" w:eastAsiaTheme="minorHAnsi" w:hAnsiTheme="minorHAnsi" w:cstheme="minorHAnsi"/>
          <w:color w:val="000000"/>
          <w:sz w:val="20"/>
          <w:szCs w:val="20"/>
        </w:rPr>
        <w:t>e</w:t>
      </w:r>
      <w:r w:rsidR="00576BA1" w:rsidRPr="0052751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527516">
        <w:rPr>
          <w:rFonts w:asciiTheme="minorHAnsi" w:eastAsiaTheme="minorHAnsi" w:hAnsiTheme="minorHAnsi" w:cstheme="minorHAnsi"/>
          <w:color w:val="000000"/>
          <w:sz w:val="20"/>
          <w:szCs w:val="20"/>
        </w:rPr>
        <w:t>wkładu własnego jest warunkiem udziału w Projekcie</w:t>
      </w:r>
      <w:r w:rsidR="00527516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34F0B30A" w14:textId="60732777" w:rsidR="00006192" w:rsidRPr="00A1678E" w:rsidRDefault="00006192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Przedsiębiorstwo</w:t>
      </w:r>
      <w:r w:rsidRPr="00A1678E">
        <w:rPr>
          <w:rFonts w:asciiTheme="minorHAnsi" w:hAnsiTheme="minorHAnsi" w:cstheme="minorHAnsi"/>
          <w:sz w:val="20"/>
          <w:szCs w:val="20"/>
        </w:rPr>
        <w:t xml:space="preserve"> może uzyskać wparcie, w ramach maksymalnej kwoty określonej </w:t>
      </w:r>
      <w:r w:rsidRPr="00C408BF">
        <w:rPr>
          <w:rFonts w:asciiTheme="minorHAnsi" w:hAnsiTheme="minorHAnsi" w:cstheme="minorHAnsi"/>
          <w:sz w:val="20"/>
          <w:szCs w:val="20"/>
        </w:rPr>
        <w:t xml:space="preserve">w </w:t>
      </w:r>
      <w:r w:rsidR="00BA727A" w:rsidRPr="00C408BF">
        <w:rPr>
          <w:rFonts w:asciiTheme="minorHAnsi" w:hAnsiTheme="minorHAnsi" w:cstheme="minorHAnsi"/>
          <w:sz w:val="20"/>
          <w:szCs w:val="20"/>
        </w:rPr>
        <w:t xml:space="preserve">ust. </w:t>
      </w:r>
      <w:r w:rsidR="00FB30C5" w:rsidRPr="00C408BF">
        <w:rPr>
          <w:rFonts w:asciiTheme="minorHAnsi" w:hAnsiTheme="minorHAnsi" w:cstheme="minorHAnsi"/>
          <w:sz w:val="20"/>
          <w:szCs w:val="20"/>
        </w:rPr>
        <w:t>1</w:t>
      </w:r>
      <w:r w:rsidR="009815BB" w:rsidRPr="00C408BF">
        <w:rPr>
          <w:rFonts w:asciiTheme="minorHAnsi" w:hAnsiTheme="minorHAnsi" w:cstheme="minorHAnsi"/>
          <w:sz w:val="20"/>
          <w:szCs w:val="20"/>
        </w:rPr>
        <w:t>4</w:t>
      </w:r>
      <w:r w:rsidRPr="00A1678E">
        <w:rPr>
          <w:rFonts w:asciiTheme="minorHAnsi" w:hAnsiTheme="minorHAnsi" w:cstheme="minorHAnsi"/>
          <w:sz w:val="20"/>
          <w:szCs w:val="20"/>
        </w:rPr>
        <w:t>, na działania rozwojowe, w</w:t>
      </w:r>
      <w:r w:rsidR="00A3731F" w:rsidRPr="00A1678E">
        <w:rPr>
          <w:rFonts w:asciiTheme="minorHAnsi" w:hAnsiTheme="minorHAnsi" w:cstheme="minorHAnsi"/>
          <w:sz w:val="20"/>
          <w:szCs w:val="20"/>
        </w:rPr>
        <w:t xml:space="preserve"> zależności od zidentyfikowanych potrzeb rozwojowych</w:t>
      </w:r>
      <w:r w:rsidR="00BE4E02" w:rsidRPr="00A1678E">
        <w:rPr>
          <w:rFonts w:asciiTheme="minorHAnsi" w:hAnsiTheme="minorHAnsi" w:cstheme="minorHAnsi"/>
          <w:sz w:val="20"/>
          <w:szCs w:val="20"/>
        </w:rPr>
        <w:t xml:space="preserve"> kadry menadżerskiej </w:t>
      </w:r>
      <w:r w:rsidR="00A3731F" w:rsidRPr="00A1678E">
        <w:rPr>
          <w:rFonts w:asciiTheme="minorHAnsi" w:hAnsiTheme="minorHAnsi" w:cstheme="minorHAnsi"/>
          <w:sz w:val="20"/>
          <w:szCs w:val="20"/>
        </w:rPr>
        <w:t>w </w:t>
      </w:r>
      <w:r w:rsidRPr="00A1678E">
        <w:rPr>
          <w:rFonts w:asciiTheme="minorHAnsi" w:hAnsiTheme="minorHAnsi" w:cstheme="minorHAnsi"/>
          <w:sz w:val="20"/>
          <w:szCs w:val="20"/>
        </w:rPr>
        <w:t>następującej wysokości:</w:t>
      </w:r>
      <w:r w:rsidR="00CD0FAA" w:rsidRPr="00A1678E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471"/>
        <w:gridCol w:w="3227"/>
        <w:gridCol w:w="1772"/>
        <w:gridCol w:w="1795"/>
        <w:gridCol w:w="1795"/>
      </w:tblGrid>
      <w:tr w:rsidR="00AC345A" w:rsidRPr="00A1678E" w14:paraId="65DA430E" w14:textId="77777777" w:rsidTr="005A3E66">
        <w:trPr>
          <w:jc w:val="center"/>
        </w:trPr>
        <w:tc>
          <w:tcPr>
            <w:tcW w:w="471" w:type="dxa"/>
            <w:shd w:val="clear" w:color="auto" w:fill="F2F2F2" w:themeFill="background1" w:themeFillShade="F2"/>
            <w:vAlign w:val="center"/>
          </w:tcPr>
          <w:p w14:paraId="528E0B9F" w14:textId="77777777" w:rsidR="00AC345A" w:rsidRPr="00A1678E" w:rsidRDefault="00AC345A" w:rsidP="004B34D2">
            <w:pPr>
              <w:spacing w:line="276" w:lineRule="auto"/>
              <w:ind w:left="425" w:hanging="425"/>
              <w:jc w:val="center"/>
              <w:rPr>
                <w:rFonts w:asciiTheme="minorHAnsi" w:eastAsia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1678E">
              <w:rPr>
                <w:rFonts w:asciiTheme="minorHAnsi" w:eastAsiaTheme="minorHAnsi" w:hAnsiTheme="minorHAnsi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2E60B106" w14:textId="77777777" w:rsidR="00AC345A" w:rsidRPr="00A1678E" w:rsidRDefault="00AC345A" w:rsidP="004B34D2">
            <w:pPr>
              <w:spacing w:line="276" w:lineRule="auto"/>
              <w:ind w:hanging="426"/>
              <w:jc w:val="center"/>
              <w:rPr>
                <w:rFonts w:asciiTheme="minorHAnsi" w:eastAsia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1678E">
              <w:rPr>
                <w:rFonts w:asciiTheme="minorHAnsi" w:eastAsiaTheme="minorHAnsi" w:hAnsiTheme="minorHAnsi" w:cstheme="minorHAnsi"/>
                <w:b/>
                <w:color w:val="000000"/>
                <w:sz w:val="20"/>
                <w:szCs w:val="20"/>
              </w:rPr>
              <w:t>Forma wsparcia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4E73F9FD" w14:textId="77777777" w:rsidR="00AC345A" w:rsidRPr="00A1678E" w:rsidRDefault="00AC345A" w:rsidP="004B34D2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1678E">
              <w:rPr>
                <w:rFonts w:asciiTheme="minorHAnsi" w:eastAsiaTheme="minorHAnsi" w:hAnsiTheme="minorHAnsi" w:cstheme="minorHAnsi"/>
                <w:b/>
                <w:color w:val="000000"/>
                <w:sz w:val="20"/>
                <w:szCs w:val="20"/>
              </w:rPr>
              <w:t>Mikro-</w:t>
            </w:r>
          </w:p>
          <w:p w14:paraId="524A2B56" w14:textId="77777777" w:rsidR="00AC345A" w:rsidRPr="00A1678E" w:rsidRDefault="00AC345A" w:rsidP="004B34D2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1678E">
              <w:rPr>
                <w:rFonts w:asciiTheme="minorHAnsi" w:eastAsiaTheme="minorHAnsi" w:hAnsiTheme="minorHAnsi" w:cstheme="minorHAnsi"/>
                <w:b/>
                <w:color w:val="000000"/>
                <w:sz w:val="20"/>
                <w:szCs w:val="20"/>
              </w:rPr>
              <w:t xml:space="preserve">przedsiębiorstwo </w:t>
            </w:r>
            <w:r w:rsidRPr="00A1678E">
              <w:rPr>
                <w:rFonts w:asciiTheme="minorHAnsi" w:eastAsiaTheme="minorHAnsi" w:hAnsiTheme="minorHAnsi" w:cstheme="minorHAnsi"/>
                <w:b/>
                <w:i/>
                <w:color w:val="000000"/>
                <w:sz w:val="20"/>
                <w:szCs w:val="20"/>
              </w:rPr>
              <w:t>Kwota wsparcia</w:t>
            </w:r>
            <w:r w:rsidRPr="00A1678E">
              <w:rPr>
                <w:rFonts w:asciiTheme="minorHAnsi" w:eastAsia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A1678E">
              <w:rPr>
                <w:rFonts w:asciiTheme="minorHAnsi" w:eastAsiaTheme="minorHAnsi" w:hAnsiTheme="minorHAnsi" w:cstheme="minorHAnsi"/>
                <w:b/>
                <w:i/>
                <w:color w:val="000000"/>
                <w:sz w:val="20"/>
                <w:szCs w:val="20"/>
              </w:rPr>
              <w:t>nie większa niż</w:t>
            </w:r>
          </w:p>
        </w:tc>
        <w:tc>
          <w:tcPr>
            <w:tcW w:w="1795" w:type="dxa"/>
            <w:shd w:val="clear" w:color="auto" w:fill="F2F2F2" w:themeFill="background1" w:themeFillShade="F2"/>
            <w:vAlign w:val="center"/>
          </w:tcPr>
          <w:p w14:paraId="026D6693" w14:textId="22E7AD4B" w:rsidR="00AC345A" w:rsidRPr="00A1678E" w:rsidRDefault="00AC345A" w:rsidP="004B34D2">
            <w:pPr>
              <w:spacing w:line="276" w:lineRule="auto"/>
              <w:ind w:hanging="10"/>
              <w:jc w:val="center"/>
              <w:rPr>
                <w:rFonts w:asciiTheme="minorHAnsi" w:eastAsia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1678E">
              <w:rPr>
                <w:rFonts w:asciiTheme="minorHAnsi" w:eastAsiaTheme="minorHAnsi" w:hAnsiTheme="minorHAnsi" w:cstheme="minorHAnsi"/>
                <w:b/>
                <w:color w:val="000000"/>
                <w:sz w:val="20"/>
                <w:szCs w:val="20"/>
              </w:rPr>
              <w:t xml:space="preserve">Małe przedsiębiorstwo </w:t>
            </w:r>
            <w:r w:rsidRPr="00A1678E">
              <w:rPr>
                <w:rFonts w:asciiTheme="minorHAnsi" w:eastAsiaTheme="minorHAnsi" w:hAnsiTheme="minorHAnsi" w:cstheme="minorHAnsi"/>
                <w:b/>
                <w:i/>
                <w:color w:val="000000"/>
                <w:sz w:val="20"/>
                <w:szCs w:val="20"/>
              </w:rPr>
              <w:t xml:space="preserve">Kwota </w:t>
            </w:r>
            <w:r w:rsidR="00465DED" w:rsidRPr="00A1678E">
              <w:rPr>
                <w:rFonts w:asciiTheme="minorHAnsi" w:eastAsiaTheme="minorHAnsi" w:hAnsiTheme="minorHAnsi" w:cstheme="minorHAnsi"/>
                <w:b/>
                <w:i/>
                <w:color w:val="000000"/>
                <w:sz w:val="20"/>
                <w:szCs w:val="20"/>
              </w:rPr>
              <w:t>wsparcia</w:t>
            </w:r>
            <w:r w:rsidR="00465DED" w:rsidRPr="00A1678E">
              <w:rPr>
                <w:rFonts w:asciiTheme="minorHAnsi" w:eastAsiaTheme="minorHAnsi" w:hAnsiTheme="minorHAnsi" w:cstheme="minorHAnsi"/>
                <w:b/>
                <w:color w:val="000000"/>
                <w:sz w:val="20"/>
                <w:szCs w:val="20"/>
              </w:rPr>
              <w:t xml:space="preserve"> nie</w:t>
            </w:r>
            <w:r w:rsidRPr="00A1678E">
              <w:rPr>
                <w:rFonts w:asciiTheme="minorHAnsi" w:eastAsiaTheme="minorHAnsi" w:hAnsiTheme="minorHAnsi" w:cstheme="minorHAnsi"/>
                <w:b/>
                <w:i/>
                <w:color w:val="000000"/>
                <w:sz w:val="20"/>
                <w:szCs w:val="20"/>
              </w:rPr>
              <w:t xml:space="preserve"> większa niż</w:t>
            </w:r>
          </w:p>
        </w:tc>
        <w:tc>
          <w:tcPr>
            <w:tcW w:w="1795" w:type="dxa"/>
            <w:shd w:val="clear" w:color="auto" w:fill="F2F2F2" w:themeFill="background1" w:themeFillShade="F2"/>
            <w:vAlign w:val="center"/>
          </w:tcPr>
          <w:p w14:paraId="3A04D132" w14:textId="097FA60F" w:rsidR="00AC345A" w:rsidRPr="00A1678E" w:rsidRDefault="00465DED" w:rsidP="004B34D2">
            <w:pPr>
              <w:spacing w:line="276" w:lineRule="auto"/>
              <w:ind w:hanging="8"/>
              <w:jc w:val="center"/>
              <w:rPr>
                <w:rFonts w:asciiTheme="minorHAnsi" w:eastAsia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1678E">
              <w:rPr>
                <w:rFonts w:asciiTheme="minorHAnsi" w:eastAsiaTheme="minorHAnsi" w:hAnsiTheme="minorHAnsi" w:cstheme="minorHAnsi"/>
                <w:b/>
                <w:color w:val="000000"/>
                <w:sz w:val="20"/>
                <w:szCs w:val="20"/>
              </w:rPr>
              <w:t>Średnie przedsiębiorstwo</w:t>
            </w:r>
            <w:r w:rsidR="00AC345A" w:rsidRPr="00A1678E">
              <w:rPr>
                <w:rFonts w:asciiTheme="minorHAnsi" w:eastAsia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="00AC345A" w:rsidRPr="00A1678E">
              <w:rPr>
                <w:rFonts w:asciiTheme="minorHAnsi" w:eastAsiaTheme="minorHAnsi" w:hAnsiTheme="minorHAnsi" w:cstheme="minorHAnsi"/>
                <w:b/>
                <w:i/>
                <w:color w:val="000000"/>
                <w:sz w:val="20"/>
                <w:szCs w:val="20"/>
              </w:rPr>
              <w:t xml:space="preserve">Kwota </w:t>
            </w:r>
            <w:r w:rsidRPr="00A1678E">
              <w:rPr>
                <w:rFonts w:asciiTheme="minorHAnsi" w:eastAsiaTheme="minorHAnsi" w:hAnsiTheme="minorHAnsi" w:cstheme="minorHAnsi"/>
                <w:b/>
                <w:i/>
                <w:color w:val="000000"/>
                <w:sz w:val="20"/>
                <w:szCs w:val="20"/>
              </w:rPr>
              <w:t>wsparcia</w:t>
            </w:r>
            <w:r w:rsidRPr="00A1678E">
              <w:rPr>
                <w:rFonts w:asciiTheme="minorHAnsi" w:eastAsiaTheme="minorHAnsi" w:hAnsiTheme="minorHAnsi" w:cstheme="minorHAnsi"/>
                <w:b/>
                <w:color w:val="000000"/>
                <w:sz w:val="20"/>
                <w:szCs w:val="20"/>
              </w:rPr>
              <w:t xml:space="preserve"> nie</w:t>
            </w:r>
            <w:r w:rsidR="00AC345A" w:rsidRPr="00A1678E">
              <w:rPr>
                <w:rFonts w:asciiTheme="minorHAnsi" w:eastAsiaTheme="minorHAnsi" w:hAnsiTheme="minorHAnsi" w:cstheme="minorHAnsi"/>
                <w:b/>
                <w:i/>
                <w:color w:val="000000"/>
                <w:sz w:val="20"/>
                <w:szCs w:val="20"/>
              </w:rPr>
              <w:t xml:space="preserve"> większa niż</w:t>
            </w:r>
          </w:p>
        </w:tc>
      </w:tr>
      <w:tr w:rsidR="00AC345A" w:rsidRPr="00A1678E" w14:paraId="565596E0" w14:textId="77777777" w:rsidTr="005A3E66">
        <w:trPr>
          <w:trHeight w:val="464"/>
          <w:jc w:val="center"/>
        </w:trPr>
        <w:tc>
          <w:tcPr>
            <w:tcW w:w="471" w:type="dxa"/>
            <w:vAlign w:val="center"/>
          </w:tcPr>
          <w:p w14:paraId="014B6368" w14:textId="77777777" w:rsidR="00AC345A" w:rsidRPr="00A1678E" w:rsidRDefault="00AC345A" w:rsidP="004B34D2">
            <w:pPr>
              <w:spacing w:line="276" w:lineRule="auto"/>
              <w:ind w:left="425" w:hanging="425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A1678E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27" w:type="dxa"/>
            <w:vAlign w:val="center"/>
          </w:tcPr>
          <w:p w14:paraId="44312ECC" w14:textId="0AF17825" w:rsidR="00AC345A" w:rsidRPr="00A1678E" w:rsidRDefault="00AC345A" w:rsidP="004B34D2">
            <w:pPr>
              <w:spacing w:line="276" w:lineRule="auto"/>
              <w:ind w:firstLine="17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A1678E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Przygotowanie </w:t>
            </w:r>
            <w:r w:rsidR="00BE5EE7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Analizy</w:t>
            </w:r>
          </w:p>
        </w:tc>
        <w:tc>
          <w:tcPr>
            <w:tcW w:w="1772" w:type="dxa"/>
            <w:vAlign w:val="center"/>
          </w:tcPr>
          <w:p w14:paraId="2DDD33C9" w14:textId="096ABB9C" w:rsidR="00AC345A" w:rsidRPr="00527516" w:rsidRDefault="00AD4906" w:rsidP="004B34D2">
            <w:pPr>
              <w:spacing w:line="276" w:lineRule="auto"/>
              <w:ind w:left="425" w:hanging="425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AD4906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3 957,09 zł</w:t>
            </w:r>
          </w:p>
        </w:tc>
        <w:tc>
          <w:tcPr>
            <w:tcW w:w="1795" w:type="dxa"/>
            <w:vAlign w:val="center"/>
          </w:tcPr>
          <w:p w14:paraId="1A1865A3" w14:textId="5EAC05D8" w:rsidR="00AC345A" w:rsidRPr="00527516" w:rsidRDefault="00AD4906" w:rsidP="004B34D2">
            <w:pPr>
              <w:spacing w:line="276" w:lineRule="auto"/>
              <w:ind w:left="425" w:hanging="425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AD4906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5 353,71 zł</w:t>
            </w:r>
          </w:p>
        </w:tc>
        <w:tc>
          <w:tcPr>
            <w:tcW w:w="1795" w:type="dxa"/>
            <w:vAlign w:val="center"/>
          </w:tcPr>
          <w:p w14:paraId="34FFD9DC" w14:textId="69BE2121" w:rsidR="00AC345A" w:rsidRPr="00527516" w:rsidRDefault="0071248F" w:rsidP="004B34D2">
            <w:pPr>
              <w:spacing w:line="276" w:lineRule="auto"/>
              <w:ind w:left="425" w:hanging="425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71248F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6 517,56 zł</w:t>
            </w:r>
          </w:p>
        </w:tc>
      </w:tr>
      <w:tr w:rsidR="00AC345A" w:rsidRPr="00A1678E" w14:paraId="4BCEA08B" w14:textId="77777777" w:rsidTr="005A3E66">
        <w:trPr>
          <w:jc w:val="center"/>
        </w:trPr>
        <w:tc>
          <w:tcPr>
            <w:tcW w:w="471" w:type="dxa"/>
            <w:vAlign w:val="center"/>
          </w:tcPr>
          <w:p w14:paraId="2C89F3EE" w14:textId="77777777" w:rsidR="00AC345A" w:rsidRPr="00A1678E" w:rsidRDefault="00AC345A" w:rsidP="004B34D2">
            <w:pPr>
              <w:spacing w:line="276" w:lineRule="auto"/>
              <w:ind w:left="425" w:hanging="425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A1678E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7" w:type="dxa"/>
            <w:vAlign w:val="center"/>
          </w:tcPr>
          <w:p w14:paraId="435FC229" w14:textId="4CB23901" w:rsidR="00AC345A" w:rsidRPr="00A1678E" w:rsidRDefault="00AC345A" w:rsidP="004B34D2">
            <w:pPr>
              <w:spacing w:line="276" w:lineRule="auto"/>
              <w:ind w:firstLine="17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A1678E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Usługa rozwojowa/usługi rozwojowe</w:t>
            </w:r>
            <w:r w:rsidR="006671A2" w:rsidRPr="00A1678E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br/>
            </w:r>
            <w:r w:rsidRPr="00A1678E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 w zakresie uniwersalnych kompetencji menadżerskich</w:t>
            </w:r>
            <w:r w:rsidR="00CF3044" w:rsidRPr="00A1678E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772" w:type="dxa"/>
            <w:vAlign w:val="center"/>
          </w:tcPr>
          <w:p w14:paraId="4BA86A6C" w14:textId="4276F7C6" w:rsidR="00AC345A" w:rsidRPr="00527516" w:rsidRDefault="00AD4906" w:rsidP="004B34D2">
            <w:pPr>
              <w:spacing w:line="276" w:lineRule="auto"/>
              <w:ind w:left="425" w:hanging="425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AD4906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13 332,09 zł</w:t>
            </w:r>
          </w:p>
        </w:tc>
        <w:tc>
          <w:tcPr>
            <w:tcW w:w="1795" w:type="dxa"/>
            <w:vAlign w:val="center"/>
          </w:tcPr>
          <w:p w14:paraId="17078EAC" w14:textId="690C42A4" w:rsidR="00AC345A" w:rsidRPr="00527516" w:rsidRDefault="00AD4906" w:rsidP="004B34D2">
            <w:pPr>
              <w:spacing w:line="276" w:lineRule="auto"/>
              <w:ind w:left="425" w:hanging="425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AD4906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24 103,71 zł</w:t>
            </w:r>
          </w:p>
        </w:tc>
        <w:tc>
          <w:tcPr>
            <w:tcW w:w="1795" w:type="dxa"/>
            <w:vAlign w:val="center"/>
          </w:tcPr>
          <w:p w14:paraId="17F9235F" w14:textId="16657402" w:rsidR="00AC345A" w:rsidRPr="00527516" w:rsidRDefault="00AD4906" w:rsidP="004B34D2">
            <w:pPr>
              <w:spacing w:line="276" w:lineRule="auto"/>
              <w:ind w:left="425" w:hanging="425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AD4906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62 767,56 zł</w:t>
            </w:r>
          </w:p>
        </w:tc>
      </w:tr>
    </w:tbl>
    <w:p w14:paraId="60B4DB29" w14:textId="77777777" w:rsidR="004B34D2" w:rsidRPr="00A1678E" w:rsidRDefault="004B34D2" w:rsidP="00150F12">
      <w:pPr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6"/>
          <w:szCs w:val="6"/>
        </w:rPr>
      </w:pPr>
    </w:p>
    <w:p w14:paraId="16342E8B" w14:textId="66D73C84" w:rsidR="00A3731F" w:rsidRPr="00A1678E" w:rsidRDefault="00CF3044" w:rsidP="00150F12">
      <w:pPr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16"/>
          <w:szCs w:val="16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*</w:t>
      </w:r>
      <w:r w:rsidRPr="00A1678E">
        <w:rPr>
          <w:rFonts w:asciiTheme="minorHAnsi" w:eastAsiaTheme="minorHAnsi" w:hAnsiTheme="minorHAnsi" w:cstheme="minorHAnsi"/>
          <w:color w:val="000000"/>
          <w:sz w:val="16"/>
          <w:szCs w:val="16"/>
        </w:rPr>
        <w:t xml:space="preserve">w tym zawarta jest kwota na </w:t>
      </w:r>
      <w:r w:rsidR="00BA3DB0">
        <w:rPr>
          <w:rFonts w:asciiTheme="minorHAnsi" w:eastAsiaTheme="minorHAnsi" w:hAnsiTheme="minorHAnsi" w:cstheme="minorHAnsi"/>
          <w:color w:val="000000"/>
          <w:sz w:val="16"/>
          <w:szCs w:val="16"/>
        </w:rPr>
        <w:t>A</w:t>
      </w:r>
      <w:r w:rsidR="00BE5EE7">
        <w:rPr>
          <w:rFonts w:asciiTheme="minorHAnsi" w:eastAsiaTheme="minorHAnsi" w:hAnsiTheme="minorHAnsi" w:cstheme="minorHAnsi"/>
          <w:color w:val="000000"/>
          <w:sz w:val="16"/>
          <w:szCs w:val="16"/>
        </w:rPr>
        <w:t>nalizę</w:t>
      </w:r>
      <w:r w:rsidR="00BE5EE7" w:rsidRPr="00A1678E">
        <w:rPr>
          <w:rFonts w:asciiTheme="minorHAnsi" w:eastAsiaTheme="minorHAnsi" w:hAnsiTheme="minorHAnsi" w:cstheme="minorHAnsi"/>
          <w:color w:val="000000"/>
          <w:sz w:val="16"/>
          <w:szCs w:val="16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16"/>
          <w:szCs w:val="16"/>
        </w:rPr>
        <w:t>(jeśli dotyczy)</w:t>
      </w:r>
    </w:p>
    <w:p w14:paraId="339D5C57" w14:textId="77777777" w:rsidR="004B34D2" w:rsidRPr="00A1678E" w:rsidRDefault="004B34D2" w:rsidP="00150F12">
      <w:pPr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12"/>
          <w:szCs w:val="12"/>
        </w:rPr>
      </w:pPr>
    </w:p>
    <w:p w14:paraId="6AEA57AC" w14:textId="6A397AC1" w:rsidR="00153B5D" w:rsidRPr="00A1678E" w:rsidRDefault="00153B5D" w:rsidP="00150F12">
      <w:pPr>
        <w:pStyle w:val="Akapitzlist"/>
        <w:numPr>
          <w:ilvl w:val="0"/>
          <w:numId w:val="36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Przedsię</w:t>
      </w:r>
      <w:r w:rsidR="00FB30C5" w:rsidRPr="00A1678E">
        <w:rPr>
          <w:rFonts w:asciiTheme="minorHAnsi" w:hAnsiTheme="minorHAnsi" w:cstheme="minorHAnsi"/>
          <w:sz w:val="20"/>
          <w:szCs w:val="20"/>
        </w:rPr>
        <w:t xml:space="preserve">biorca będzie mógł korzystać ze wsparcia w ramach projektu </w:t>
      </w:r>
      <w:r w:rsidRPr="00A1678E">
        <w:rPr>
          <w:rFonts w:asciiTheme="minorHAnsi" w:hAnsiTheme="minorHAnsi" w:cstheme="minorHAnsi"/>
          <w:sz w:val="20"/>
          <w:szCs w:val="20"/>
        </w:rPr>
        <w:t>do wyczerp</w:t>
      </w:r>
      <w:r w:rsidR="00080F1C" w:rsidRPr="00A1678E">
        <w:rPr>
          <w:rFonts w:asciiTheme="minorHAnsi" w:hAnsiTheme="minorHAnsi" w:cstheme="minorHAnsi"/>
          <w:sz w:val="20"/>
          <w:szCs w:val="20"/>
        </w:rPr>
        <w:t xml:space="preserve">ania limitu </w:t>
      </w:r>
      <w:r w:rsidR="004B34D2" w:rsidRPr="00A1678E">
        <w:rPr>
          <w:rFonts w:asciiTheme="minorHAnsi" w:hAnsiTheme="minorHAnsi" w:cstheme="minorHAnsi"/>
          <w:sz w:val="20"/>
          <w:szCs w:val="20"/>
        </w:rPr>
        <w:br/>
      </w:r>
      <w:r w:rsidR="005A0A89" w:rsidRPr="00A1678E">
        <w:rPr>
          <w:rFonts w:asciiTheme="minorHAnsi" w:hAnsiTheme="minorHAnsi" w:cstheme="minorHAnsi"/>
          <w:sz w:val="20"/>
          <w:szCs w:val="20"/>
        </w:rPr>
        <w:t xml:space="preserve">na kwotę wsparcia </w:t>
      </w:r>
      <w:r w:rsidR="00080F1C" w:rsidRPr="00A1678E">
        <w:rPr>
          <w:rFonts w:asciiTheme="minorHAnsi" w:hAnsiTheme="minorHAnsi" w:cstheme="minorHAnsi"/>
          <w:sz w:val="20"/>
          <w:szCs w:val="20"/>
        </w:rPr>
        <w:t>na przedsiębiorstwo</w:t>
      </w:r>
      <w:r w:rsidR="00C04D9A" w:rsidRPr="00A1678E">
        <w:rPr>
          <w:rFonts w:asciiTheme="minorHAnsi" w:hAnsiTheme="minorHAnsi" w:cstheme="minorHAnsi"/>
          <w:sz w:val="20"/>
          <w:szCs w:val="20"/>
        </w:rPr>
        <w:t xml:space="preserve">, o którym mowa </w:t>
      </w:r>
      <w:r w:rsidR="00C04D9A" w:rsidRPr="00C408BF">
        <w:rPr>
          <w:rFonts w:asciiTheme="minorHAnsi" w:hAnsiTheme="minorHAnsi" w:cstheme="minorHAnsi"/>
          <w:sz w:val="20"/>
          <w:szCs w:val="20"/>
        </w:rPr>
        <w:t xml:space="preserve">w ust. </w:t>
      </w:r>
      <w:r w:rsidR="00BE4E02" w:rsidRPr="00C408BF">
        <w:rPr>
          <w:rFonts w:asciiTheme="minorHAnsi" w:hAnsiTheme="minorHAnsi" w:cstheme="minorHAnsi"/>
          <w:sz w:val="20"/>
          <w:szCs w:val="20"/>
        </w:rPr>
        <w:t>1</w:t>
      </w:r>
      <w:r w:rsidR="009815BB" w:rsidRPr="00C408BF">
        <w:rPr>
          <w:rFonts w:asciiTheme="minorHAnsi" w:hAnsiTheme="minorHAnsi" w:cstheme="minorHAnsi"/>
          <w:sz w:val="20"/>
          <w:szCs w:val="20"/>
        </w:rPr>
        <w:t>4</w:t>
      </w:r>
      <w:r w:rsidR="00080F1C" w:rsidRPr="00C408BF">
        <w:rPr>
          <w:rFonts w:asciiTheme="minorHAnsi" w:hAnsiTheme="minorHAnsi" w:cstheme="minorHAnsi"/>
          <w:sz w:val="20"/>
          <w:szCs w:val="20"/>
        </w:rPr>
        <w:t>.</w:t>
      </w:r>
    </w:p>
    <w:p w14:paraId="3D7ECBF4" w14:textId="75F0A0C0" w:rsidR="00567639" w:rsidRDefault="00567639" w:rsidP="004B34D2">
      <w:pPr>
        <w:pStyle w:val="Akapitzlist"/>
        <w:numPr>
          <w:ilvl w:val="0"/>
          <w:numId w:val="36"/>
        </w:numPr>
        <w:tabs>
          <w:tab w:val="left" w:pos="426"/>
        </w:tabs>
        <w:spacing w:after="240"/>
        <w:ind w:left="142" w:hanging="425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Operator może żądać od M</w:t>
      </w:r>
      <w:r w:rsidR="003677F6"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>ŚP przedstawienia dokumentów i wyjaśnień na potwierdzenie spełnienia warunków przyznania dofinansowania w danym naborze.</w:t>
      </w:r>
    </w:p>
    <w:p w14:paraId="14C59EE4" w14:textId="77777777" w:rsidR="005F09A0" w:rsidRDefault="00157249" w:rsidP="005F09A0">
      <w:pPr>
        <w:pStyle w:val="Akapitzlist"/>
        <w:numPr>
          <w:ilvl w:val="0"/>
          <w:numId w:val="36"/>
        </w:numPr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5F09A0">
        <w:rPr>
          <w:rFonts w:asciiTheme="minorHAnsi" w:hAnsiTheme="minorHAnsi" w:cstheme="minorHAnsi"/>
          <w:sz w:val="20"/>
          <w:szCs w:val="20"/>
        </w:rPr>
        <w:t xml:space="preserve">Operator zastrzega sobie </w:t>
      </w:r>
      <w:r w:rsidR="003677F6" w:rsidRPr="005F09A0">
        <w:rPr>
          <w:rFonts w:asciiTheme="minorHAnsi" w:hAnsiTheme="minorHAnsi" w:cstheme="minorHAnsi"/>
          <w:sz w:val="20"/>
          <w:szCs w:val="20"/>
        </w:rPr>
        <w:t>dofinansowanie do usług rozwojowych wyłącznie w ramach określonych limitów, tak aby cena osobogodziny nie budziła wątpliwości w zakresie racjonalności wydatków.</w:t>
      </w:r>
    </w:p>
    <w:p w14:paraId="09FBCC4D" w14:textId="1CD4D80E" w:rsidR="00157249" w:rsidRPr="005F09A0" w:rsidRDefault="00157249" w:rsidP="005F09A0">
      <w:pPr>
        <w:pStyle w:val="Akapitzlist"/>
        <w:numPr>
          <w:ilvl w:val="0"/>
          <w:numId w:val="36"/>
        </w:numPr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5F09A0">
        <w:rPr>
          <w:rFonts w:asciiTheme="minorHAnsi" w:hAnsiTheme="minorHAnsi" w:cstheme="minorHAnsi"/>
          <w:sz w:val="20"/>
          <w:szCs w:val="20"/>
        </w:rPr>
        <w:t>W przypadku</w:t>
      </w:r>
      <w:r w:rsidR="00330CF3" w:rsidRPr="005F09A0">
        <w:rPr>
          <w:rFonts w:asciiTheme="minorHAnsi" w:hAnsiTheme="minorHAnsi" w:cstheme="minorHAnsi"/>
          <w:sz w:val="20"/>
          <w:szCs w:val="20"/>
        </w:rPr>
        <w:t xml:space="preserve"> zgłoszenia przez przedsiębiorcę </w:t>
      </w:r>
      <w:r w:rsidRPr="005F09A0">
        <w:rPr>
          <w:rFonts w:asciiTheme="minorHAnsi" w:hAnsiTheme="minorHAnsi" w:cstheme="minorHAnsi"/>
          <w:sz w:val="20"/>
          <w:szCs w:val="20"/>
        </w:rPr>
        <w:t xml:space="preserve">chęci </w:t>
      </w:r>
      <w:r w:rsidR="00330CF3" w:rsidRPr="005F09A0">
        <w:rPr>
          <w:rFonts w:asciiTheme="minorHAnsi" w:hAnsiTheme="minorHAnsi" w:cstheme="minorHAnsi"/>
          <w:sz w:val="20"/>
          <w:szCs w:val="20"/>
        </w:rPr>
        <w:t xml:space="preserve">udziału w </w:t>
      </w:r>
      <w:r w:rsidRPr="005F09A0">
        <w:rPr>
          <w:rFonts w:asciiTheme="minorHAnsi" w:hAnsiTheme="minorHAnsi" w:cstheme="minorHAnsi"/>
          <w:sz w:val="20"/>
          <w:szCs w:val="20"/>
        </w:rPr>
        <w:t>usłu</w:t>
      </w:r>
      <w:r w:rsidR="00330CF3" w:rsidRPr="005F09A0">
        <w:rPr>
          <w:rFonts w:asciiTheme="minorHAnsi" w:hAnsiTheme="minorHAnsi" w:cstheme="minorHAnsi"/>
          <w:sz w:val="20"/>
          <w:szCs w:val="20"/>
        </w:rPr>
        <w:t>dze rozwojowej, której</w:t>
      </w:r>
      <w:r w:rsidRPr="005F09A0">
        <w:rPr>
          <w:rFonts w:asciiTheme="minorHAnsi" w:hAnsiTheme="minorHAnsi" w:cstheme="minorHAnsi"/>
          <w:sz w:val="20"/>
          <w:szCs w:val="20"/>
        </w:rPr>
        <w:t xml:space="preserve"> cena za osobogodzinę przekraczać będzie </w:t>
      </w:r>
      <w:r w:rsidR="003677F6" w:rsidRPr="005F09A0">
        <w:rPr>
          <w:rFonts w:asciiTheme="minorHAnsi" w:hAnsiTheme="minorHAnsi" w:cstheme="minorHAnsi"/>
          <w:sz w:val="20"/>
          <w:szCs w:val="20"/>
        </w:rPr>
        <w:t xml:space="preserve">kwotę określoną w ust. </w:t>
      </w:r>
      <w:r w:rsidR="00322D25" w:rsidRPr="005F09A0">
        <w:rPr>
          <w:rFonts w:asciiTheme="minorHAnsi" w:hAnsiTheme="minorHAnsi" w:cstheme="minorHAnsi"/>
          <w:sz w:val="20"/>
          <w:szCs w:val="20"/>
        </w:rPr>
        <w:t>1</w:t>
      </w:r>
      <w:r w:rsidR="007734B5">
        <w:rPr>
          <w:rFonts w:asciiTheme="minorHAnsi" w:hAnsiTheme="minorHAnsi" w:cstheme="minorHAnsi"/>
          <w:sz w:val="20"/>
          <w:szCs w:val="20"/>
        </w:rPr>
        <w:t>7</w:t>
      </w:r>
      <w:r w:rsidR="00610664">
        <w:rPr>
          <w:rFonts w:asciiTheme="minorHAnsi" w:hAnsiTheme="minorHAnsi" w:cstheme="minorHAnsi"/>
          <w:sz w:val="20"/>
          <w:szCs w:val="20"/>
        </w:rPr>
        <w:t xml:space="preserve"> oraz 18</w:t>
      </w:r>
      <w:r w:rsidR="00322D25" w:rsidRPr="005F09A0">
        <w:rPr>
          <w:rFonts w:asciiTheme="minorHAnsi" w:hAnsiTheme="minorHAnsi" w:cstheme="minorHAnsi"/>
          <w:sz w:val="20"/>
          <w:szCs w:val="20"/>
        </w:rPr>
        <w:t>, Operator</w:t>
      </w:r>
      <w:r w:rsidRPr="005F09A0">
        <w:rPr>
          <w:rFonts w:asciiTheme="minorHAnsi" w:hAnsiTheme="minorHAnsi" w:cstheme="minorHAnsi"/>
          <w:sz w:val="20"/>
          <w:szCs w:val="20"/>
        </w:rPr>
        <w:t xml:space="preserve"> zmniejszy poziom dofinansowania (refundacji) takiej usługi i pokryje jej koszty do wysokości maksymalnie </w:t>
      </w:r>
      <w:r w:rsidR="003677F6" w:rsidRPr="005F09A0">
        <w:rPr>
          <w:rFonts w:asciiTheme="minorHAnsi" w:hAnsiTheme="minorHAnsi" w:cstheme="minorHAnsi"/>
          <w:sz w:val="20"/>
          <w:szCs w:val="20"/>
        </w:rPr>
        <w:t>kwoty za osobogodzinę określonej powyżej</w:t>
      </w:r>
      <w:r w:rsidR="00527516" w:rsidRPr="005F09A0">
        <w:rPr>
          <w:rFonts w:asciiTheme="minorHAnsi" w:hAnsiTheme="minorHAnsi" w:cstheme="minorHAnsi"/>
          <w:sz w:val="20"/>
          <w:szCs w:val="20"/>
        </w:rPr>
        <w:t xml:space="preserve">. </w:t>
      </w:r>
      <w:r w:rsidRPr="005F09A0">
        <w:rPr>
          <w:rFonts w:asciiTheme="minorHAnsi" w:hAnsiTheme="minorHAnsi" w:cstheme="minorHAnsi"/>
          <w:sz w:val="20"/>
          <w:szCs w:val="20"/>
        </w:rPr>
        <w:t>W takim wypadku wysokość wkładu własnego wnoszonego przez M</w:t>
      </w:r>
      <w:r w:rsidR="003677F6" w:rsidRPr="005F09A0">
        <w:rPr>
          <w:rFonts w:asciiTheme="minorHAnsi" w:hAnsiTheme="minorHAnsi" w:cstheme="minorHAnsi"/>
          <w:sz w:val="20"/>
          <w:szCs w:val="20"/>
        </w:rPr>
        <w:t>M</w:t>
      </w:r>
      <w:r w:rsidRPr="005F09A0">
        <w:rPr>
          <w:rFonts w:asciiTheme="minorHAnsi" w:hAnsiTheme="minorHAnsi" w:cstheme="minorHAnsi"/>
          <w:sz w:val="20"/>
          <w:szCs w:val="20"/>
        </w:rPr>
        <w:t>ŚP zwiększy się proporcjonalnie.</w:t>
      </w:r>
    </w:p>
    <w:p w14:paraId="0BE70F71" w14:textId="68B79E9E" w:rsidR="00A86934" w:rsidRPr="00A1678E" w:rsidRDefault="00C809FA" w:rsidP="004B34D2">
      <w:pPr>
        <w:tabs>
          <w:tab w:val="center" w:pos="4166"/>
          <w:tab w:val="left" w:pos="5700"/>
        </w:tabs>
        <w:spacing w:after="240"/>
        <w:ind w:left="142" w:hanging="425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62" w:name="_Hlk2400457"/>
      <w:r w:rsidRPr="00A1678E">
        <w:rPr>
          <w:rFonts w:asciiTheme="minorHAnsi" w:hAnsiTheme="minorHAnsi" w:cstheme="minorHAnsi"/>
          <w:b/>
          <w:sz w:val="20"/>
          <w:szCs w:val="20"/>
        </w:rPr>
        <w:t>§</w:t>
      </w:r>
      <w:bookmarkEnd w:id="62"/>
      <w:r w:rsidRPr="00A1678E">
        <w:rPr>
          <w:rFonts w:asciiTheme="minorHAnsi" w:hAnsiTheme="minorHAnsi" w:cstheme="minorHAnsi"/>
          <w:b/>
          <w:sz w:val="20"/>
          <w:szCs w:val="20"/>
        </w:rPr>
        <w:t xml:space="preserve"> 5</w:t>
      </w:r>
      <w:r w:rsidR="004B34D2" w:rsidRPr="00A1678E">
        <w:rPr>
          <w:rFonts w:asciiTheme="minorHAnsi" w:hAnsiTheme="minorHAnsi" w:cstheme="minorHAnsi"/>
          <w:b/>
          <w:sz w:val="20"/>
          <w:szCs w:val="20"/>
        </w:rPr>
        <w:br/>
      </w:r>
      <w:r w:rsidR="00A86934" w:rsidRPr="00A1678E">
        <w:rPr>
          <w:rFonts w:asciiTheme="minorHAnsi" w:hAnsiTheme="minorHAnsi" w:cstheme="minorHAnsi"/>
          <w:b/>
          <w:sz w:val="20"/>
          <w:szCs w:val="20"/>
        </w:rPr>
        <w:t>Procedura rekrutacyjna</w:t>
      </w:r>
      <w:r w:rsidR="00B60A4E" w:rsidRPr="00A1678E">
        <w:rPr>
          <w:rFonts w:asciiTheme="minorHAnsi" w:hAnsiTheme="minorHAnsi" w:cstheme="minorHAnsi"/>
          <w:b/>
          <w:sz w:val="20"/>
          <w:szCs w:val="20"/>
        </w:rPr>
        <w:t xml:space="preserve"> przedsiębiorstw</w:t>
      </w:r>
    </w:p>
    <w:p w14:paraId="3A4825A3" w14:textId="58691733" w:rsidR="00A86934" w:rsidRPr="00A1678E" w:rsidRDefault="008D502D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Rekrutacja</w:t>
      </w:r>
      <w:r w:rsidR="00A8693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do </w:t>
      </w:r>
      <w:r w:rsidR="00CA4F3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Projek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tu </w:t>
      </w:r>
      <w:r w:rsidR="00EF330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ma charakter otwarty </w:t>
      </w:r>
      <w:r w:rsidR="00465DE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i </w:t>
      </w:r>
      <w:r w:rsidR="00465DED" w:rsidRPr="00A1678E">
        <w:rPr>
          <w:rFonts w:asciiTheme="minorHAnsi" w:hAnsiTheme="minorHAnsi" w:cstheme="minorHAnsi"/>
          <w:sz w:val="20"/>
          <w:szCs w:val="20"/>
        </w:rPr>
        <w:t>prowadzona</w:t>
      </w:r>
      <w:r w:rsidR="00EF330A" w:rsidRPr="00A1678E">
        <w:rPr>
          <w:rFonts w:asciiTheme="minorHAnsi" w:hAnsiTheme="minorHAnsi" w:cstheme="minorHAnsi"/>
          <w:sz w:val="20"/>
          <w:szCs w:val="20"/>
        </w:rPr>
        <w:t xml:space="preserve"> jest </w:t>
      </w:r>
      <w:r w:rsidR="00EF330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 ramach</w:t>
      </w:r>
      <w:r w:rsidR="00051D2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naborów </w:t>
      </w:r>
      <w:r w:rsidR="00EF330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uruchamianych </w:t>
      </w:r>
      <w:r w:rsidR="003E3EB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EF330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na poszczególne</w:t>
      </w:r>
      <w:r w:rsidR="00051D2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województwa</w:t>
      </w:r>
      <w:r w:rsidR="00EF330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 Dany nabór będzie prowadzony aż do wyczerpania określonej kwoty alokacji przewidzianej w ramach naboru</w:t>
      </w:r>
      <w:r w:rsidR="00A8693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. </w:t>
      </w:r>
      <w:r w:rsidR="00EF330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 uwagi na funkcjonujące w ramach projektu limity wsparcia M</w:t>
      </w:r>
      <w:r w:rsidR="003677F6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="00EF330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ŚP danej wielkości określone </w:t>
      </w:r>
      <w:r w:rsidR="00EF330A" w:rsidRPr="00C408BF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</w:t>
      </w:r>
      <w:r w:rsidR="00BA4324" w:rsidRPr="00C408BF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§ </w:t>
      </w:r>
      <w:r w:rsidR="009910C5" w:rsidRPr="00F976E6">
        <w:rPr>
          <w:rFonts w:asciiTheme="minorHAnsi" w:eastAsiaTheme="minorHAnsi" w:hAnsiTheme="minorHAnsi" w:cstheme="minorHAnsi"/>
          <w:color w:val="000000"/>
          <w:sz w:val="20"/>
          <w:szCs w:val="20"/>
        </w:rPr>
        <w:t>4</w:t>
      </w:r>
      <w:r w:rsidR="00EF330A" w:rsidRPr="00C408BF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ust.</w:t>
      </w:r>
      <w:r w:rsidR="00BA4324" w:rsidRPr="00C408BF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9910C5" w:rsidRPr="00C408BF">
        <w:rPr>
          <w:rFonts w:asciiTheme="minorHAnsi" w:eastAsiaTheme="minorHAnsi" w:hAnsiTheme="minorHAnsi" w:cstheme="minorHAnsi"/>
          <w:color w:val="000000"/>
          <w:sz w:val="20"/>
          <w:szCs w:val="20"/>
        </w:rPr>
        <w:t>14</w:t>
      </w:r>
      <w:r w:rsidR="00D14CD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  <w:r w:rsidR="00EF330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nabory mogą być w razie potrzeby </w:t>
      </w:r>
      <w:r w:rsidR="00804CF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skierowane tylko</w:t>
      </w:r>
      <w:r w:rsidR="004B34D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4B34D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804CF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i wyłącznie do M</w:t>
      </w:r>
      <w:r w:rsidR="003677F6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="00804CF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ŚP określonej wielkości, np. </w:t>
      </w:r>
      <w:r w:rsidR="003E04C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tylko </w:t>
      </w:r>
      <w:r w:rsidR="00804CF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do mikro i małych firm</w:t>
      </w:r>
      <w:r w:rsidR="00EF330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 I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nformacj</w:t>
      </w:r>
      <w:r w:rsidR="00EF330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e o naborach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zostan</w:t>
      </w:r>
      <w:r w:rsidR="00EF330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ą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zamieszczon</w:t>
      </w:r>
      <w:r w:rsidR="00EF330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e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na stronie internetowej Operatora</w:t>
      </w:r>
      <w:r w:rsidR="0009093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3677F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oraz Partnera </w:t>
      </w:r>
      <w:r w:rsidR="0009093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wskazan</w:t>
      </w:r>
      <w:r w:rsidR="003677F6">
        <w:rPr>
          <w:rFonts w:asciiTheme="minorHAnsi" w:eastAsiaTheme="minorHAnsi" w:hAnsiTheme="minorHAnsi" w:cstheme="minorHAnsi"/>
          <w:color w:val="000000"/>
          <w:sz w:val="20"/>
          <w:szCs w:val="20"/>
        </w:rPr>
        <w:t>ych</w:t>
      </w:r>
      <w:r w:rsidR="0009093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09093C" w:rsidRPr="00C408BF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</w:t>
      </w:r>
      <w:r w:rsidR="0009093C" w:rsidRPr="00C408BF">
        <w:rPr>
          <w:rFonts w:asciiTheme="minorHAnsi" w:hAnsiTheme="minorHAnsi" w:cstheme="minorHAnsi"/>
          <w:sz w:val="20"/>
          <w:szCs w:val="20"/>
        </w:rPr>
        <w:t xml:space="preserve">§2 ust. </w:t>
      </w:r>
      <w:r w:rsidR="00F83A44" w:rsidRPr="00F976E6">
        <w:rPr>
          <w:rFonts w:asciiTheme="minorHAnsi" w:hAnsiTheme="minorHAnsi" w:cstheme="minorHAnsi"/>
          <w:sz w:val="20"/>
          <w:szCs w:val="20"/>
        </w:rPr>
        <w:t>8</w:t>
      </w:r>
      <w:r w:rsidR="00EF330A" w:rsidRPr="00C408BF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7CD8B1E8" w14:textId="22352912" w:rsidR="00170927" w:rsidRPr="004D6DF2" w:rsidRDefault="00E27C1A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>Zgłoszeni</w:t>
      </w:r>
      <w:r w:rsidR="00343394"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>e</w:t>
      </w:r>
      <w:r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do </w:t>
      </w:r>
      <w:r w:rsidR="00CA4F36"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>Projek</w:t>
      </w:r>
      <w:r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tu </w:t>
      </w:r>
      <w:r w:rsidR="00320D7A"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>następuje</w:t>
      </w:r>
      <w:r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</w:t>
      </w:r>
      <w:r w:rsidR="00320D7A"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>op</w:t>
      </w:r>
      <w:r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rzez Formularz </w:t>
      </w:r>
      <w:r w:rsidR="004A4AFC"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>r</w:t>
      </w:r>
      <w:r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>ejestracyjny</w:t>
      </w:r>
      <w:r w:rsidR="00343394"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, </w:t>
      </w:r>
      <w:r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zamieszczony na stronie internetowej </w:t>
      </w:r>
      <w:r w:rsidR="008D502D"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Polskiej Agencji Rozwoju Przedsiębiorczości </w:t>
      </w:r>
      <w:r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>„Akademia Menadżera M</w:t>
      </w:r>
      <w:r w:rsidR="003677F6"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>MŚ</w:t>
      </w:r>
      <w:r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>P</w:t>
      </w:r>
      <w:r w:rsidR="003677F6"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2</w:t>
      </w:r>
      <w:r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>”</w:t>
      </w:r>
      <w:ins w:id="63" w:author="Monika Dwornicka" w:date="2021-09-14T13:16:00Z">
        <w:r w:rsidR="00D9084C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:</w:t>
        </w:r>
      </w:ins>
      <w:r w:rsidR="003E04CC" w:rsidRPr="004D6DF2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5574EA" w:rsidRPr="00D9084C">
        <w:rPr>
          <w:sz w:val="20"/>
          <w:szCs w:val="20"/>
          <w:rPrChange w:id="64" w:author="Monika Dwornicka" w:date="2021-09-14T13:16:00Z">
            <w:rPr/>
          </w:rPrChange>
        </w:rPr>
        <w:t>https://www.parp.gov.pl/component/site/site/akademia-menadzera-msp-formularz-1#formularz</w:t>
      </w:r>
      <w:r w:rsidR="00F5570C" w:rsidRPr="00D9084C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202E0D5D" w14:textId="77777777" w:rsidR="00E27C1A" w:rsidRPr="00A1678E" w:rsidRDefault="00170927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formularzu rejestracyjnym przedsiębiorca </w:t>
      </w:r>
      <w:r w:rsidR="008D502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wypełni</w:t>
      </w:r>
      <w:r w:rsidR="0034339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a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8D502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podstawowe informacje dotyczące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A12AF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przedsiębiorstwa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oraz dane </w:t>
      </w:r>
      <w:r w:rsidR="008D502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do kontaktu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:</w:t>
      </w:r>
    </w:p>
    <w:p w14:paraId="21C37AD5" w14:textId="435A8369" w:rsidR="008D502D" w:rsidRPr="00A1678E" w:rsidRDefault="008D502D" w:rsidP="00150F12">
      <w:pPr>
        <w:pStyle w:val="Akapitzlist"/>
        <w:numPr>
          <w:ilvl w:val="2"/>
          <w:numId w:val="4"/>
        </w:numPr>
        <w:autoSpaceDE w:val="0"/>
        <w:autoSpaceDN w:val="0"/>
        <w:adjustRightInd w:val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Nazwa przedsiębiorstwa</w:t>
      </w:r>
      <w:r w:rsidR="0063134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</w:p>
    <w:p w14:paraId="63696790" w14:textId="77777777" w:rsidR="00631344" w:rsidRPr="00A1678E" w:rsidRDefault="008D502D" w:rsidP="00631344">
      <w:pPr>
        <w:pStyle w:val="Akapitzlist"/>
        <w:numPr>
          <w:ilvl w:val="2"/>
          <w:numId w:val="4"/>
        </w:numPr>
        <w:autoSpaceDE w:val="0"/>
        <w:autoSpaceDN w:val="0"/>
        <w:adjustRightInd w:val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NIP </w:t>
      </w:r>
      <w:r w:rsidR="00A12AF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przedsiębiorstwa</w:t>
      </w:r>
      <w:r w:rsidR="0063134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</w:p>
    <w:p w14:paraId="788B37DE" w14:textId="5DB6E5F6" w:rsidR="008D502D" w:rsidRPr="00A1678E" w:rsidRDefault="008D502D" w:rsidP="00631344">
      <w:pPr>
        <w:pStyle w:val="Akapitzlist"/>
        <w:numPr>
          <w:ilvl w:val="2"/>
          <w:numId w:val="4"/>
        </w:numPr>
        <w:autoSpaceDE w:val="0"/>
        <w:autoSpaceDN w:val="0"/>
        <w:adjustRightInd w:val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Wielkość przedsiębiorstwa</w:t>
      </w:r>
      <w:r w:rsidR="0063134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</w:p>
    <w:p w14:paraId="0FEB33A4" w14:textId="022A068D" w:rsidR="008D502D" w:rsidRPr="00A1678E" w:rsidRDefault="008D502D" w:rsidP="00150F12">
      <w:pPr>
        <w:pStyle w:val="Akapitzlist"/>
        <w:numPr>
          <w:ilvl w:val="2"/>
          <w:numId w:val="4"/>
        </w:numPr>
        <w:autoSpaceDE w:val="0"/>
        <w:autoSpaceDN w:val="0"/>
        <w:adjustRightInd w:val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Województwo</w:t>
      </w:r>
      <w:r w:rsidR="00A12AF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siedziby głównej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A12AF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przedsiębiorstwa</w:t>
      </w:r>
      <w:r w:rsidR="005F09A0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</w:p>
    <w:p w14:paraId="4D28D4F2" w14:textId="58D892CC" w:rsidR="008D502D" w:rsidRPr="00A1678E" w:rsidRDefault="00A12AF2" w:rsidP="00150F12">
      <w:pPr>
        <w:pStyle w:val="Akapitzlist"/>
        <w:numPr>
          <w:ilvl w:val="2"/>
          <w:numId w:val="4"/>
        </w:numPr>
        <w:autoSpaceDE w:val="0"/>
        <w:autoSpaceDN w:val="0"/>
        <w:adjustRightInd w:val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Imię i nazwisko, zajmowane stanowisko </w:t>
      </w:r>
      <w:r w:rsidR="008D502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osoby do kontaktu</w:t>
      </w:r>
      <w:r w:rsidR="0063134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</w:p>
    <w:p w14:paraId="327E34DC" w14:textId="45D000EF" w:rsidR="008D502D" w:rsidRPr="00A1678E" w:rsidRDefault="008D502D" w:rsidP="00150F12">
      <w:pPr>
        <w:pStyle w:val="Akapitzlist"/>
        <w:numPr>
          <w:ilvl w:val="2"/>
          <w:numId w:val="4"/>
        </w:numPr>
        <w:autoSpaceDE w:val="0"/>
        <w:autoSpaceDN w:val="0"/>
        <w:adjustRightInd w:val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Nr telefonu do kontaktu, e-mail</w:t>
      </w:r>
      <w:r w:rsidR="00CB596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</w:p>
    <w:p w14:paraId="2EBEB9CF" w14:textId="77777777" w:rsidR="008D502D" w:rsidRPr="00A1678E" w:rsidRDefault="008D502D" w:rsidP="00150F12">
      <w:pPr>
        <w:pStyle w:val="Akapitzlist"/>
        <w:numPr>
          <w:ilvl w:val="2"/>
          <w:numId w:val="4"/>
        </w:numPr>
        <w:autoSpaceDE w:val="0"/>
        <w:autoSpaceDN w:val="0"/>
        <w:adjustRightInd w:val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Oświadczenie dot. przetwarzania danych osobowych</w:t>
      </w:r>
      <w:r w:rsidR="00A12AF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65EB0487" w14:textId="01AC2E5C" w:rsidR="00A12AF2" w:rsidRPr="00A1678E" w:rsidRDefault="00A12AF2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Potwierdz</w:t>
      </w:r>
      <w:r w:rsidR="004A4AF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eniem prawidłowego wypełnienia F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ormularza rejestracyjnego</w:t>
      </w:r>
      <w:r w:rsidRPr="00A1678E">
        <w:rPr>
          <w:rFonts w:asciiTheme="minorHAnsi" w:eastAsiaTheme="minorHAnsi" w:hAnsiTheme="minorHAnsi" w:cstheme="minorHAnsi"/>
          <w:i/>
          <w:color w:val="000000"/>
          <w:sz w:val="20"/>
          <w:szCs w:val="20"/>
        </w:rPr>
        <w:t xml:space="preserve"> </w:t>
      </w:r>
      <w:r w:rsidR="0034339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jest</w:t>
      </w:r>
      <w:r w:rsidR="00054BC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otrzymanie wiadomości </w:t>
      </w:r>
      <w:r w:rsidR="0019352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054BC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e-mail wysłanej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320D7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na adres wskazany w formularzu.</w:t>
      </w:r>
    </w:p>
    <w:p w14:paraId="04199014" w14:textId="7C475445" w:rsidR="004A4AFC" w:rsidRPr="00A1678E" w:rsidRDefault="00170927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Dane z formularza </w:t>
      </w:r>
      <w:r w:rsidR="00861E4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są</w:t>
      </w:r>
      <w:r w:rsidR="00320D7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przekazywane do Op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erator</w:t>
      </w:r>
      <w:r w:rsidR="00861E4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a</w:t>
      </w:r>
      <w:r w:rsidR="004A4AF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, który </w:t>
      </w:r>
      <w:r w:rsidR="00EF330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mailowo </w:t>
      </w:r>
      <w:r w:rsidR="008D502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kontaktuje się z przedsiębiorcą</w:t>
      </w:r>
      <w:r w:rsidR="00EF330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19352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8D502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terminie nie przekraczającym </w:t>
      </w:r>
      <w:r w:rsidR="00EF330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5</w:t>
      </w:r>
      <w:r w:rsidR="008D502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4E064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(pięciu) </w:t>
      </w:r>
      <w:r w:rsidR="008D502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dni </w:t>
      </w:r>
      <w:r w:rsidR="004E064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roboczych</w:t>
      </w:r>
      <w:r w:rsidR="00EF330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8D502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od dnia otrzymania zgłoszenia</w:t>
      </w:r>
      <w:r w:rsidR="00054BC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  <w:r w:rsidR="008D502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 celu prowadzania </w:t>
      </w:r>
      <w:r w:rsidR="00054BC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dalszego procesu rekrutacji do P</w:t>
      </w:r>
      <w:r w:rsidR="008D502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rojektu.</w:t>
      </w:r>
      <w:r w:rsidR="004A4AF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CB596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Operator rozpocznie kontakt z M</w:t>
      </w:r>
      <w:r w:rsidR="001240AD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="00CB596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ŚP</w:t>
      </w:r>
      <w:r w:rsidR="003E3EB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CB596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 uruchomieniu System</w:t>
      </w:r>
      <w:r w:rsidR="003A09B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u</w:t>
      </w:r>
      <w:r w:rsidR="001240AD">
        <w:rPr>
          <w:rFonts w:asciiTheme="minorHAnsi" w:eastAsiaTheme="minorHAnsi" w:hAnsiTheme="minorHAnsi" w:cstheme="minorHAnsi"/>
          <w:color w:val="000000"/>
          <w:sz w:val="20"/>
          <w:szCs w:val="20"/>
        </w:rPr>
        <w:t>AM2</w:t>
      </w:r>
      <w:r w:rsidR="00CB596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1AFCCC51" w14:textId="5778C83C" w:rsidR="000A7A98" w:rsidRPr="00A1678E" w:rsidRDefault="000A7A98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="001240AD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ŚP otrzym</w:t>
      </w:r>
      <w:r w:rsidR="00BA432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a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od Operatora informacje o dalszych krokach jakie należy </w:t>
      </w:r>
      <w:r w:rsidR="00BA432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podjąć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celem zgłoszenia się </w:t>
      </w:r>
      <w:r w:rsidR="003E3EB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do Projektu, </w:t>
      </w:r>
      <w:r w:rsidR="00465DE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tj.,</w:t>
      </w:r>
    </w:p>
    <w:p w14:paraId="300D4E29" w14:textId="4FA698A9" w:rsidR="000A7A98" w:rsidRPr="00A1678E" w:rsidRDefault="000A7A98" w:rsidP="00150F12">
      <w:pPr>
        <w:pStyle w:val="Akapitzlist"/>
        <w:numPr>
          <w:ilvl w:val="0"/>
          <w:numId w:val="28"/>
        </w:numPr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Zarejestrowani</w:t>
      </w:r>
      <w:r w:rsidR="00C30F61">
        <w:rPr>
          <w:rFonts w:asciiTheme="minorHAnsi" w:eastAsiaTheme="minorHAnsi" w:hAnsiTheme="minorHAnsi" w:cstheme="minorHAnsi"/>
          <w:color w:val="000000"/>
          <w:sz w:val="20"/>
          <w:szCs w:val="20"/>
        </w:rPr>
        <w:t>u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się w BUR</w:t>
      </w:r>
      <w:r w:rsidR="00BA432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</w:p>
    <w:p w14:paraId="260B7F13" w14:textId="038BA2C2" w:rsidR="000A7A98" w:rsidRPr="00A1678E" w:rsidRDefault="000A7A98" w:rsidP="00150F12">
      <w:pPr>
        <w:pStyle w:val="Akapitzlist"/>
        <w:numPr>
          <w:ilvl w:val="0"/>
          <w:numId w:val="28"/>
        </w:numPr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Zarejestrowani</w:t>
      </w:r>
      <w:r w:rsidR="00C30F61">
        <w:rPr>
          <w:rFonts w:asciiTheme="minorHAnsi" w:eastAsiaTheme="minorHAnsi" w:hAnsiTheme="minorHAnsi" w:cstheme="minorHAnsi"/>
          <w:color w:val="000000"/>
          <w:sz w:val="20"/>
          <w:szCs w:val="20"/>
        </w:rPr>
        <w:t>u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się w </w:t>
      </w:r>
      <w:bookmarkStart w:id="65" w:name="_Hlk2244022"/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Systemie Operatora</w:t>
      </w:r>
      <w:r w:rsidR="001240AD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AM2</w:t>
      </w:r>
      <w:bookmarkEnd w:id="65"/>
      <w:r w:rsidR="00BA432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</w:p>
    <w:p w14:paraId="4E6246EA" w14:textId="267F9FF2" w:rsidR="000A7A98" w:rsidRPr="00A1678E" w:rsidRDefault="00EC65A0" w:rsidP="00150F12">
      <w:pPr>
        <w:pStyle w:val="Akapitzlist"/>
        <w:numPr>
          <w:ilvl w:val="0"/>
          <w:numId w:val="28"/>
        </w:numPr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Wypełnieni</w:t>
      </w:r>
      <w:r w:rsidR="00C30F61">
        <w:rPr>
          <w:rFonts w:asciiTheme="minorHAnsi" w:eastAsiaTheme="minorHAnsi" w:hAnsiTheme="minorHAnsi" w:cstheme="minorHAnsi"/>
          <w:color w:val="000000"/>
          <w:sz w:val="20"/>
          <w:szCs w:val="20"/>
        </w:rPr>
        <w:t>u</w:t>
      </w:r>
      <w:r w:rsidR="0009093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0A7A9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Wniosku o umowę i przesłani</w:t>
      </w:r>
      <w:r w:rsidR="00910FB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u</w:t>
      </w:r>
      <w:r w:rsidR="000A7A9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go przez </w:t>
      </w:r>
      <w:r w:rsidR="0009093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S</w:t>
      </w:r>
      <w:r w:rsidR="000A7A9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ystem </w:t>
      </w:r>
      <w:r w:rsidR="0009093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Operatora</w:t>
      </w:r>
      <w:r w:rsidR="001240AD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AM2</w:t>
      </w:r>
      <w:r w:rsidR="00BA432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2D897608" w14:textId="3ACBC47A" w:rsidR="00C54E4C" w:rsidRPr="00A1678E" w:rsidRDefault="00C202AA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lastRenderedPageBreak/>
        <w:t xml:space="preserve">Podczas składania Wniosku o umowę </w:t>
      </w:r>
      <w:r w:rsidR="00CB596B" w:rsidRPr="00A1678E">
        <w:rPr>
          <w:rFonts w:asciiTheme="minorHAnsi" w:hAnsiTheme="minorHAnsi" w:cstheme="minorHAnsi"/>
          <w:sz w:val="20"/>
          <w:szCs w:val="20"/>
        </w:rPr>
        <w:t xml:space="preserve">w </w:t>
      </w:r>
      <w:r w:rsidR="00C30F61">
        <w:rPr>
          <w:rFonts w:asciiTheme="minorHAnsi" w:hAnsiTheme="minorHAnsi" w:cstheme="minorHAnsi"/>
          <w:sz w:val="20"/>
          <w:szCs w:val="20"/>
        </w:rPr>
        <w:t>S</w:t>
      </w:r>
      <w:r w:rsidR="00CB596B" w:rsidRPr="00A1678E">
        <w:rPr>
          <w:rFonts w:asciiTheme="minorHAnsi" w:hAnsiTheme="minorHAnsi" w:cstheme="minorHAnsi"/>
          <w:sz w:val="20"/>
          <w:szCs w:val="20"/>
        </w:rPr>
        <w:t xml:space="preserve">ystemie </w:t>
      </w:r>
      <w:r w:rsidR="00C30F61">
        <w:rPr>
          <w:rFonts w:asciiTheme="minorHAnsi" w:hAnsiTheme="minorHAnsi" w:cstheme="minorHAnsi"/>
          <w:sz w:val="20"/>
          <w:szCs w:val="20"/>
        </w:rPr>
        <w:t>O</w:t>
      </w:r>
      <w:r w:rsidR="00CB596B" w:rsidRPr="00A1678E">
        <w:rPr>
          <w:rFonts w:asciiTheme="minorHAnsi" w:hAnsiTheme="minorHAnsi" w:cstheme="minorHAnsi"/>
          <w:sz w:val="20"/>
          <w:szCs w:val="20"/>
        </w:rPr>
        <w:t>peratora</w:t>
      </w:r>
      <w:r w:rsidR="001240AD">
        <w:rPr>
          <w:rFonts w:asciiTheme="minorHAnsi" w:hAnsiTheme="minorHAnsi" w:cstheme="minorHAnsi"/>
          <w:sz w:val="20"/>
          <w:szCs w:val="20"/>
        </w:rPr>
        <w:t xml:space="preserve"> AM2</w:t>
      </w:r>
      <w:r w:rsidR="00CB596B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>w</w:t>
      </w:r>
      <w:r w:rsidR="008D502D" w:rsidRPr="00A1678E">
        <w:rPr>
          <w:rFonts w:asciiTheme="minorHAnsi" w:hAnsiTheme="minorHAnsi" w:cstheme="minorHAnsi"/>
          <w:sz w:val="20"/>
          <w:szCs w:val="20"/>
        </w:rPr>
        <w:t xml:space="preserve"> celu weryfikacji kwalifikowalności </w:t>
      </w:r>
      <w:r w:rsidR="003E3EB0" w:rsidRPr="00A1678E">
        <w:rPr>
          <w:rFonts w:asciiTheme="minorHAnsi" w:hAnsiTheme="minorHAnsi" w:cstheme="minorHAnsi"/>
          <w:sz w:val="20"/>
          <w:szCs w:val="20"/>
        </w:rPr>
        <w:br/>
      </w:r>
      <w:r w:rsidR="008D502D" w:rsidRPr="00A1678E">
        <w:rPr>
          <w:rFonts w:asciiTheme="minorHAnsi" w:hAnsiTheme="minorHAnsi" w:cstheme="minorHAnsi"/>
          <w:sz w:val="20"/>
          <w:szCs w:val="20"/>
        </w:rPr>
        <w:t xml:space="preserve">do </w:t>
      </w:r>
      <w:r w:rsidR="00CA4F36" w:rsidRPr="00A1678E">
        <w:rPr>
          <w:rFonts w:asciiTheme="minorHAnsi" w:hAnsiTheme="minorHAnsi" w:cstheme="minorHAnsi"/>
          <w:sz w:val="20"/>
          <w:szCs w:val="20"/>
        </w:rPr>
        <w:t>Projek</w:t>
      </w:r>
      <w:r w:rsidR="008D502D" w:rsidRPr="00A1678E">
        <w:rPr>
          <w:rFonts w:asciiTheme="minorHAnsi" w:hAnsiTheme="minorHAnsi" w:cstheme="minorHAnsi"/>
          <w:sz w:val="20"/>
          <w:szCs w:val="20"/>
        </w:rPr>
        <w:t>tu</w:t>
      </w:r>
      <w:r w:rsidRPr="00A1678E">
        <w:rPr>
          <w:rFonts w:asciiTheme="minorHAnsi" w:hAnsiTheme="minorHAnsi" w:cstheme="minorHAnsi"/>
          <w:sz w:val="20"/>
          <w:szCs w:val="20"/>
        </w:rPr>
        <w:t>, ustalenia czy dane M</w:t>
      </w:r>
      <w:r w:rsidR="001240AD"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 xml:space="preserve">ŚP spełnia priorytety dotyczące kolejności rozpatrywania wniosków bądź celem weryfikacji zakresu wsparcia </w:t>
      </w:r>
      <w:r w:rsidR="0043085F" w:rsidRPr="00A1678E">
        <w:rPr>
          <w:rFonts w:asciiTheme="minorHAnsi" w:hAnsiTheme="minorHAnsi" w:cstheme="minorHAnsi"/>
          <w:sz w:val="20"/>
          <w:szCs w:val="20"/>
        </w:rPr>
        <w:t>Operator wymaga</w:t>
      </w:r>
      <w:r w:rsidR="00C54E4C" w:rsidRPr="00A1678E">
        <w:rPr>
          <w:rFonts w:asciiTheme="minorHAnsi" w:hAnsiTheme="minorHAnsi" w:cstheme="minorHAnsi"/>
          <w:sz w:val="20"/>
          <w:szCs w:val="20"/>
        </w:rPr>
        <w:t>:</w:t>
      </w:r>
    </w:p>
    <w:p w14:paraId="63B90B5B" w14:textId="74C5A68C" w:rsidR="008D502D" w:rsidRPr="00A1678E" w:rsidRDefault="0043085F" w:rsidP="00E426C6">
      <w:pPr>
        <w:pStyle w:val="Akapitzlist"/>
        <w:numPr>
          <w:ilvl w:val="0"/>
          <w:numId w:val="29"/>
        </w:numPr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C54E4C" w:rsidRPr="00A1678E">
        <w:rPr>
          <w:rFonts w:asciiTheme="minorHAnsi" w:hAnsiTheme="minorHAnsi" w:cstheme="minorHAnsi"/>
          <w:sz w:val="20"/>
          <w:szCs w:val="20"/>
        </w:rPr>
        <w:t>U</w:t>
      </w:r>
      <w:r w:rsidR="00BA4324" w:rsidRPr="00A1678E">
        <w:rPr>
          <w:rFonts w:asciiTheme="minorHAnsi" w:hAnsiTheme="minorHAnsi" w:cstheme="minorHAnsi"/>
          <w:sz w:val="20"/>
          <w:szCs w:val="20"/>
        </w:rPr>
        <w:t>zupełnienia oświadczeń</w:t>
      </w:r>
      <w:r w:rsidR="00CB596B" w:rsidRPr="00A1678E">
        <w:rPr>
          <w:rFonts w:asciiTheme="minorHAnsi" w:hAnsiTheme="minorHAnsi" w:cstheme="minorHAnsi"/>
          <w:sz w:val="20"/>
          <w:szCs w:val="20"/>
        </w:rPr>
        <w:t>/podania informacji</w:t>
      </w:r>
      <w:r w:rsidR="00BA4324" w:rsidRPr="00A1678E">
        <w:rPr>
          <w:rFonts w:asciiTheme="minorHAnsi" w:hAnsiTheme="minorHAnsi" w:cstheme="minorHAnsi"/>
          <w:sz w:val="20"/>
          <w:szCs w:val="20"/>
        </w:rPr>
        <w:t xml:space="preserve"> w Systemie </w:t>
      </w:r>
      <w:r w:rsidR="0009093C" w:rsidRPr="00A1678E">
        <w:rPr>
          <w:rFonts w:asciiTheme="minorHAnsi" w:hAnsiTheme="minorHAnsi" w:cstheme="minorHAnsi"/>
          <w:sz w:val="20"/>
          <w:szCs w:val="20"/>
        </w:rPr>
        <w:t>Operatora</w:t>
      </w:r>
      <w:r w:rsidR="00F976E6">
        <w:rPr>
          <w:rFonts w:asciiTheme="minorHAnsi" w:hAnsiTheme="minorHAnsi" w:cstheme="minorHAnsi"/>
          <w:sz w:val="20"/>
          <w:szCs w:val="20"/>
        </w:rPr>
        <w:t xml:space="preserve"> </w:t>
      </w:r>
      <w:r w:rsidR="001240AD">
        <w:rPr>
          <w:rFonts w:asciiTheme="minorHAnsi" w:hAnsiTheme="minorHAnsi" w:cstheme="minorHAnsi"/>
          <w:sz w:val="20"/>
          <w:szCs w:val="20"/>
        </w:rPr>
        <w:t>AM2</w:t>
      </w:r>
      <w:r w:rsidR="008D502D" w:rsidRPr="00A1678E">
        <w:rPr>
          <w:rFonts w:asciiTheme="minorHAnsi" w:hAnsiTheme="minorHAnsi" w:cstheme="minorHAnsi"/>
          <w:sz w:val="20"/>
          <w:szCs w:val="20"/>
        </w:rPr>
        <w:t>:</w:t>
      </w:r>
    </w:p>
    <w:p w14:paraId="6708157C" w14:textId="0806C320" w:rsidR="00C54E4C" w:rsidRPr="00A1678E" w:rsidRDefault="00C54E4C" w:rsidP="00E426C6">
      <w:pPr>
        <w:pStyle w:val="Akapitzlist"/>
        <w:spacing w:after="0"/>
        <w:ind w:left="1020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-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Oświadczenie dotyczące wielkości przedsiębiorstwa;</w:t>
      </w:r>
    </w:p>
    <w:p w14:paraId="3C2D26D1" w14:textId="68D7F77B" w:rsidR="00C54E4C" w:rsidRPr="00A1678E" w:rsidRDefault="00C54E4C" w:rsidP="00E426C6">
      <w:pPr>
        <w:pStyle w:val="Akapitzlist"/>
        <w:spacing w:after="0"/>
        <w:ind w:left="709" w:hanging="114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-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Oświadczenie, że osoby przewidziane do objęcia wsparciem</w:t>
      </w:r>
      <w:r w:rsidR="00CB596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to właściciel i/lub osoby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zajmują</w:t>
      </w:r>
      <w:r w:rsidR="00CB596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ce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stanowiska kierownicze </w:t>
      </w:r>
      <w:r w:rsidR="00465DE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lub przewidziane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do awansu na takie stanowisko;</w:t>
      </w:r>
    </w:p>
    <w:p w14:paraId="25DB9769" w14:textId="27207B09" w:rsidR="00CB596B" w:rsidRPr="00A1678E" w:rsidRDefault="00CB596B" w:rsidP="00E426C6">
      <w:pPr>
        <w:pStyle w:val="Akapitzlist"/>
        <w:spacing w:after="0"/>
        <w:ind w:left="709" w:hanging="114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-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Informacja o formie prawnej M</w:t>
      </w:r>
      <w:r w:rsidR="001240AD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ŚP;</w:t>
      </w:r>
    </w:p>
    <w:p w14:paraId="2B36E191" w14:textId="403E0E03" w:rsidR="00C54E4C" w:rsidRPr="00A1678E" w:rsidRDefault="00C54E4C" w:rsidP="00E426C6">
      <w:pPr>
        <w:pStyle w:val="Akapitzlist"/>
        <w:spacing w:after="0"/>
        <w:ind w:left="1020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-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Wybór rodzaju </w:t>
      </w:r>
      <w:r w:rsidR="00465DE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pomocy,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 której M</w:t>
      </w:r>
      <w:r w:rsidR="001240AD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ŚP chce skorzystać: pomoc de minimis albo pomoc publiczna;</w:t>
      </w:r>
    </w:p>
    <w:p w14:paraId="73782FA5" w14:textId="3B422F8C" w:rsidR="00C54E4C" w:rsidRPr="00A1678E" w:rsidRDefault="00C54E4C" w:rsidP="00E426C6">
      <w:pPr>
        <w:pStyle w:val="Akapitzlist"/>
        <w:spacing w:after="0"/>
        <w:ind w:left="709" w:hanging="114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-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Oświadczenie określające czy przedsiębiorca korzystał ze wsparcia w postaci analizy potrzeb rozwojowych lub planów rozwoju w ramach działania 2.2 </w:t>
      </w:r>
      <w:r w:rsidR="001240AD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typ 1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POWER Wsparcie na rzecz zarządzania strategicznego przedsiębiorstw oraz budowy przewagi konkurencyjnej na rynku;</w:t>
      </w:r>
    </w:p>
    <w:p w14:paraId="64C8C114" w14:textId="39E4876B" w:rsidR="00C54E4C" w:rsidRPr="00A1678E" w:rsidRDefault="00C54E4C" w:rsidP="00E426C6">
      <w:pPr>
        <w:pStyle w:val="Akapitzlist"/>
        <w:spacing w:after="0"/>
        <w:ind w:left="1020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-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Oświadczenie określające czy przedsiębiorca korzystał już z pomocy na podnoszenie kwalifikacji;</w:t>
      </w:r>
    </w:p>
    <w:p w14:paraId="7F5CBE95" w14:textId="79B2F154" w:rsidR="00CB596B" w:rsidRPr="00A1678E" w:rsidRDefault="00CB596B" w:rsidP="00E426C6">
      <w:pPr>
        <w:pStyle w:val="Akapitzlist"/>
        <w:spacing w:after="0"/>
        <w:ind w:left="1020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-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Oświadczenie o spełnieniu warunków otrzymania pomocy de minimis/pomocy publicznej;</w:t>
      </w:r>
    </w:p>
    <w:p w14:paraId="52F472DD" w14:textId="1BF36FAA" w:rsidR="00CB596B" w:rsidRPr="00A1678E" w:rsidRDefault="00CB596B" w:rsidP="00E426C6">
      <w:pPr>
        <w:pStyle w:val="Akapitzlist"/>
        <w:spacing w:after="0"/>
        <w:ind w:left="1020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-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Oświadczenie o </w:t>
      </w:r>
      <w:r w:rsidR="00A5771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posiadaniu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siedziby głównej na terenie Makroregionu </w:t>
      </w:r>
      <w:r w:rsidR="00C30F61">
        <w:rPr>
          <w:rFonts w:asciiTheme="minorHAnsi" w:eastAsiaTheme="minorHAnsi" w:hAnsiTheme="minorHAnsi" w:cstheme="minorHAnsi"/>
          <w:color w:val="000000"/>
          <w:sz w:val="20"/>
          <w:szCs w:val="20"/>
        </w:rPr>
        <w:t>4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; </w:t>
      </w:r>
    </w:p>
    <w:p w14:paraId="742EAC7B" w14:textId="22D91FE1" w:rsidR="00CB596B" w:rsidRPr="00A1678E" w:rsidRDefault="00CB596B" w:rsidP="00A5771E">
      <w:pPr>
        <w:pStyle w:val="Akapitzlist"/>
        <w:spacing w:after="0"/>
        <w:ind w:left="709" w:hanging="115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-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Oświadczenie o</w:t>
      </w:r>
      <w:r w:rsidR="00A5771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byciu zobowiązanym do </w:t>
      </w:r>
      <w:r w:rsidR="00973882">
        <w:rPr>
          <w:rFonts w:asciiTheme="minorHAnsi" w:eastAsiaTheme="minorHAnsi" w:hAnsiTheme="minorHAnsi" w:cstheme="minorHAnsi"/>
          <w:color w:val="000000"/>
          <w:sz w:val="20"/>
          <w:szCs w:val="20"/>
        </w:rPr>
        <w:t>w</w:t>
      </w:r>
      <w:r w:rsidR="00A5771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niesienia wkładu własnego nie mniejszego niż 20% wartości wsparcia;</w:t>
      </w:r>
    </w:p>
    <w:p w14:paraId="72CCA2B0" w14:textId="2B49BB79" w:rsidR="00C54E4C" w:rsidRPr="00A1678E" w:rsidRDefault="00C54E4C" w:rsidP="00E426C6">
      <w:pPr>
        <w:pStyle w:val="Akapitzlist"/>
        <w:spacing w:after="0"/>
        <w:ind w:left="1020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-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Oświadczenie dotyczące posiadania/nieposiadania przez </w:t>
      </w:r>
      <w:r w:rsidR="00465DE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="00973882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="00465DE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ŚP aktualnej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973882">
        <w:rPr>
          <w:rFonts w:asciiTheme="minorHAnsi" w:eastAsiaTheme="minorHAnsi" w:hAnsiTheme="minorHAnsi" w:cstheme="minorHAnsi"/>
          <w:color w:val="000000"/>
          <w:sz w:val="20"/>
          <w:szCs w:val="20"/>
        </w:rPr>
        <w:t>A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nalizy</w:t>
      </w:r>
      <w:r w:rsidR="00BE5EE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potrzeb;</w:t>
      </w:r>
    </w:p>
    <w:p w14:paraId="01CBBD5B" w14:textId="0D50CA08" w:rsidR="00A5771E" w:rsidRPr="00A1678E" w:rsidRDefault="00A5771E" w:rsidP="00A5771E">
      <w:pPr>
        <w:pStyle w:val="Akapitzlist"/>
        <w:spacing w:after="0"/>
        <w:ind w:left="709" w:hanging="115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-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Oświadczenie o zobowiązaniu do opracowania 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Analizy</w:t>
      </w:r>
      <w:r w:rsidR="00C30F61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  <w:r w:rsidR="00BE5EE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jeśli M</w:t>
      </w:r>
      <w:r w:rsidR="00973882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ŚP jej nie posiada lub jeśli posiadana </w:t>
      </w:r>
      <w:r w:rsidR="00973882">
        <w:rPr>
          <w:rFonts w:asciiTheme="minorHAnsi" w:eastAsiaTheme="minorHAnsi" w:hAnsiTheme="minorHAnsi" w:cstheme="minorHAnsi"/>
          <w:color w:val="000000"/>
          <w:sz w:val="20"/>
          <w:szCs w:val="20"/>
        </w:rPr>
        <w:t>A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naliza</w:t>
      </w:r>
      <w:r w:rsidR="00BE5EE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nie spełnia warunków określonych w Regulaminie;</w:t>
      </w:r>
    </w:p>
    <w:p w14:paraId="497B5F37" w14:textId="6F635FC2" w:rsidR="00C54E4C" w:rsidRPr="00A1678E" w:rsidRDefault="00C54E4C" w:rsidP="00E426C6">
      <w:pPr>
        <w:pStyle w:val="Akapitzlist"/>
        <w:numPr>
          <w:ilvl w:val="0"/>
          <w:numId w:val="29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Wgrania do Systemu </w:t>
      </w:r>
      <w:r w:rsidR="0009093C" w:rsidRPr="00A1678E">
        <w:rPr>
          <w:rFonts w:asciiTheme="minorHAnsi" w:hAnsiTheme="minorHAnsi" w:cstheme="minorHAnsi"/>
          <w:sz w:val="20"/>
          <w:szCs w:val="20"/>
        </w:rPr>
        <w:t xml:space="preserve">Operatora </w:t>
      </w:r>
      <w:r w:rsidR="00973882">
        <w:rPr>
          <w:rFonts w:asciiTheme="minorHAnsi" w:hAnsiTheme="minorHAnsi" w:cstheme="minorHAnsi"/>
          <w:sz w:val="20"/>
          <w:szCs w:val="20"/>
        </w:rPr>
        <w:t xml:space="preserve">AM2 </w:t>
      </w:r>
      <w:r w:rsidRPr="00A1678E">
        <w:rPr>
          <w:rFonts w:asciiTheme="minorHAnsi" w:hAnsiTheme="minorHAnsi" w:cstheme="minorHAnsi"/>
          <w:sz w:val="20"/>
          <w:szCs w:val="20"/>
        </w:rPr>
        <w:t>koniecznych dokumentów, tj</w:t>
      </w:r>
      <w:r w:rsidR="000918A3" w:rsidRPr="00A1678E">
        <w:rPr>
          <w:rFonts w:asciiTheme="minorHAnsi" w:hAnsiTheme="minorHAnsi" w:cstheme="minorHAnsi"/>
          <w:sz w:val="20"/>
          <w:szCs w:val="20"/>
        </w:rPr>
        <w:t>.</w:t>
      </w:r>
    </w:p>
    <w:p w14:paraId="5A2CBE61" w14:textId="72EDA35A" w:rsidR="008D502D" w:rsidRDefault="00C54E4C" w:rsidP="00E426C6">
      <w:pPr>
        <w:pStyle w:val="Akapitzlist"/>
        <w:spacing w:after="0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-</w:t>
      </w:r>
      <w:r w:rsidR="003E40C6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 xml:space="preserve">Aktualna </w:t>
      </w:r>
      <w:r w:rsidR="00973882">
        <w:rPr>
          <w:rFonts w:asciiTheme="minorHAnsi" w:hAnsiTheme="minorHAnsi" w:cstheme="minorHAnsi"/>
          <w:sz w:val="20"/>
          <w:szCs w:val="20"/>
        </w:rPr>
        <w:t>A</w:t>
      </w:r>
      <w:r w:rsidR="00BE5EE7">
        <w:rPr>
          <w:rFonts w:asciiTheme="minorHAnsi" w:hAnsiTheme="minorHAnsi" w:cstheme="minorHAnsi"/>
          <w:sz w:val="20"/>
          <w:szCs w:val="20"/>
        </w:rPr>
        <w:t>naliza</w:t>
      </w:r>
      <w:r w:rsidR="00BE5EE7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8E0225" w:rsidRPr="00A1678E">
        <w:rPr>
          <w:rFonts w:asciiTheme="minorHAnsi" w:hAnsiTheme="minorHAnsi" w:cstheme="minorHAnsi"/>
          <w:sz w:val="20"/>
          <w:szCs w:val="20"/>
        </w:rPr>
        <w:t>potrzeb</w:t>
      </w:r>
      <w:r w:rsidR="003E40C6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>- jeśli M</w:t>
      </w:r>
      <w:r w:rsidR="00973882"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>ŚP j</w:t>
      </w:r>
      <w:r w:rsidR="00DC094F" w:rsidRPr="00A1678E">
        <w:rPr>
          <w:rFonts w:asciiTheme="minorHAnsi" w:hAnsiTheme="minorHAnsi" w:cstheme="minorHAnsi"/>
          <w:sz w:val="20"/>
          <w:szCs w:val="20"/>
        </w:rPr>
        <w:t>ą</w:t>
      </w:r>
      <w:r w:rsidRPr="00A1678E">
        <w:rPr>
          <w:rFonts w:asciiTheme="minorHAnsi" w:hAnsiTheme="minorHAnsi" w:cstheme="minorHAnsi"/>
          <w:sz w:val="20"/>
          <w:szCs w:val="20"/>
        </w:rPr>
        <w:t xml:space="preserve"> posiada</w:t>
      </w:r>
      <w:r w:rsidR="00A5771E" w:rsidRPr="00A1678E">
        <w:rPr>
          <w:rFonts w:asciiTheme="minorHAnsi" w:hAnsiTheme="minorHAnsi" w:cstheme="minorHAnsi"/>
          <w:sz w:val="20"/>
          <w:szCs w:val="20"/>
        </w:rPr>
        <w:t>.</w:t>
      </w:r>
    </w:p>
    <w:p w14:paraId="21A0A42A" w14:textId="531053C6" w:rsidR="00736F0E" w:rsidRPr="005F09A0" w:rsidRDefault="00736F0E" w:rsidP="005F09A0">
      <w:pPr>
        <w:spacing w:after="0"/>
        <w:ind w:firstLine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Wzór Wniosku o Umowę stanowi Załącznik nr 11 do Regulaminu.</w:t>
      </w:r>
    </w:p>
    <w:p w14:paraId="66AB4FBF" w14:textId="7B8827DD" w:rsidR="00D9084C" w:rsidRDefault="00D9084C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ins w:id="66" w:author="Monika Dwornicka" w:date="2021-09-14T13:19:00Z"/>
          <w:rFonts w:asciiTheme="minorHAnsi" w:eastAsiaTheme="minorHAnsi" w:hAnsiTheme="minorHAnsi" w:cstheme="minorHAnsi"/>
          <w:color w:val="000000"/>
          <w:sz w:val="20"/>
          <w:szCs w:val="20"/>
        </w:rPr>
      </w:pPr>
      <w:ins w:id="67" w:author="Monika Dwornicka" w:date="2021-09-14T13:19:00Z">
        <w:r w:rsidRPr="00D9084C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Operator m</w:t>
        </w:r>
      </w:ins>
      <w:ins w:id="68" w:author="Monika Dwornicka" w:date="2021-09-14T13:23:00Z">
        <w:r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 xml:space="preserve">a prawo zażądać od </w:t>
        </w:r>
      </w:ins>
      <w:ins w:id="69" w:author="Monika Dwornicka" w:date="2021-09-14T13:19:00Z">
        <w:r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przedsiębiorc</w:t>
        </w:r>
      </w:ins>
      <w:ins w:id="70" w:author="Monika Dwornicka" w:date="2021-09-14T13:23:00Z">
        <w:r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y</w:t>
        </w:r>
      </w:ins>
      <w:ins w:id="71" w:author="Monika Dwornicka" w:date="2021-09-14T13:19:00Z">
        <w:r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 xml:space="preserve"> przedłożeni</w:t>
        </w:r>
      </w:ins>
      <w:ins w:id="72" w:author="Monika Dwornicka" w:date="2021-09-14T13:23:00Z">
        <w:r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a</w:t>
        </w:r>
      </w:ins>
      <w:ins w:id="73" w:author="Monika Dwornicka" w:date="2021-09-14T13:19:00Z">
        <w:r w:rsidRPr="00D9084C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 xml:space="preserve"> dodatkowych dokumentów </w:t>
        </w:r>
      </w:ins>
      <w:ins w:id="74" w:author="Monika Dwornicka" w:date="2021-09-14T13:41:00Z">
        <w:r w:rsidR="00B75694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 xml:space="preserve">źródłowych </w:t>
        </w:r>
      </w:ins>
      <w:ins w:id="75" w:author="Monika Dwornicka" w:date="2021-09-14T13:19:00Z">
        <w:r w:rsidRPr="00D9084C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potwierdzających możliwość zakwalifikowania się do projektu</w:t>
        </w:r>
      </w:ins>
      <w:ins w:id="76" w:author="Monika Dwornicka" w:date="2021-09-14T13:23:00Z">
        <w:r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, między innymi dokumentów potwierdzających w</w:t>
        </w:r>
      </w:ins>
      <w:ins w:id="77" w:author="Monika Dwornicka" w:date="2021-09-14T13:24:00Z">
        <w:r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ielkość przedsiębiorstwa</w:t>
        </w:r>
      </w:ins>
      <w:ins w:id="78" w:author="Monika Dwornicka" w:date="2021-09-14T13:20:00Z">
        <w:r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.</w:t>
        </w:r>
      </w:ins>
    </w:p>
    <w:p w14:paraId="116D986E" w14:textId="4965EFBF" w:rsidR="008E0225" w:rsidRPr="00A1678E" w:rsidRDefault="008E0225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Dokumenty złożone w formie papierowej podczas składania Wniosku o umowę nie będą podlegały rozpatrzeniu.</w:t>
      </w:r>
    </w:p>
    <w:p w14:paraId="29AFA056" w14:textId="42903C0F" w:rsidR="008E0225" w:rsidRPr="00A1678E" w:rsidRDefault="008E0225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Za datę złożenia Wniosku o umowę przyjmuje się datę</w:t>
      </w:r>
      <w:r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rejestracji </w:t>
      </w:r>
      <w:r w:rsidR="00DE19B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Wniosku o umowę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 Systemie</w:t>
      </w:r>
      <w:r w:rsidR="00A5771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Operatora</w:t>
      </w:r>
      <w:ins w:id="79" w:author="Monika Dwornicka" w:date="2021-09-14T13:21:00Z">
        <w:r w:rsidR="00D9084C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 xml:space="preserve"> </w:t>
        </w:r>
      </w:ins>
      <w:r w:rsidR="00973882">
        <w:rPr>
          <w:rFonts w:asciiTheme="minorHAnsi" w:eastAsiaTheme="minorHAnsi" w:hAnsiTheme="minorHAnsi" w:cstheme="minorHAnsi"/>
          <w:color w:val="000000"/>
          <w:sz w:val="20"/>
          <w:szCs w:val="20"/>
        </w:rPr>
        <w:t>AM2</w:t>
      </w:r>
      <w:r w:rsidR="00A5771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689BEEBC" w14:textId="0144E847" w:rsidR="008E0225" w:rsidRPr="00A1678E" w:rsidRDefault="004038F2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Wnioski o umowę można składać w terminie od rozpoczęcia naboru do zamknięcia naboru</w:t>
      </w:r>
      <w:r w:rsidR="008E022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. </w:t>
      </w:r>
    </w:p>
    <w:p w14:paraId="41229D8E" w14:textId="5EC083F7" w:rsidR="008E0225" w:rsidRPr="00A1678E" w:rsidRDefault="008E0225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Przed wypełnieniem Wniosku o </w:t>
      </w:r>
      <w:r w:rsidR="00C54E4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u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mowę składający go podmiot jest zobowiązany do zapoznania się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 niniejszym Regulaminem i załącznikami. Przystąpienie M</w:t>
      </w:r>
      <w:r w:rsidR="00973882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ŚP do danego naboru jest równoznaczne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z zaakceptowaniem niniejszego Regulaminu wraz z załącznikami. </w:t>
      </w:r>
    </w:p>
    <w:p w14:paraId="6CCDFFB7" w14:textId="064F2A72" w:rsidR="004E0643" w:rsidRPr="00A1678E" w:rsidRDefault="00C54E4C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Operator </w:t>
      </w:r>
      <w:r w:rsidR="004E064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dokonuje weryfikacji Wniosku o Umowę w terminie do 5 (pięciu) dni roboczych od dnia jego złożenia. W przypadku, gdy Wniosek o Umowę został wypełniony niepoprawnie</w:t>
      </w:r>
      <w:r w:rsidR="00C30F61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, </w:t>
      </w:r>
      <w:r w:rsidR="004E064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niekompletnie</w:t>
      </w:r>
      <w:r w:rsidR="0001706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48018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lub zostały w nim przedstawione nieprawdziwe informacje </w:t>
      </w:r>
      <w:r w:rsidR="004E064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Wniosek o Umowę zostaje odrzucony, a M</w:t>
      </w:r>
      <w:r w:rsidR="00973882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="004E064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ŚP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4E064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terminie 5 (pięciu) dni roboczych od dnia złożenia Wniosku o Umowę otrzymuje informację 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A5771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 odrzuceniu </w:t>
      </w:r>
      <w:r w:rsidR="004E064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poprzez System oraz drogą mailową.</w:t>
      </w:r>
      <w:r w:rsidR="00C30F61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A5771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Gdy M</w:t>
      </w:r>
      <w:r w:rsidR="00973882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="00A5771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ŚP po odrzuceniu złoży kolejny Wniosek 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A5771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 umowę jest on rozpatrywany przez Operatora </w:t>
      </w:r>
      <w:r w:rsidR="004E064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jako nowe zgłoszenie.  </w:t>
      </w:r>
    </w:p>
    <w:p w14:paraId="35D7F4A2" w14:textId="374001B1" w:rsidR="004E0643" w:rsidRPr="00A1678E" w:rsidRDefault="004E0643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Operator dokonuj</w:t>
      </w:r>
      <w:r w:rsidR="0036105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e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weryfikacji</w:t>
      </w:r>
      <w:r w:rsidR="005A67DF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formalnej i merytorycznej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Wniosku o Umowę</w:t>
      </w:r>
      <w:r w:rsidR="00720E6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:</w:t>
      </w:r>
    </w:p>
    <w:p w14:paraId="00CA8552" w14:textId="33D283B5" w:rsidR="00361051" w:rsidRPr="00A1678E" w:rsidRDefault="00F221BA" w:rsidP="00F221BA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/>
        <w:ind w:left="473" w:hanging="303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  </w:t>
      </w:r>
      <w:r w:rsidR="004E064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weryfikuje prawidłowość i kompletność złożonego wniosku,</w:t>
      </w:r>
    </w:p>
    <w:p w14:paraId="10056026" w14:textId="391CECE0" w:rsidR="004E0643" w:rsidRPr="00A1678E" w:rsidRDefault="004E0643" w:rsidP="00150F12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weryfikuje wielkość przedsiębiorstwa, </w:t>
      </w:r>
    </w:p>
    <w:p w14:paraId="25B8160F" w14:textId="013A314C" w:rsidR="00A5771E" w:rsidRPr="00A1678E" w:rsidRDefault="00A5771E" w:rsidP="00150F12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sprawdza wysokość otrzymanej przez przedsiębiorstwo pomocy de minimis,</w:t>
      </w:r>
    </w:p>
    <w:p w14:paraId="1CFF8AA4" w14:textId="1F30839A" w:rsidR="004E0643" w:rsidRPr="00A1678E" w:rsidRDefault="004E0643" w:rsidP="00150F12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ocenia czy M</w:t>
      </w:r>
      <w:r w:rsidR="00973882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ŚP posiada aktualną </w:t>
      </w:r>
      <w:r w:rsidR="00973882">
        <w:rPr>
          <w:rFonts w:asciiTheme="minorHAnsi" w:eastAsiaTheme="minorHAnsi" w:hAnsiTheme="minorHAnsi" w:cstheme="minorHAnsi"/>
          <w:color w:val="000000"/>
          <w:sz w:val="20"/>
          <w:szCs w:val="20"/>
        </w:rPr>
        <w:t>A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nalizę</w:t>
      </w:r>
      <w:r w:rsidR="00BE5EE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oraz czy na jej podstawie można stwierdzić 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kto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i w jakim zakresie posiada luki kompetencyjne i czy na jej podstawie można dobrać zakres merytoryczny usług rozwojowych z zakresu uniwersalnych kompetencji menedżerskich,</w:t>
      </w:r>
    </w:p>
    <w:p w14:paraId="673171C4" w14:textId="23357726" w:rsidR="004E0643" w:rsidRPr="00A1678E" w:rsidRDefault="004E0643" w:rsidP="00150F12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weryfikuje czy przedsiębiorca spełnia warunki do priorytetowego rozpatrywania wnioskó</w:t>
      </w:r>
      <w:r w:rsidR="00720E6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opisane </w:t>
      </w:r>
      <w:r w:rsidR="0019352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720E6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</w:t>
      </w:r>
      <w:r w:rsidR="00720E60" w:rsidRPr="00C408BF">
        <w:rPr>
          <w:rFonts w:asciiTheme="minorHAnsi" w:eastAsiaTheme="minorHAnsi" w:hAnsiTheme="minorHAnsi" w:cstheme="minorHAnsi"/>
          <w:color w:val="000000"/>
          <w:sz w:val="20"/>
          <w:szCs w:val="20"/>
        </w:rPr>
        <w:t>§3 ust.</w:t>
      </w:r>
      <w:r w:rsidR="006D79C8" w:rsidRPr="00C408BF">
        <w:rPr>
          <w:rFonts w:asciiTheme="minorHAnsi" w:eastAsiaTheme="minorHAnsi" w:hAnsiTheme="minorHAnsi" w:cstheme="minorHAnsi"/>
          <w:color w:val="000000"/>
          <w:sz w:val="20"/>
          <w:szCs w:val="20"/>
        </w:rPr>
        <w:t>4</w:t>
      </w:r>
      <w:r w:rsidR="00720E6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(weryfikacja na stronie: </w:t>
      </w:r>
      <w:hyperlink r:id="rId9" w:history="1">
        <w:r w:rsidR="00845FF6" w:rsidRPr="00A1678E">
          <w:rPr>
            <w:rStyle w:val="Hipercze"/>
            <w:rFonts w:asciiTheme="minorHAnsi" w:eastAsiaTheme="minorHAnsi" w:hAnsiTheme="minorHAnsi" w:cstheme="minorHAnsi"/>
            <w:sz w:val="20"/>
            <w:szCs w:val="20"/>
          </w:rPr>
          <w:t>www.sudop.uokik.gov.pl</w:t>
        </w:r>
      </w:hyperlink>
      <w:r w:rsidR="0092275A" w:rsidRPr="005F09A0">
        <w:rPr>
          <w:rStyle w:val="Hipercze"/>
          <w:rFonts w:asciiTheme="minorHAnsi" w:eastAsiaTheme="minorHAnsi" w:hAnsiTheme="minorHAnsi" w:cstheme="minorHAnsi"/>
          <w:color w:val="auto"/>
          <w:sz w:val="20"/>
          <w:szCs w:val="20"/>
          <w:u w:val="none"/>
        </w:rPr>
        <w:t xml:space="preserve"> oraz na podstawie oświadczeń Przedsiębiorcy</w:t>
      </w:r>
      <w:r w:rsidR="00C30F61">
        <w:rPr>
          <w:rFonts w:asciiTheme="minorHAnsi" w:eastAsiaTheme="minorHAnsi" w:hAnsiTheme="minorHAnsi" w:cstheme="minorHAnsi"/>
          <w:color w:val="000000"/>
          <w:sz w:val="20"/>
          <w:szCs w:val="20"/>
        </w:rPr>
        <w:t>).</w:t>
      </w:r>
    </w:p>
    <w:p w14:paraId="333BA532" w14:textId="03986DE9" w:rsidR="00845FF6" w:rsidRPr="00A1678E" w:rsidRDefault="00845FF6" w:rsidP="00150F12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/>
        <w:ind w:left="596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lastRenderedPageBreak/>
        <w:t>określa zakres wsparcia jaki M</w:t>
      </w:r>
      <w:r w:rsidR="0092275A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ŚP może otrzymać w ramach projektu</w:t>
      </w:r>
      <w:r w:rsidR="00720E6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, czyli czy może wnioskować </w:t>
      </w:r>
      <w:r w:rsidR="0019352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720E6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 wsparcie tylko na usługi rozwojowe czy też na wykonanie </w:t>
      </w:r>
      <w:r w:rsidR="00C30F61">
        <w:rPr>
          <w:rFonts w:asciiTheme="minorHAnsi" w:eastAsiaTheme="minorHAnsi" w:hAnsiTheme="minorHAnsi" w:cstheme="minorHAnsi"/>
          <w:color w:val="000000"/>
          <w:sz w:val="20"/>
          <w:szCs w:val="20"/>
        </w:rPr>
        <w:t>A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nalizy</w:t>
      </w:r>
      <w:r w:rsidR="00BE5EE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720E6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oraz na usługi rozwojowe.</w:t>
      </w:r>
    </w:p>
    <w:p w14:paraId="7FF449D0" w14:textId="41BC66D9" w:rsidR="00E859A6" w:rsidRPr="00A1678E" w:rsidRDefault="00E859A6" w:rsidP="00464570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 przypadku gdy Wniosek o Umowę jest poprawny i kompletny i przeszedł pozytywnie weryfikacj</w:t>
      </w:r>
      <w:r w:rsidR="005A67DF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ę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M</w:t>
      </w:r>
      <w:r w:rsidR="0092275A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ŚP w terminie 5 (pięciu) dni roboczych od dnia złożenia Wniosku o Umowę, otrzymuje informację na adres e-mail o </w:t>
      </w:r>
      <w:r w:rsidR="005A67DF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zatwierdzeniu wniosku oraz </w:t>
      </w:r>
      <w:r w:rsidR="0046457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 proponowanym terminie i miejscu wyznaczonym na podpisanie Umowy wsparcia.</w:t>
      </w:r>
    </w:p>
    <w:p w14:paraId="3BDB4D85" w14:textId="67627006" w:rsidR="008E0225" w:rsidRPr="00A1678E" w:rsidRDefault="00E95BB6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</w:t>
      </w:r>
      <w:r w:rsidR="004E064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zakwalifikowaniu się do Dofinansowania w ramach danego naboru decyduje: złożenie kompletnego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4E064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i poprawnie wypełnionego Wniosku o Umowę w terminie przewidzianym dla danego naboru, 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4E064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oraz kolejność zgłoszeń w danym naborze, z zastrzeżeniem, iż priorytetowo traktowani na etapie każdorazowego naboru będą przedsiębiorcy, spełniający warunki opisane </w:t>
      </w:r>
      <w:r w:rsidR="004E0643" w:rsidRPr="00C408BF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</w:t>
      </w:r>
      <w:r w:rsidR="00910FB5" w:rsidRPr="00C408BF">
        <w:rPr>
          <w:rFonts w:asciiTheme="minorHAnsi" w:eastAsiaTheme="minorHAnsi" w:hAnsiTheme="minorHAnsi" w:cstheme="minorHAnsi"/>
          <w:color w:val="000000"/>
          <w:sz w:val="20"/>
          <w:szCs w:val="20"/>
        </w:rPr>
        <w:t>§</w:t>
      </w:r>
      <w:r w:rsidRPr="00C408BF">
        <w:rPr>
          <w:rFonts w:asciiTheme="minorHAnsi" w:eastAsiaTheme="minorHAnsi" w:hAnsiTheme="minorHAnsi" w:cstheme="minorHAnsi"/>
          <w:color w:val="000000"/>
          <w:sz w:val="20"/>
          <w:szCs w:val="20"/>
        </w:rPr>
        <w:t>3 ust.</w:t>
      </w:r>
      <w:r w:rsidR="00910FB5" w:rsidRPr="00C408BF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E648D7" w:rsidRPr="00C408BF">
        <w:rPr>
          <w:rFonts w:asciiTheme="minorHAnsi" w:eastAsiaTheme="minorHAnsi" w:hAnsiTheme="minorHAnsi" w:cstheme="minorHAnsi"/>
          <w:color w:val="000000"/>
          <w:sz w:val="20"/>
          <w:szCs w:val="20"/>
        </w:rPr>
        <w:t>4</w:t>
      </w:r>
      <w:r w:rsidRPr="00C408BF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78849CDF" w14:textId="251F26E8" w:rsidR="00845FF6" w:rsidRPr="00A1678E" w:rsidRDefault="005F2074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Po </w:t>
      </w:r>
      <w:r w:rsidR="00845FF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zakończeniu procedury rekrutacyjnej Przedsiębiorca zawiera z Operatorem </w:t>
      </w:r>
      <w:r w:rsidR="00E648D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U</w:t>
      </w:r>
      <w:r w:rsidR="00845FF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mowę wsparcia,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845FF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ramach której udziela Przedsiębiorcy limitu na </w:t>
      </w:r>
      <w:r w:rsidR="005A0A89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kwotę wsparcia (czyli na </w:t>
      </w:r>
      <w:r w:rsidR="0047615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wartość wkładu własnego i</w:t>
      </w:r>
      <w:r w:rsidR="00C408BF">
        <w:rPr>
          <w:rFonts w:asciiTheme="minorHAnsi" w:eastAsiaTheme="minorHAnsi" w:hAnsiTheme="minorHAnsi" w:cstheme="minorHAnsi"/>
          <w:color w:val="000000"/>
          <w:sz w:val="20"/>
          <w:szCs w:val="20"/>
        </w:rPr>
        <w:t> </w:t>
      </w:r>
      <w:r w:rsidR="005A0A89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wartość </w:t>
      </w:r>
      <w:r w:rsidR="00845FF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refundacj</w:t>
      </w:r>
      <w:r w:rsidR="005A0A89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i</w:t>
      </w:r>
      <w:r w:rsidR="00845FF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kosztów poniesionych na zakup usług rozwojowych, zgodnych z potrzebami rozwojowymi Przedsiębiorcy wynikającymi z </w:t>
      </w:r>
      <w:r w:rsidR="0092275A">
        <w:rPr>
          <w:rFonts w:asciiTheme="minorHAnsi" w:eastAsiaTheme="minorHAnsi" w:hAnsiTheme="minorHAnsi" w:cstheme="minorHAnsi"/>
          <w:color w:val="000000"/>
          <w:sz w:val="20"/>
          <w:szCs w:val="20"/>
        </w:rPr>
        <w:t>A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nalizy</w:t>
      </w:r>
      <w:r w:rsidR="00BE5EE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845FF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potrzeb</w:t>
      </w:r>
      <w:r w:rsidR="005A0A89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)</w:t>
      </w:r>
      <w:r w:rsidR="00EB6A4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643D115A" w14:textId="3D5AA603" w:rsidR="00C06F80" w:rsidRPr="00A1678E" w:rsidRDefault="00C06F80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Podpisanie Umowy wsparcia następuje na terenie województwa </w:t>
      </w:r>
      <w:r w:rsidR="00C30F61">
        <w:rPr>
          <w:rFonts w:asciiTheme="minorHAnsi" w:eastAsiaTheme="minorHAnsi" w:hAnsiTheme="minorHAnsi" w:cstheme="minorHAnsi"/>
          <w:color w:val="000000"/>
          <w:sz w:val="20"/>
          <w:szCs w:val="20"/>
        </w:rPr>
        <w:t>łódzkiego, opolskiego</w:t>
      </w:r>
      <w:r w:rsidR="00C30F6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lub </w:t>
      </w:r>
      <w:r w:rsidR="00C30F61">
        <w:rPr>
          <w:rFonts w:asciiTheme="minorHAnsi" w:eastAsiaTheme="minorHAnsi" w:hAnsiTheme="minorHAnsi" w:cstheme="minorHAnsi"/>
          <w:color w:val="000000"/>
          <w:sz w:val="20"/>
          <w:szCs w:val="20"/>
        </w:rPr>
        <w:t>śląskiego</w:t>
      </w:r>
      <w:r w:rsidR="00C30F6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miejscu ustalonym z </w:t>
      </w:r>
      <w:r w:rsidR="0092275A">
        <w:rPr>
          <w:rFonts w:asciiTheme="minorHAnsi" w:eastAsiaTheme="minorHAnsi" w:hAnsiTheme="minorHAnsi" w:cstheme="minorHAnsi"/>
          <w:color w:val="000000"/>
          <w:sz w:val="20"/>
          <w:szCs w:val="20"/>
        </w:rPr>
        <w:t>D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oradcą w terminie wskazanym przez Operatora, przypadającym 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nie później niż w terminie 5 (pięciu) dni roboczych od dnia pozytywnej weryfikacji Wniosku o Umowę przez Operatora. </w:t>
      </w:r>
    </w:p>
    <w:p w14:paraId="128DE3C4" w14:textId="5AE7CF8E" w:rsidR="005A67DF" w:rsidRPr="00A1678E" w:rsidRDefault="00845FF6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Przedsiębiorca podpisuje umowę </w:t>
      </w:r>
      <w:r w:rsidR="0084292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z </w:t>
      </w:r>
      <w:r w:rsidR="0092275A">
        <w:rPr>
          <w:rFonts w:asciiTheme="minorHAnsi" w:eastAsiaTheme="minorHAnsi" w:hAnsiTheme="minorHAnsi" w:cstheme="minorHAnsi"/>
          <w:color w:val="000000"/>
          <w:sz w:val="20"/>
          <w:szCs w:val="20"/>
        </w:rPr>
        <w:t>D</w:t>
      </w:r>
      <w:r w:rsidR="0084292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oradcą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i dostarcza wymagane do umowy załączniki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 wersji papierowej</w:t>
      </w:r>
      <w:r w:rsidR="005A67DF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40F03A2A" w14:textId="7D37C004" w:rsidR="00845FF6" w:rsidRPr="00A1678E" w:rsidRDefault="005A67DF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Doradca lokalny wgrywa skany dokumentów </w:t>
      </w:r>
      <w:r w:rsidR="00C06F8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do Systemu </w:t>
      </w:r>
      <w:r w:rsidR="0009093C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Operatora</w:t>
      </w:r>
      <w:r w:rsidR="0092275A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AM2</w:t>
      </w:r>
      <w:r w:rsidR="00C06F8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4722C38A" w14:textId="46709256" w:rsidR="0078725F" w:rsidRPr="00A1678E" w:rsidRDefault="0078725F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Umowa wsparcia oraz wymagane dokumenty lub oświadczenia składane przez Przedsiębiorstwo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powinny być podpisane i ostemplowane w miejscach do tego przewidzianych przez osobę/y upoważnioną/e do reprezentacji danego Przedsiębiorcy (zgodnie z CEiDG lub KRS). Jeżeli upoważnienie do podpisania dokumentów lub oświadczeń w imieniu danego Przedsiębiorstw</w:t>
      </w:r>
      <w:r w:rsidR="004D4609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a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wynika z udzielonego określonej osobie pełnomocnictwa szczególnego, pełnomocnictwo to musi być załączone 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do przekazywanych dokumentów.</w:t>
      </w:r>
    </w:p>
    <w:p w14:paraId="0CFDC92F" w14:textId="760C47C9" w:rsidR="00A972F4" w:rsidRPr="00A1678E" w:rsidRDefault="00A972F4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eastAsia="Arial Unicode MS" w:hAnsiTheme="minorHAnsi" w:cstheme="minorHAnsi"/>
          <w:sz w:val="20"/>
          <w:szCs w:val="20"/>
        </w:rPr>
      </w:pPr>
      <w:r w:rsidRPr="00A1678E">
        <w:rPr>
          <w:rFonts w:asciiTheme="minorHAnsi" w:eastAsia="Arial Unicode MS" w:hAnsiTheme="minorHAnsi" w:cstheme="minorHAnsi"/>
          <w:sz w:val="20"/>
          <w:szCs w:val="20"/>
        </w:rPr>
        <w:t>Weryfikacja</w:t>
      </w:r>
      <w:r w:rsidRPr="00A1678E">
        <w:rPr>
          <w:rFonts w:asciiTheme="minorHAnsi" w:eastAsia="Arial Unicode MS" w:hAnsiTheme="minorHAnsi" w:cstheme="minorHAnsi"/>
          <w:b/>
          <w:sz w:val="20"/>
          <w:szCs w:val="20"/>
        </w:rPr>
        <w:t xml:space="preserve"> 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umowy </w:t>
      </w:r>
      <w:r w:rsidR="00C06F80" w:rsidRPr="00A1678E">
        <w:rPr>
          <w:rFonts w:asciiTheme="minorHAnsi" w:eastAsia="Arial Unicode MS" w:hAnsiTheme="minorHAnsi" w:cstheme="minorHAnsi"/>
          <w:sz w:val="20"/>
          <w:szCs w:val="20"/>
        </w:rPr>
        <w:t xml:space="preserve">oraz załączników 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>jest dokonywana w terminie do 5 dni od wgrania dokumentów</w:t>
      </w:r>
      <w:r w:rsidR="003E40C6" w:rsidRPr="00A1678E">
        <w:rPr>
          <w:rFonts w:asciiTheme="minorHAnsi" w:eastAsia="Arial Unicode MS" w:hAnsiTheme="minorHAnsi" w:cstheme="minorHAnsi"/>
          <w:sz w:val="20"/>
          <w:szCs w:val="20"/>
        </w:rPr>
        <w:br/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do </w:t>
      </w:r>
      <w:r w:rsidR="0009093C" w:rsidRPr="00A1678E">
        <w:rPr>
          <w:rFonts w:asciiTheme="minorHAnsi" w:eastAsia="Arial Unicode MS" w:hAnsiTheme="minorHAnsi" w:cstheme="minorHAnsi"/>
          <w:sz w:val="20"/>
          <w:szCs w:val="20"/>
        </w:rPr>
        <w:t>S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ystemu </w:t>
      </w:r>
      <w:r w:rsidR="0009093C" w:rsidRPr="00A1678E">
        <w:rPr>
          <w:rFonts w:asciiTheme="minorHAnsi" w:eastAsia="Arial Unicode MS" w:hAnsiTheme="minorHAnsi" w:cstheme="minorHAnsi"/>
          <w:sz w:val="20"/>
          <w:szCs w:val="20"/>
        </w:rPr>
        <w:t>Operatora</w:t>
      </w:r>
      <w:r w:rsidR="00F976E6"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  <w:r w:rsidR="005234B5">
        <w:rPr>
          <w:rFonts w:asciiTheme="minorHAnsi" w:eastAsia="Arial Unicode MS" w:hAnsiTheme="minorHAnsi" w:cstheme="minorHAnsi"/>
          <w:sz w:val="20"/>
          <w:szCs w:val="20"/>
        </w:rPr>
        <w:t>AM2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>.</w:t>
      </w:r>
    </w:p>
    <w:p w14:paraId="62F83D65" w14:textId="52E1E05A" w:rsidR="00A972F4" w:rsidRPr="00A1678E" w:rsidRDefault="00A972F4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Termin wskazany w </w:t>
      </w:r>
      <w:r w:rsidRPr="00C408BF">
        <w:rPr>
          <w:rFonts w:asciiTheme="minorHAnsi" w:hAnsiTheme="minorHAnsi" w:cstheme="minorHAnsi"/>
          <w:sz w:val="20"/>
          <w:szCs w:val="20"/>
        </w:rPr>
        <w:t xml:space="preserve">ust. </w:t>
      </w:r>
      <w:r w:rsidR="007C7DF2" w:rsidRPr="00C408BF">
        <w:rPr>
          <w:rFonts w:asciiTheme="minorHAnsi" w:hAnsiTheme="minorHAnsi" w:cstheme="minorHAnsi"/>
          <w:sz w:val="20"/>
          <w:szCs w:val="20"/>
        </w:rPr>
        <w:t>2</w:t>
      </w:r>
      <w:r w:rsidR="00C06F80" w:rsidRPr="00C408BF">
        <w:rPr>
          <w:rFonts w:asciiTheme="minorHAnsi" w:hAnsiTheme="minorHAnsi" w:cstheme="minorHAnsi"/>
          <w:sz w:val="20"/>
          <w:szCs w:val="20"/>
        </w:rPr>
        <w:t>1</w:t>
      </w:r>
      <w:r w:rsidRPr="00A1678E">
        <w:rPr>
          <w:rFonts w:asciiTheme="minorHAnsi" w:hAnsiTheme="minorHAnsi" w:cstheme="minorHAnsi"/>
          <w:sz w:val="20"/>
          <w:szCs w:val="20"/>
        </w:rPr>
        <w:t xml:space="preserve"> może zostać wydłużony w przypadku dużej liczby zgłoszeń oraz w sytuacjach wymagających dodatkowej weryfikacji kwalifikowalności przedsiębiorstwa w zakresie: 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>badania powiązań kapitałowych i/lub osobowych, s</w:t>
      </w:r>
      <w:r w:rsidRPr="00A1678E">
        <w:rPr>
          <w:rFonts w:asciiTheme="minorHAnsi" w:hAnsiTheme="minorHAnsi" w:cstheme="minorHAnsi"/>
          <w:sz w:val="20"/>
          <w:szCs w:val="20"/>
        </w:rPr>
        <w:t>tatusu M</w:t>
      </w:r>
      <w:r w:rsidR="005234B5"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>ŚP, poziomu wykorzystanej pomocy de minimis lub innych mogących mieć wpływ na kwalifikowalność do Projektu.</w:t>
      </w:r>
    </w:p>
    <w:p w14:paraId="72405939" w14:textId="60165B5E" w:rsidR="00A9609E" w:rsidRPr="00A1678E" w:rsidRDefault="00A9609E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Po zatwierdzeniu umowy Operator nadaje </w:t>
      </w:r>
      <w:r w:rsidR="00B1680E">
        <w:rPr>
          <w:rFonts w:asciiTheme="minorHAnsi" w:hAnsiTheme="minorHAnsi" w:cstheme="minorHAnsi"/>
          <w:sz w:val="20"/>
          <w:szCs w:val="20"/>
        </w:rPr>
        <w:t xml:space="preserve">Przedsiębiorcy w BUR numer </w:t>
      </w:r>
      <w:r w:rsidR="003F2AC4" w:rsidRPr="00A1678E">
        <w:rPr>
          <w:rFonts w:asciiTheme="minorHAnsi" w:hAnsiTheme="minorHAnsi" w:cstheme="minorHAnsi"/>
          <w:sz w:val="20"/>
          <w:szCs w:val="20"/>
        </w:rPr>
        <w:t>ID</w:t>
      </w:r>
      <w:r w:rsidRPr="00A1678E">
        <w:rPr>
          <w:rFonts w:asciiTheme="minorHAnsi" w:hAnsiTheme="minorHAnsi" w:cstheme="minorHAnsi"/>
          <w:sz w:val="20"/>
          <w:szCs w:val="20"/>
        </w:rPr>
        <w:t xml:space="preserve"> wsparcia.</w:t>
      </w:r>
    </w:p>
    <w:p w14:paraId="33C9ECD0" w14:textId="14380F1A" w:rsidR="00A9609E" w:rsidRDefault="00A9609E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Przedsiębiorca </w:t>
      </w:r>
      <w:r w:rsidR="00B1680E">
        <w:rPr>
          <w:rFonts w:asciiTheme="minorHAnsi" w:hAnsiTheme="minorHAnsi" w:cstheme="minorHAnsi"/>
          <w:sz w:val="20"/>
          <w:szCs w:val="20"/>
        </w:rPr>
        <w:t>w Systemie Operatora</w:t>
      </w:r>
      <w:r w:rsidR="005234B5">
        <w:rPr>
          <w:rFonts w:asciiTheme="minorHAnsi" w:hAnsiTheme="minorHAnsi" w:cstheme="minorHAnsi"/>
          <w:sz w:val="20"/>
          <w:szCs w:val="20"/>
        </w:rPr>
        <w:t xml:space="preserve"> AM2</w:t>
      </w:r>
      <w:r w:rsidR="00B1680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>dokonuje wyboru usług rozwojowych</w:t>
      </w:r>
      <w:r w:rsidR="00B1680E">
        <w:rPr>
          <w:rFonts w:asciiTheme="minorHAnsi" w:hAnsiTheme="minorHAnsi" w:cstheme="minorHAnsi"/>
          <w:sz w:val="20"/>
          <w:szCs w:val="20"/>
        </w:rPr>
        <w:t>,</w:t>
      </w:r>
      <w:r w:rsidRPr="00A1678E">
        <w:rPr>
          <w:rFonts w:asciiTheme="minorHAnsi" w:hAnsiTheme="minorHAnsi" w:cstheme="minorHAnsi"/>
          <w:sz w:val="20"/>
          <w:szCs w:val="20"/>
        </w:rPr>
        <w:t xml:space="preserve"> z których chce skorzystać. </w:t>
      </w:r>
      <w:r w:rsidR="00D75D89" w:rsidRPr="00A1678E">
        <w:rPr>
          <w:rFonts w:asciiTheme="minorHAnsi" w:hAnsiTheme="minorHAnsi" w:cstheme="minorHAnsi"/>
          <w:sz w:val="20"/>
          <w:szCs w:val="20"/>
        </w:rPr>
        <w:t xml:space="preserve">Podaje </w:t>
      </w:r>
      <w:bookmarkStart w:id="80" w:name="_Hlk3611423"/>
      <w:r w:rsidRPr="00A1678E">
        <w:rPr>
          <w:rFonts w:asciiTheme="minorHAnsi" w:hAnsiTheme="minorHAnsi" w:cstheme="minorHAnsi"/>
          <w:sz w:val="20"/>
          <w:szCs w:val="20"/>
        </w:rPr>
        <w:t xml:space="preserve">nazwy i numery </w:t>
      </w:r>
      <w:r w:rsidR="001A36C9" w:rsidRPr="00A1678E">
        <w:rPr>
          <w:rFonts w:asciiTheme="minorHAnsi" w:hAnsiTheme="minorHAnsi" w:cstheme="minorHAnsi"/>
          <w:sz w:val="20"/>
          <w:szCs w:val="20"/>
        </w:rPr>
        <w:t>ID</w:t>
      </w:r>
      <w:r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D75D89" w:rsidRPr="00A1678E">
        <w:rPr>
          <w:rFonts w:asciiTheme="minorHAnsi" w:hAnsiTheme="minorHAnsi" w:cstheme="minorHAnsi"/>
          <w:sz w:val="20"/>
          <w:szCs w:val="20"/>
        </w:rPr>
        <w:t xml:space="preserve">usług </w:t>
      </w:r>
      <w:r w:rsidR="00F626A0" w:rsidRPr="00A1678E">
        <w:rPr>
          <w:rFonts w:asciiTheme="minorHAnsi" w:hAnsiTheme="minorHAnsi" w:cstheme="minorHAnsi"/>
          <w:sz w:val="20"/>
          <w:szCs w:val="20"/>
        </w:rPr>
        <w:t xml:space="preserve">prowadzących do opracowania </w:t>
      </w:r>
      <w:bookmarkEnd w:id="80"/>
      <w:r w:rsidR="00B1680E">
        <w:rPr>
          <w:rFonts w:asciiTheme="minorHAnsi" w:hAnsiTheme="minorHAnsi" w:cstheme="minorHAnsi"/>
          <w:sz w:val="20"/>
          <w:szCs w:val="20"/>
        </w:rPr>
        <w:t>A</w:t>
      </w:r>
      <w:r w:rsidR="00BE5EE7">
        <w:rPr>
          <w:rFonts w:asciiTheme="minorHAnsi" w:hAnsiTheme="minorHAnsi" w:cstheme="minorHAnsi"/>
          <w:sz w:val="20"/>
          <w:szCs w:val="20"/>
        </w:rPr>
        <w:t>nalizy</w:t>
      </w:r>
      <w:r w:rsidR="00BE5EE7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F626A0" w:rsidRPr="00A1678E">
        <w:rPr>
          <w:rFonts w:asciiTheme="minorHAnsi" w:hAnsiTheme="minorHAnsi" w:cstheme="minorHAnsi"/>
          <w:sz w:val="20"/>
          <w:szCs w:val="20"/>
        </w:rPr>
        <w:t>lub</w:t>
      </w:r>
      <w:r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F626A0" w:rsidRPr="00A1678E">
        <w:rPr>
          <w:rFonts w:asciiTheme="minorHAnsi" w:hAnsiTheme="minorHAnsi" w:cstheme="minorHAnsi"/>
          <w:sz w:val="20"/>
          <w:szCs w:val="20"/>
        </w:rPr>
        <w:t xml:space="preserve">nazwy i numery </w:t>
      </w:r>
      <w:r w:rsidR="001A36C9" w:rsidRPr="00A1678E">
        <w:rPr>
          <w:rFonts w:asciiTheme="minorHAnsi" w:hAnsiTheme="minorHAnsi" w:cstheme="minorHAnsi"/>
          <w:sz w:val="20"/>
          <w:szCs w:val="20"/>
        </w:rPr>
        <w:t>ID</w:t>
      </w:r>
      <w:r w:rsidR="00F626A0" w:rsidRPr="00A1678E">
        <w:rPr>
          <w:rFonts w:asciiTheme="minorHAnsi" w:hAnsiTheme="minorHAnsi" w:cstheme="minorHAnsi"/>
          <w:sz w:val="20"/>
          <w:szCs w:val="20"/>
        </w:rPr>
        <w:t xml:space="preserve"> usług rozwojowych z zakresu kompetencji menedżerskich wynikających z </w:t>
      </w:r>
      <w:r w:rsidR="00B1680E">
        <w:rPr>
          <w:rFonts w:asciiTheme="minorHAnsi" w:hAnsiTheme="minorHAnsi" w:cstheme="minorHAnsi"/>
          <w:sz w:val="20"/>
          <w:szCs w:val="20"/>
        </w:rPr>
        <w:t>A</w:t>
      </w:r>
      <w:r w:rsidR="00BE5EE7">
        <w:rPr>
          <w:rFonts w:asciiTheme="minorHAnsi" w:hAnsiTheme="minorHAnsi" w:cstheme="minorHAnsi"/>
          <w:sz w:val="20"/>
          <w:szCs w:val="20"/>
        </w:rPr>
        <w:t>nalizy</w:t>
      </w:r>
      <w:r w:rsidR="00BE5EE7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F626A0" w:rsidRPr="00A1678E">
        <w:rPr>
          <w:rFonts w:asciiTheme="minorHAnsi" w:hAnsiTheme="minorHAnsi" w:cstheme="minorHAnsi"/>
          <w:sz w:val="20"/>
          <w:szCs w:val="20"/>
        </w:rPr>
        <w:t xml:space="preserve">wraz z </w:t>
      </w:r>
      <w:r w:rsidR="005234B5">
        <w:rPr>
          <w:rFonts w:asciiTheme="minorHAnsi" w:hAnsiTheme="minorHAnsi" w:cstheme="minorHAnsi"/>
          <w:sz w:val="20"/>
          <w:szCs w:val="20"/>
        </w:rPr>
        <w:t xml:space="preserve">PESELAMI </w:t>
      </w:r>
      <w:r w:rsidRPr="00A1678E">
        <w:rPr>
          <w:rFonts w:asciiTheme="minorHAnsi" w:hAnsiTheme="minorHAnsi" w:cstheme="minorHAnsi"/>
          <w:sz w:val="20"/>
          <w:szCs w:val="20"/>
        </w:rPr>
        <w:t>os</w:t>
      </w:r>
      <w:r w:rsidR="005234B5">
        <w:rPr>
          <w:rFonts w:asciiTheme="minorHAnsi" w:hAnsiTheme="minorHAnsi" w:cstheme="minorHAnsi"/>
          <w:sz w:val="20"/>
          <w:szCs w:val="20"/>
        </w:rPr>
        <w:t>ób</w:t>
      </w:r>
      <w:r w:rsidR="003E40C6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>planowan</w:t>
      </w:r>
      <w:r w:rsidR="005234B5">
        <w:rPr>
          <w:rFonts w:asciiTheme="minorHAnsi" w:hAnsiTheme="minorHAnsi" w:cstheme="minorHAnsi"/>
          <w:sz w:val="20"/>
          <w:szCs w:val="20"/>
        </w:rPr>
        <w:t>ych</w:t>
      </w:r>
      <w:r w:rsidRPr="00A1678E">
        <w:rPr>
          <w:rFonts w:asciiTheme="minorHAnsi" w:hAnsiTheme="minorHAnsi" w:cstheme="minorHAnsi"/>
          <w:sz w:val="20"/>
          <w:szCs w:val="20"/>
        </w:rPr>
        <w:t xml:space="preserve"> do zapisu na dane usługi.</w:t>
      </w:r>
    </w:p>
    <w:p w14:paraId="3C3701A4" w14:textId="50DEB0B6" w:rsidR="00B1680E" w:rsidRPr="00A1678E" w:rsidRDefault="00B1680E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Wybrane usługi rozwojowe muszą być zgodne z Opisem Uniwersalnych Kompetencji Menadżerskich oraz dokumentem: Minimalne wymagania dotyczące usług rozwojowych </w:t>
      </w:r>
      <w:r w:rsidRPr="00C408BF">
        <w:rPr>
          <w:rFonts w:asciiTheme="minorHAnsi" w:hAnsiTheme="minorHAnsi" w:cstheme="minorHAnsi"/>
          <w:sz w:val="20"/>
          <w:szCs w:val="20"/>
        </w:rPr>
        <w:t>(</w:t>
      </w:r>
      <w:r w:rsidR="00F976E6">
        <w:rPr>
          <w:rFonts w:asciiTheme="minorHAnsi" w:hAnsiTheme="minorHAnsi" w:cstheme="minorHAnsi"/>
          <w:sz w:val="20"/>
          <w:szCs w:val="20"/>
        </w:rPr>
        <w:t>Z</w:t>
      </w:r>
      <w:r w:rsidRPr="00C408BF">
        <w:rPr>
          <w:rFonts w:asciiTheme="minorHAnsi" w:hAnsiTheme="minorHAnsi" w:cstheme="minorHAnsi"/>
          <w:sz w:val="20"/>
          <w:szCs w:val="20"/>
        </w:rPr>
        <w:t>ałącznik nr 9 do Regulaminu).</w:t>
      </w:r>
    </w:p>
    <w:p w14:paraId="49984672" w14:textId="1B8BE71D" w:rsidR="00A9609E" w:rsidRPr="00A1678E" w:rsidRDefault="00DA49B0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Po wyborze usług n</w:t>
      </w:r>
      <w:r w:rsidR="00A9609E" w:rsidRPr="00A1678E">
        <w:rPr>
          <w:rFonts w:asciiTheme="minorHAnsi" w:hAnsiTheme="minorHAnsi" w:cstheme="minorHAnsi"/>
          <w:sz w:val="20"/>
          <w:szCs w:val="20"/>
        </w:rPr>
        <w:t xml:space="preserve">astępuje etap walidacji </w:t>
      </w:r>
      <w:r w:rsidR="00044784">
        <w:rPr>
          <w:rFonts w:asciiTheme="minorHAnsi" w:hAnsiTheme="minorHAnsi" w:cstheme="minorHAnsi"/>
          <w:sz w:val="20"/>
          <w:szCs w:val="20"/>
        </w:rPr>
        <w:t xml:space="preserve">kart </w:t>
      </w:r>
      <w:r w:rsidR="00A9609E" w:rsidRPr="00A1678E">
        <w:rPr>
          <w:rFonts w:asciiTheme="minorHAnsi" w:hAnsiTheme="minorHAnsi" w:cstheme="minorHAnsi"/>
          <w:sz w:val="20"/>
          <w:szCs w:val="20"/>
        </w:rPr>
        <w:t>usług przez Operatora pod kątem zgodności z</w:t>
      </w:r>
      <w:r w:rsidR="004D0699" w:rsidRPr="00A1678E">
        <w:rPr>
          <w:rFonts w:asciiTheme="minorHAnsi" w:hAnsiTheme="minorHAnsi" w:cstheme="minorHAnsi"/>
          <w:sz w:val="20"/>
          <w:szCs w:val="20"/>
        </w:rPr>
        <w:t xml:space="preserve"> Opisem </w:t>
      </w:r>
      <w:r w:rsidR="00A9609E" w:rsidRPr="00A1678E">
        <w:rPr>
          <w:rFonts w:asciiTheme="minorHAnsi" w:hAnsiTheme="minorHAnsi" w:cstheme="minorHAnsi"/>
          <w:sz w:val="20"/>
          <w:szCs w:val="20"/>
        </w:rPr>
        <w:t>Uniwersalnych</w:t>
      </w:r>
      <w:r w:rsidR="00D75D89" w:rsidRPr="00A1678E">
        <w:rPr>
          <w:rFonts w:asciiTheme="minorHAnsi" w:hAnsiTheme="minorHAnsi" w:cstheme="minorHAnsi"/>
          <w:sz w:val="20"/>
          <w:szCs w:val="20"/>
        </w:rPr>
        <w:t xml:space="preserve"> Kompetencji </w:t>
      </w:r>
      <w:r w:rsidR="004D0699" w:rsidRPr="00A1678E">
        <w:rPr>
          <w:rFonts w:asciiTheme="minorHAnsi" w:hAnsiTheme="minorHAnsi" w:cstheme="minorHAnsi"/>
          <w:sz w:val="20"/>
          <w:szCs w:val="20"/>
        </w:rPr>
        <w:t xml:space="preserve">Menadżerskich </w:t>
      </w:r>
      <w:r w:rsidR="00D75D89" w:rsidRPr="00A1678E">
        <w:rPr>
          <w:rFonts w:asciiTheme="minorHAnsi" w:hAnsiTheme="minorHAnsi" w:cstheme="minorHAnsi"/>
          <w:sz w:val="20"/>
          <w:szCs w:val="20"/>
        </w:rPr>
        <w:t>oraz zakresem wsparcia.</w:t>
      </w:r>
    </w:p>
    <w:p w14:paraId="6D1F2CCF" w14:textId="58A70EA6" w:rsidR="00F626A0" w:rsidRPr="00A1678E" w:rsidRDefault="00F626A0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Podczas walidacji </w:t>
      </w:r>
      <w:r w:rsidR="00F22B16">
        <w:rPr>
          <w:rFonts w:asciiTheme="minorHAnsi" w:hAnsiTheme="minorHAnsi" w:cstheme="minorHAnsi"/>
          <w:sz w:val="20"/>
          <w:szCs w:val="20"/>
        </w:rPr>
        <w:t xml:space="preserve">Ekspert ds. oceny kart usług </w:t>
      </w:r>
      <w:r w:rsidRPr="00A1678E">
        <w:rPr>
          <w:rFonts w:asciiTheme="minorHAnsi" w:hAnsiTheme="minorHAnsi" w:cstheme="minorHAnsi"/>
          <w:sz w:val="20"/>
          <w:szCs w:val="20"/>
        </w:rPr>
        <w:t>zatwierdza lub nie zatwierdza określone usługi oraz uczestników przypisanych do danej usługi.</w:t>
      </w:r>
    </w:p>
    <w:p w14:paraId="7C0122E7" w14:textId="1BE9C894" w:rsidR="00F626A0" w:rsidRPr="00A1678E" w:rsidRDefault="00F626A0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Po zakończeniu walidacji M</w:t>
      </w:r>
      <w:r w:rsidR="00F22B16"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 xml:space="preserve">ŚP otrzymuje powiadomienie </w:t>
      </w:r>
      <w:r w:rsidR="00B1680E">
        <w:rPr>
          <w:rFonts w:asciiTheme="minorHAnsi" w:hAnsiTheme="minorHAnsi" w:cstheme="minorHAnsi"/>
          <w:sz w:val="20"/>
          <w:szCs w:val="20"/>
        </w:rPr>
        <w:t>z Systemu</w:t>
      </w:r>
      <w:r w:rsidR="00B1680E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>Operatora</w:t>
      </w:r>
      <w:r w:rsidR="00F22B16">
        <w:rPr>
          <w:rFonts w:asciiTheme="minorHAnsi" w:hAnsiTheme="minorHAnsi" w:cstheme="minorHAnsi"/>
          <w:sz w:val="20"/>
          <w:szCs w:val="20"/>
        </w:rPr>
        <w:t xml:space="preserve"> AM2</w:t>
      </w:r>
      <w:r w:rsidRPr="00A1678E">
        <w:rPr>
          <w:rFonts w:asciiTheme="minorHAnsi" w:hAnsiTheme="minorHAnsi" w:cstheme="minorHAnsi"/>
          <w:sz w:val="20"/>
          <w:szCs w:val="20"/>
        </w:rPr>
        <w:t xml:space="preserve"> o wyniku weryfikacji.</w:t>
      </w:r>
    </w:p>
    <w:p w14:paraId="6B7991FD" w14:textId="09BE8FD9" w:rsidR="00F626A0" w:rsidRPr="00A1678E" w:rsidRDefault="00F626A0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M</w:t>
      </w:r>
      <w:r w:rsidR="00F22B16"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 xml:space="preserve">ŚP może w ramach </w:t>
      </w:r>
      <w:r w:rsidR="00B1680E">
        <w:rPr>
          <w:rFonts w:asciiTheme="minorHAnsi" w:hAnsiTheme="minorHAnsi" w:cstheme="minorHAnsi"/>
          <w:sz w:val="20"/>
          <w:szCs w:val="20"/>
        </w:rPr>
        <w:t>P</w:t>
      </w:r>
      <w:r w:rsidRPr="00A1678E">
        <w:rPr>
          <w:rFonts w:asciiTheme="minorHAnsi" w:hAnsiTheme="minorHAnsi" w:cstheme="minorHAnsi"/>
          <w:sz w:val="20"/>
          <w:szCs w:val="20"/>
        </w:rPr>
        <w:t xml:space="preserve">rojektu skorzystać </w:t>
      </w:r>
      <w:r w:rsidR="00465DED" w:rsidRPr="00A1678E">
        <w:rPr>
          <w:rFonts w:asciiTheme="minorHAnsi" w:hAnsiTheme="minorHAnsi" w:cstheme="minorHAnsi"/>
          <w:sz w:val="20"/>
          <w:szCs w:val="20"/>
        </w:rPr>
        <w:t>wyłącznie</w:t>
      </w:r>
      <w:r w:rsidRPr="00A1678E">
        <w:rPr>
          <w:rFonts w:asciiTheme="minorHAnsi" w:hAnsiTheme="minorHAnsi" w:cstheme="minorHAnsi"/>
          <w:sz w:val="20"/>
          <w:szCs w:val="20"/>
        </w:rPr>
        <w:t xml:space="preserve"> z usług pozytywnie zwalidowanych oraz może zapisać</w:t>
      </w:r>
      <w:r w:rsidR="00B1680E">
        <w:rPr>
          <w:rFonts w:asciiTheme="minorHAnsi" w:hAnsiTheme="minorHAnsi" w:cstheme="minorHAnsi"/>
          <w:sz w:val="20"/>
          <w:szCs w:val="20"/>
        </w:rPr>
        <w:t xml:space="preserve"> w BUR</w:t>
      </w:r>
      <w:r w:rsidRPr="00A1678E">
        <w:rPr>
          <w:rFonts w:asciiTheme="minorHAnsi" w:hAnsiTheme="minorHAnsi" w:cstheme="minorHAnsi"/>
          <w:sz w:val="20"/>
          <w:szCs w:val="20"/>
        </w:rPr>
        <w:t xml:space="preserve"> pracowników tylko na usługi pozytywnie zwalidowane dla każdego uczestnika. </w:t>
      </w:r>
    </w:p>
    <w:p w14:paraId="18F6F33B" w14:textId="377A6DB5" w:rsidR="00F626A0" w:rsidRPr="00A1678E" w:rsidRDefault="00F626A0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lastRenderedPageBreak/>
        <w:t xml:space="preserve">Przedsiębiorca może skorzystać w ramach jednej </w:t>
      </w:r>
      <w:r w:rsidR="00B1680E">
        <w:rPr>
          <w:rFonts w:asciiTheme="minorHAnsi" w:hAnsiTheme="minorHAnsi" w:cstheme="minorHAnsi"/>
          <w:sz w:val="20"/>
          <w:szCs w:val="20"/>
        </w:rPr>
        <w:t>U</w:t>
      </w:r>
      <w:r w:rsidRPr="00A1678E">
        <w:rPr>
          <w:rFonts w:asciiTheme="minorHAnsi" w:hAnsiTheme="minorHAnsi" w:cstheme="minorHAnsi"/>
          <w:sz w:val="20"/>
          <w:szCs w:val="20"/>
        </w:rPr>
        <w:t xml:space="preserve">mowy </w:t>
      </w:r>
      <w:r w:rsidR="00B1680E">
        <w:rPr>
          <w:rFonts w:asciiTheme="minorHAnsi" w:hAnsiTheme="minorHAnsi" w:cstheme="minorHAnsi"/>
          <w:sz w:val="20"/>
          <w:szCs w:val="20"/>
        </w:rPr>
        <w:t>W</w:t>
      </w:r>
      <w:r w:rsidRPr="00A1678E">
        <w:rPr>
          <w:rFonts w:asciiTheme="minorHAnsi" w:hAnsiTheme="minorHAnsi" w:cstheme="minorHAnsi"/>
          <w:sz w:val="20"/>
          <w:szCs w:val="20"/>
        </w:rPr>
        <w:t>sparcia z więcej niż jednej usługi rozwojowej.</w:t>
      </w:r>
    </w:p>
    <w:p w14:paraId="2AED8FED" w14:textId="364AC6A3" w:rsidR="00355A68" w:rsidRPr="00A1678E" w:rsidRDefault="00845FF6" w:rsidP="00150F12">
      <w:pPr>
        <w:pStyle w:val="Akapitzlist"/>
        <w:numPr>
          <w:ilvl w:val="0"/>
          <w:numId w:val="37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Podanie nieprawdziwych danych wymaganych niniejszym Regulaminem, w szczególności dotyczących warunków udziału w Projekcie oraz odbiorców wsparcia, skutkować</w:t>
      </w:r>
      <w:r w:rsidR="00106E7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będzie uznaniem usług </w:t>
      </w:r>
      <w:r w:rsidR="0019352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106E7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za niekwalifikowane i brakiem </w:t>
      </w:r>
      <w:r w:rsidR="00106E76" w:rsidRPr="00A1678E">
        <w:rPr>
          <w:rFonts w:asciiTheme="minorHAnsi" w:eastAsiaTheme="minorHAnsi" w:hAnsiTheme="minorHAnsi" w:cstheme="minorHAnsi"/>
          <w:sz w:val="20"/>
          <w:szCs w:val="20"/>
        </w:rPr>
        <w:t>refundacji.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</w:p>
    <w:p w14:paraId="3CE74830" w14:textId="4975E692" w:rsidR="00F221BA" w:rsidRPr="00A1678E" w:rsidRDefault="00ED370C" w:rsidP="00ED370C">
      <w:pPr>
        <w:pStyle w:val="Akapitzlist"/>
        <w:numPr>
          <w:ilvl w:val="0"/>
          <w:numId w:val="37"/>
        </w:numPr>
        <w:tabs>
          <w:tab w:val="left" w:pos="426"/>
        </w:tabs>
        <w:spacing w:after="0"/>
        <w:ind w:left="141" w:hanging="425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Procedura rekrutacyjna w Projekcie uwzględnia i zobowiązuje osoby odpowiedzialne za realizację Projektu do przestrzegania zasad ochrony danych osobowych poprzez wdrożenie i stosowanie odpowiednich środków technicznych i organizacyjnych stosownie do art. 24  Rozporządzenia PE i Rady (UE) 2016/679 z dnia 27 kwietnia 2016 r. w sprawie ochrony osób fizycznych w związku z przetwarzaniem danych osobowych i w sprawie swobodnego przepływu takich danych oraz uchylenia dyrektywy 95/46/WE (tzw. ogólne rozporządzenie o ochronie danych) w szczególności w oparciu o obowiązującą politykę ochrony danych.</w:t>
      </w:r>
    </w:p>
    <w:p w14:paraId="3C82B155" w14:textId="2E0BCD93" w:rsidR="004B34D2" w:rsidRDefault="004B34D2" w:rsidP="004B34D2">
      <w:pPr>
        <w:pStyle w:val="Akapitzlist"/>
        <w:tabs>
          <w:tab w:val="left" w:pos="426"/>
        </w:tabs>
        <w:spacing w:after="0"/>
        <w:ind w:left="141"/>
        <w:jc w:val="both"/>
        <w:rPr>
          <w:rFonts w:asciiTheme="minorHAnsi" w:hAnsiTheme="minorHAnsi" w:cstheme="minorHAnsi"/>
          <w:sz w:val="20"/>
          <w:szCs w:val="20"/>
        </w:rPr>
      </w:pPr>
    </w:p>
    <w:p w14:paraId="15DA57FF" w14:textId="1A709E95" w:rsidR="005F09A0" w:rsidDel="00D74FAC" w:rsidRDefault="005F09A0" w:rsidP="004B34D2">
      <w:pPr>
        <w:pStyle w:val="Akapitzlist"/>
        <w:tabs>
          <w:tab w:val="left" w:pos="426"/>
        </w:tabs>
        <w:spacing w:after="0"/>
        <w:ind w:left="141"/>
        <w:jc w:val="both"/>
        <w:rPr>
          <w:del w:id="81" w:author="Monika Dwornicka" w:date="2021-09-14T13:29:00Z"/>
          <w:rFonts w:asciiTheme="minorHAnsi" w:hAnsiTheme="minorHAnsi" w:cstheme="minorHAnsi"/>
          <w:sz w:val="20"/>
          <w:szCs w:val="20"/>
        </w:rPr>
      </w:pPr>
    </w:p>
    <w:p w14:paraId="50E6C4D5" w14:textId="0C0F9551" w:rsidR="005F09A0" w:rsidDel="00D74FAC" w:rsidRDefault="005F09A0" w:rsidP="004B34D2">
      <w:pPr>
        <w:pStyle w:val="Akapitzlist"/>
        <w:tabs>
          <w:tab w:val="left" w:pos="426"/>
        </w:tabs>
        <w:spacing w:after="0"/>
        <w:ind w:left="141"/>
        <w:jc w:val="both"/>
        <w:rPr>
          <w:del w:id="82" w:author="Monika Dwornicka" w:date="2021-09-14T13:29:00Z"/>
          <w:rFonts w:asciiTheme="minorHAnsi" w:hAnsiTheme="minorHAnsi" w:cstheme="minorHAnsi"/>
          <w:sz w:val="20"/>
          <w:szCs w:val="20"/>
        </w:rPr>
      </w:pPr>
    </w:p>
    <w:p w14:paraId="41D0901E" w14:textId="77777777" w:rsidR="005F09A0" w:rsidRPr="00A1678E" w:rsidRDefault="005F09A0" w:rsidP="004B34D2">
      <w:pPr>
        <w:pStyle w:val="Akapitzlist"/>
        <w:tabs>
          <w:tab w:val="left" w:pos="426"/>
        </w:tabs>
        <w:spacing w:after="0"/>
        <w:ind w:left="141"/>
        <w:jc w:val="both"/>
        <w:rPr>
          <w:rFonts w:asciiTheme="minorHAnsi" w:hAnsiTheme="minorHAnsi" w:cstheme="minorHAnsi"/>
          <w:sz w:val="20"/>
          <w:szCs w:val="20"/>
        </w:rPr>
      </w:pPr>
    </w:p>
    <w:p w14:paraId="718EFA05" w14:textId="2E137E76" w:rsidR="00B60A4E" w:rsidRPr="00A1678E" w:rsidRDefault="00B60A4E" w:rsidP="004B34D2">
      <w:pPr>
        <w:spacing w:after="0"/>
        <w:ind w:left="141" w:hanging="425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>§ 6</w:t>
      </w:r>
    </w:p>
    <w:p w14:paraId="37215E69" w14:textId="2F0B5EE9" w:rsidR="008E6777" w:rsidRPr="00A1678E" w:rsidRDefault="00B60A4E" w:rsidP="00131283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 xml:space="preserve">Procedura delegowania uczestników do </w:t>
      </w:r>
      <w:r w:rsidR="00CA4F36" w:rsidRPr="00A1678E">
        <w:rPr>
          <w:rFonts w:asciiTheme="minorHAnsi" w:hAnsiTheme="minorHAnsi" w:cstheme="minorHAnsi"/>
          <w:b/>
          <w:sz w:val="20"/>
          <w:szCs w:val="20"/>
        </w:rPr>
        <w:t>Projek</w:t>
      </w:r>
      <w:r w:rsidRPr="00A1678E">
        <w:rPr>
          <w:rFonts w:asciiTheme="minorHAnsi" w:hAnsiTheme="minorHAnsi" w:cstheme="minorHAnsi"/>
          <w:b/>
          <w:sz w:val="20"/>
          <w:szCs w:val="20"/>
        </w:rPr>
        <w:t>tu</w:t>
      </w:r>
    </w:p>
    <w:p w14:paraId="6244E636" w14:textId="77777777" w:rsidR="00CB2555" w:rsidRPr="00A1678E" w:rsidRDefault="00CB2555" w:rsidP="00131283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2FD0F1B" w14:textId="2DAD5214" w:rsidR="004A0DA7" w:rsidRPr="00A1678E" w:rsidRDefault="00543320" w:rsidP="00150F12">
      <w:pPr>
        <w:pStyle w:val="Akapitzlist"/>
        <w:numPr>
          <w:ilvl w:val="0"/>
          <w:numId w:val="38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="Arial Unicode MS" w:hAnsiTheme="minorHAnsi" w:cstheme="minorHAnsi"/>
          <w:sz w:val="20"/>
          <w:szCs w:val="20"/>
        </w:rPr>
        <w:t>Przedsiębiorcy zakwalifikowani do udziału w Projekcie</w:t>
      </w:r>
      <w:r w:rsidR="004A0DA7" w:rsidRPr="00A1678E"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  <w:r w:rsidR="001618B8" w:rsidRPr="00A1678E">
        <w:rPr>
          <w:rFonts w:asciiTheme="minorHAnsi" w:eastAsia="Arial Unicode MS" w:hAnsiTheme="minorHAnsi" w:cstheme="minorHAnsi"/>
          <w:sz w:val="20"/>
          <w:szCs w:val="20"/>
        </w:rPr>
        <w:t xml:space="preserve">wypełniają podczas podpisania umowy Formularz zgłoszeniowy przedsiębiorstwa (którego wzór stanowi </w:t>
      </w:r>
      <w:r w:rsidR="001618B8" w:rsidRPr="00C408BF">
        <w:rPr>
          <w:rFonts w:asciiTheme="minorHAnsi" w:eastAsia="Arial Unicode MS" w:hAnsiTheme="minorHAnsi" w:cstheme="minorHAnsi"/>
          <w:sz w:val="20"/>
          <w:szCs w:val="20"/>
        </w:rPr>
        <w:t>Załącznik nr 2</w:t>
      </w:r>
      <w:r w:rsidR="00C408BF">
        <w:rPr>
          <w:rFonts w:asciiTheme="minorHAnsi" w:eastAsia="Arial Unicode MS" w:hAnsiTheme="minorHAnsi" w:cstheme="minorHAnsi"/>
          <w:sz w:val="20"/>
          <w:szCs w:val="20"/>
        </w:rPr>
        <w:t>a</w:t>
      </w:r>
      <w:r w:rsidR="001618B8" w:rsidRPr="00C408BF">
        <w:rPr>
          <w:rFonts w:asciiTheme="minorHAnsi" w:eastAsia="Arial Unicode MS" w:hAnsiTheme="minorHAnsi" w:cstheme="minorHAnsi"/>
          <w:sz w:val="20"/>
          <w:szCs w:val="20"/>
        </w:rPr>
        <w:t xml:space="preserve"> do Umowy wsparcia).</w:t>
      </w:r>
    </w:p>
    <w:p w14:paraId="321475C9" w14:textId="6D32A400" w:rsidR="00E02864" w:rsidRPr="00A1678E" w:rsidRDefault="001618B8" w:rsidP="00CA36D0">
      <w:pPr>
        <w:pStyle w:val="Akapitzlist"/>
        <w:numPr>
          <w:ilvl w:val="0"/>
          <w:numId w:val="38"/>
        </w:numPr>
        <w:tabs>
          <w:tab w:val="left" w:pos="426"/>
        </w:tabs>
        <w:ind w:left="142" w:hanging="426"/>
        <w:jc w:val="both"/>
        <w:rPr>
          <w:rFonts w:asciiTheme="minorHAnsi" w:eastAsia="Arial Unicode MS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Po podpisaniu umowy, nadaniu </w:t>
      </w:r>
      <w:r w:rsidR="00B1352F">
        <w:rPr>
          <w:rFonts w:asciiTheme="minorHAnsi" w:hAnsiTheme="minorHAnsi" w:cstheme="minorHAnsi"/>
          <w:sz w:val="20"/>
          <w:szCs w:val="20"/>
        </w:rPr>
        <w:t xml:space="preserve">numeru </w:t>
      </w:r>
      <w:r w:rsidRPr="00A1678E">
        <w:rPr>
          <w:rFonts w:asciiTheme="minorHAnsi" w:hAnsiTheme="minorHAnsi" w:cstheme="minorHAnsi"/>
          <w:sz w:val="20"/>
          <w:szCs w:val="20"/>
        </w:rPr>
        <w:t>ID wsparcia, pozytywnej walidacji usług M</w:t>
      </w:r>
      <w:r w:rsidR="00F22B16"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 xml:space="preserve">ŚP </w:t>
      </w:r>
      <w:r w:rsidR="00543320" w:rsidRPr="00A1678E">
        <w:rPr>
          <w:rFonts w:asciiTheme="minorHAnsi" w:eastAsia="Arial Unicode MS" w:hAnsiTheme="minorHAnsi" w:cstheme="minorHAnsi"/>
          <w:sz w:val="20"/>
          <w:szCs w:val="20"/>
        </w:rPr>
        <w:t>deleguj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>e</w:t>
      </w:r>
      <w:r w:rsidR="00543320" w:rsidRPr="00A1678E">
        <w:rPr>
          <w:rFonts w:asciiTheme="minorHAnsi" w:eastAsia="Arial Unicode MS" w:hAnsiTheme="minorHAnsi" w:cstheme="minorHAnsi"/>
          <w:sz w:val="20"/>
          <w:szCs w:val="20"/>
        </w:rPr>
        <w:t xml:space="preserve"> kadrę menadżerską przedsiębiorstw</w:t>
      </w:r>
      <w:r w:rsidR="00B1352F">
        <w:rPr>
          <w:rFonts w:asciiTheme="minorHAnsi" w:eastAsia="Arial Unicode MS" w:hAnsiTheme="minorHAnsi" w:cstheme="minorHAnsi"/>
          <w:sz w:val="20"/>
          <w:szCs w:val="20"/>
        </w:rPr>
        <w:t>a</w:t>
      </w:r>
      <w:r w:rsidR="00543320" w:rsidRPr="00A1678E">
        <w:rPr>
          <w:rFonts w:asciiTheme="minorHAnsi" w:eastAsia="Arial Unicode MS" w:hAnsiTheme="minorHAnsi" w:cstheme="minorHAnsi"/>
          <w:sz w:val="20"/>
          <w:szCs w:val="20"/>
        </w:rPr>
        <w:t xml:space="preserve"> lub pracowników przewidzianych do objęcia stanowiska kierowniczego, którzy wypełniają Formularz zgłoszeniowy 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uczestnika (którego wzór stanowi </w:t>
      </w:r>
      <w:r w:rsidRPr="00C408BF">
        <w:rPr>
          <w:rFonts w:asciiTheme="minorHAnsi" w:eastAsia="Arial Unicode MS" w:hAnsiTheme="minorHAnsi" w:cstheme="minorHAnsi"/>
          <w:sz w:val="20"/>
          <w:szCs w:val="20"/>
        </w:rPr>
        <w:t>Załącznik nr 2b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 do Umowy wsparcia) oraz Oświadczenie dotyczące przetwarzania danych osobowych</w:t>
      </w:r>
      <w:r w:rsidRPr="00A1678E">
        <w:t xml:space="preserve"> (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>którego wzór stanowi</w:t>
      </w:r>
      <w:r w:rsidR="004B34D2" w:rsidRPr="00A1678E"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  <w:r w:rsidRPr="00C408BF">
        <w:rPr>
          <w:rFonts w:asciiTheme="minorHAnsi" w:eastAsia="Arial Unicode MS" w:hAnsiTheme="minorHAnsi" w:cstheme="minorHAnsi"/>
          <w:sz w:val="20"/>
          <w:szCs w:val="20"/>
        </w:rPr>
        <w:t>Załącznik nr 3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 do Umowy wsparcia). </w:t>
      </w:r>
      <w:r w:rsidR="00543320" w:rsidRPr="00A1678E">
        <w:rPr>
          <w:rFonts w:asciiTheme="minorHAnsi" w:eastAsia="Arial Unicode MS" w:hAnsiTheme="minorHAnsi" w:cstheme="minorHAnsi"/>
          <w:sz w:val="20"/>
          <w:szCs w:val="20"/>
        </w:rPr>
        <w:t xml:space="preserve"> Właściciele</w:t>
      </w:r>
      <w:r w:rsidR="00B1352F">
        <w:rPr>
          <w:rFonts w:asciiTheme="minorHAnsi" w:eastAsia="Arial Unicode MS" w:hAnsiTheme="minorHAnsi" w:cstheme="minorHAnsi"/>
          <w:sz w:val="20"/>
          <w:szCs w:val="20"/>
        </w:rPr>
        <w:t>,</w:t>
      </w:r>
      <w:r w:rsidR="00543320" w:rsidRPr="00A1678E"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>którzy będą korzystać z usług rozwojowych również wypełniają Formularz zgłoszeniowy uczestnika oraz Oświadczenie dotyczące przetwarzania danych osobowych.</w:t>
      </w:r>
    </w:p>
    <w:p w14:paraId="1807ADBD" w14:textId="5A10B33A" w:rsidR="001618B8" w:rsidRPr="00A1678E" w:rsidRDefault="001618B8" w:rsidP="00CA36D0">
      <w:pPr>
        <w:pStyle w:val="Akapitzlist"/>
        <w:numPr>
          <w:ilvl w:val="0"/>
          <w:numId w:val="38"/>
        </w:numPr>
        <w:tabs>
          <w:tab w:val="left" w:pos="426"/>
        </w:tabs>
        <w:ind w:left="142" w:hanging="426"/>
        <w:jc w:val="both"/>
        <w:rPr>
          <w:rFonts w:asciiTheme="minorHAnsi" w:eastAsia="Arial Unicode MS" w:hAnsiTheme="minorHAnsi" w:cstheme="minorHAnsi"/>
          <w:sz w:val="20"/>
          <w:szCs w:val="20"/>
        </w:rPr>
      </w:pPr>
      <w:r w:rsidRPr="00A1678E">
        <w:rPr>
          <w:rFonts w:asciiTheme="minorHAnsi" w:eastAsia="Arial Unicode MS" w:hAnsiTheme="minorHAnsi" w:cstheme="minorHAnsi"/>
          <w:sz w:val="20"/>
          <w:szCs w:val="20"/>
        </w:rPr>
        <w:t>M</w:t>
      </w:r>
      <w:r w:rsidR="00F22B16">
        <w:rPr>
          <w:rFonts w:asciiTheme="minorHAnsi" w:eastAsia="Arial Unicode MS" w:hAnsiTheme="minorHAnsi" w:cstheme="minorHAnsi"/>
          <w:sz w:val="20"/>
          <w:szCs w:val="20"/>
        </w:rPr>
        <w:t>M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ŚP zobowiązany jest do dostarczenia do </w:t>
      </w:r>
      <w:r w:rsidR="00322D25">
        <w:rPr>
          <w:rFonts w:asciiTheme="minorHAnsi" w:eastAsia="Arial Unicode MS" w:hAnsiTheme="minorHAnsi" w:cstheme="minorHAnsi"/>
          <w:sz w:val="20"/>
          <w:szCs w:val="20"/>
        </w:rPr>
        <w:t>D</w:t>
      </w:r>
      <w:r w:rsidR="00322D25" w:rsidRPr="00A1678E">
        <w:rPr>
          <w:rFonts w:asciiTheme="minorHAnsi" w:eastAsia="Arial Unicode MS" w:hAnsiTheme="minorHAnsi" w:cstheme="minorHAnsi"/>
          <w:sz w:val="20"/>
          <w:szCs w:val="20"/>
        </w:rPr>
        <w:t>oradcy dokumentów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 wymienionych w </w:t>
      </w:r>
      <w:r w:rsidRPr="00C408BF">
        <w:rPr>
          <w:rFonts w:asciiTheme="minorHAnsi" w:eastAsia="Arial Unicode MS" w:hAnsiTheme="minorHAnsi" w:cstheme="minorHAnsi"/>
          <w:sz w:val="20"/>
          <w:szCs w:val="20"/>
        </w:rPr>
        <w:t>ust.</w:t>
      </w:r>
      <w:r w:rsidR="003147FE"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  <w:r w:rsidRPr="00C408BF">
        <w:rPr>
          <w:rFonts w:asciiTheme="minorHAnsi" w:eastAsia="Arial Unicode MS" w:hAnsiTheme="minorHAnsi" w:cstheme="minorHAnsi"/>
          <w:sz w:val="20"/>
          <w:szCs w:val="20"/>
        </w:rPr>
        <w:t>2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  <w:bookmarkStart w:id="83" w:name="_Hlk5195782"/>
      <w:r w:rsidR="00ED5BBD" w:rsidRPr="00A1678E">
        <w:rPr>
          <w:rFonts w:asciiTheme="minorHAnsi" w:eastAsia="Arial Unicode MS" w:hAnsiTheme="minorHAnsi" w:cstheme="minorHAnsi"/>
          <w:sz w:val="20"/>
          <w:szCs w:val="20"/>
        </w:rPr>
        <w:t xml:space="preserve">najpóźniej </w:t>
      </w:r>
      <w:r w:rsidR="00310343" w:rsidRPr="00A1678E">
        <w:rPr>
          <w:rFonts w:asciiTheme="minorHAnsi" w:eastAsia="Arial Unicode MS" w:hAnsiTheme="minorHAnsi" w:cstheme="minorHAnsi"/>
          <w:sz w:val="20"/>
          <w:szCs w:val="20"/>
        </w:rPr>
        <w:t xml:space="preserve">w przeddzień rozpoczęcia </w:t>
      </w:r>
      <w:r w:rsidR="00ED5BBD" w:rsidRPr="00A1678E">
        <w:rPr>
          <w:rFonts w:asciiTheme="minorHAnsi" w:eastAsia="Arial Unicode MS" w:hAnsiTheme="minorHAnsi" w:cstheme="minorHAnsi"/>
          <w:sz w:val="20"/>
          <w:szCs w:val="20"/>
        </w:rPr>
        <w:t>udziału w usłudze rozwojowej</w:t>
      </w:r>
      <w:bookmarkEnd w:id="83"/>
      <w:r w:rsidR="00ED5BBD" w:rsidRPr="00A1678E">
        <w:rPr>
          <w:rFonts w:asciiTheme="minorHAnsi" w:eastAsia="Arial Unicode MS" w:hAnsiTheme="minorHAnsi" w:cstheme="minorHAnsi"/>
          <w:sz w:val="20"/>
          <w:szCs w:val="20"/>
        </w:rPr>
        <w:t>. Brak przedłożenia dokumentów uniemożliwia udział danej osoby/podmiotu w Projekcie.</w:t>
      </w:r>
    </w:p>
    <w:p w14:paraId="385F55DE" w14:textId="4B4240F3" w:rsidR="000C47D6" w:rsidRPr="00A1678E" w:rsidRDefault="000C47D6" w:rsidP="00150F12">
      <w:pPr>
        <w:pStyle w:val="Akapitzlist"/>
        <w:numPr>
          <w:ilvl w:val="0"/>
          <w:numId w:val="38"/>
        </w:numPr>
        <w:tabs>
          <w:tab w:val="left" w:pos="426"/>
        </w:tabs>
        <w:ind w:left="142" w:hanging="426"/>
        <w:jc w:val="both"/>
        <w:rPr>
          <w:rFonts w:asciiTheme="minorHAnsi" w:eastAsia="Arial Unicode MS" w:hAnsiTheme="minorHAnsi" w:cstheme="minorHAnsi"/>
          <w:sz w:val="20"/>
          <w:szCs w:val="20"/>
        </w:rPr>
      </w:pP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Z udziału w </w:t>
      </w:r>
      <w:r w:rsidR="00B1352F">
        <w:rPr>
          <w:rFonts w:asciiTheme="minorHAnsi" w:eastAsia="Arial Unicode MS" w:hAnsiTheme="minorHAnsi" w:cstheme="minorHAnsi"/>
          <w:sz w:val="20"/>
          <w:szCs w:val="20"/>
        </w:rPr>
        <w:t>P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rojekcie mogą skorzystać osoby, należące do grupy docelowej projektu wskazanej w </w:t>
      </w:r>
      <w:r w:rsidRPr="00C408BF">
        <w:rPr>
          <w:rFonts w:asciiTheme="minorHAnsi" w:eastAsia="Arial Unicode MS" w:hAnsiTheme="minorHAnsi" w:cstheme="minorHAnsi"/>
          <w:sz w:val="20"/>
          <w:szCs w:val="20"/>
        </w:rPr>
        <w:t>§</w:t>
      </w:r>
      <w:r w:rsidR="00C408BF"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  <w:r w:rsidRPr="00C408BF">
        <w:rPr>
          <w:rFonts w:asciiTheme="minorHAnsi" w:eastAsia="Arial Unicode MS" w:hAnsiTheme="minorHAnsi" w:cstheme="minorHAnsi"/>
          <w:sz w:val="20"/>
          <w:szCs w:val="20"/>
        </w:rPr>
        <w:t>3,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 któr</w:t>
      </w:r>
      <w:r w:rsidR="009302A1" w:rsidRPr="00A1678E">
        <w:rPr>
          <w:rFonts w:asciiTheme="minorHAnsi" w:eastAsia="Arial Unicode MS" w:hAnsiTheme="minorHAnsi" w:cstheme="minorHAnsi"/>
          <w:sz w:val="20"/>
          <w:szCs w:val="20"/>
        </w:rPr>
        <w:t>e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>:</w:t>
      </w:r>
    </w:p>
    <w:p w14:paraId="6F52AA44" w14:textId="6A1AE3D1" w:rsidR="009302A1" w:rsidRPr="00A1678E" w:rsidRDefault="009302A1" w:rsidP="00150F12">
      <w:pPr>
        <w:pStyle w:val="Akapitzlist"/>
        <w:numPr>
          <w:ilvl w:val="0"/>
          <w:numId w:val="15"/>
        </w:numPr>
        <w:ind w:left="596" w:hanging="426"/>
        <w:jc w:val="both"/>
        <w:rPr>
          <w:rFonts w:asciiTheme="minorHAnsi" w:eastAsia="Arial Unicode MS" w:hAnsiTheme="minorHAnsi" w:cstheme="minorHAnsi"/>
          <w:sz w:val="20"/>
          <w:szCs w:val="20"/>
        </w:rPr>
      </w:pPr>
      <w:r w:rsidRPr="00A1678E">
        <w:rPr>
          <w:rFonts w:asciiTheme="minorHAnsi" w:eastAsia="Arial Unicode MS" w:hAnsiTheme="minorHAnsi" w:cstheme="minorHAnsi"/>
          <w:sz w:val="20"/>
          <w:szCs w:val="20"/>
        </w:rPr>
        <w:t>zarejestrowały się w BUR</w:t>
      </w:r>
    </w:p>
    <w:p w14:paraId="24A2C310" w14:textId="1F6C9311" w:rsidR="009302A1" w:rsidRPr="00A1678E" w:rsidRDefault="009302A1" w:rsidP="00150F12">
      <w:pPr>
        <w:pStyle w:val="Akapitzlist"/>
        <w:numPr>
          <w:ilvl w:val="0"/>
          <w:numId w:val="15"/>
        </w:numPr>
        <w:ind w:left="596" w:hanging="426"/>
        <w:jc w:val="both"/>
        <w:rPr>
          <w:rFonts w:asciiTheme="minorHAnsi" w:eastAsia="Arial Unicode MS" w:hAnsiTheme="minorHAnsi" w:cstheme="minorHAnsi"/>
          <w:sz w:val="20"/>
          <w:szCs w:val="20"/>
        </w:rPr>
      </w:pPr>
      <w:r w:rsidRPr="00A1678E">
        <w:rPr>
          <w:rFonts w:asciiTheme="minorHAnsi" w:eastAsia="Arial Unicode MS" w:hAnsiTheme="minorHAnsi" w:cstheme="minorHAnsi"/>
          <w:sz w:val="20"/>
          <w:szCs w:val="20"/>
        </w:rPr>
        <w:t>zostały przypisane do danej instytucji: M</w:t>
      </w:r>
      <w:r w:rsidR="00F22B16">
        <w:rPr>
          <w:rFonts w:asciiTheme="minorHAnsi" w:eastAsia="Arial Unicode MS" w:hAnsiTheme="minorHAnsi" w:cstheme="minorHAnsi"/>
          <w:sz w:val="20"/>
          <w:szCs w:val="20"/>
        </w:rPr>
        <w:t>M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>ŚP</w:t>
      </w:r>
    </w:p>
    <w:p w14:paraId="1F6996AA" w14:textId="2352A77A" w:rsidR="000C47D6" w:rsidRDefault="000C47D6" w:rsidP="00150F12">
      <w:pPr>
        <w:pStyle w:val="Akapitzlist"/>
        <w:numPr>
          <w:ilvl w:val="0"/>
          <w:numId w:val="15"/>
        </w:numPr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="Arial Unicode MS" w:hAnsiTheme="minorHAnsi" w:cstheme="minorHAnsi"/>
          <w:sz w:val="20"/>
          <w:szCs w:val="20"/>
        </w:rPr>
        <w:t>zgłosi</w:t>
      </w:r>
      <w:r w:rsidR="009302A1" w:rsidRPr="00A1678E">
        <w:rPr>
          <w:rFonts w:asciiTheme="minorHAnsi" w:eastAsia="Arial Unicode MS" w:hAnsiTheme="minorHAnsi" w:cstheme="minorHAnsi"/>
          <w:sz w:val="20"/>
          <w:szCs w:val="20"/>
        </w:rPr>
        <w:t>ły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 się do usługi rozwojowej w BUR</w:t>
      </w:r>
      <w:r w:rsidR="00CA36D0" w:rsidRPr="00A1678E">
        <w:rPr>
          <w:rFonts w:asciiTheme="minorHAnsi" w:eastAsia="Arial Unicode MS" w:hAnsiTheme="minorHAnsi" w:cstheme="minorHAnsi"/>
          <w:sz w:val="20"/>
          <w:szCs w:val="20"/>
        </w:rPr>
        <w:t xml:space="preserve"> (pozytywnie zwalidowanej)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 – w przypadku właścicieli,</w:t>
      </w:r>
      <w:r w:rsidR="004B34D2" w:rsidRPr="00A1678E">
        <w:rPr>
          <w:rFonts w:asciiTheme="minorHAnsi" w:eastAsia="Arial Unicode MS" w:hAnsiTheme="minorHAnsi" w:cstheme="minorHAnsi"/>
          <w:sz w:val="20"/>
          <w:szCs w:val="20"/>
        </w:rPr>
        <w:br/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>lub</w:t>
      </w:r>
      <w:r w:rsidR="00D8760E" w:rsidRPr="00A1678E"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>zosta</w:t>
      </w:r>
      <w:r w:rsidR="009302A1" w:rsidRPr="00A1678E">
        <w:rPr>
          <w:rFonts w:asciiTheme="minorHAnsi" w:eastAsia="Arial Unicode MS" w:hAnsiTheme="minorHAnsi" w:cstheme="minorHAnsi"/>
          <w:sz w:val="20"/>
          <w:szCs w:val="20"/>
        </w:rPr>
        <w:t>ły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 zgłosz</w:t>
      </w:r>
      <w:r w:rsidR="009302A1" w:rsidRPr="00A1678E">
        <w:rPr>
          <w:rFonts w:asciiTheme="minorHAnsi" w:eastAsia="Arial Unicode MS" w:hAnsiTheme="minorHAnsi" w:cstheme="minorHAnsi"/>
          <w:sz w:val="20"/>
          <w:szCs w:val="20"/>
        </w:rPr>
        <w:t xml:space="preserve">one 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przez </w:t>
      </w:r>
      <w:r w:rsidR="003D45DC" w:rsidRPr="00A1678E">
        <w:rPr>
          <w:rFonts w:asciiTheme="minorHAnsi" w:eastAsia="Arial Unicode MS" w:hAnsiTheme="minorHAnsi" w:cstheme="minorHAnsi"/>
          <w:sz w:val="20"/>
          <w:szCs w:val="20"/>
        </w:rPr>
        <w:t>M</w:t>
      </w:r>
      <w:r w:rsidR="00F22B16">
        <w:rPr>
          <w:rFonts w:asciiTheme="minorHAnsi" w:eastAsia="Arial Unicode MS" w:hAnsiTheme="minorHAnsi" w:cstheme="minorHAnsi"/>
          <w:sz w:val="20"/>
          <w:szCs w:val="20"/>
        </w:rPr>
        <w:t>M</w:t>
      </w:r>
      <w:r w:rsidR="003D45DC" w:rsidRPr="00A1678E">
        <w:rPr>
          <w:rFonts w:asciiTheme="minorHAnsi" w:eastAsia="Arial Unicode MS" w:hAnsiTheme="minorHAnsi" w:cstheme="minorHAnsi"/>
          <w:sz w:val="20"/>
          <w:szCs w:val="20"/>
        </w:rPr>
        <w:t xml:space="preserve">ŚP </w:t>
      </w:r>
      <w:r w:rsidRPr="00A1678E">
        <w:rPr>
          <w:rFonts w:asciiTheme="minorHAnsi" w:eastAsia="Arial Unicode MS" w:hAnsiTheme="minorHAnsi" w:cstheme="minorHAnsi"/>
          <w:sz w:val="20"/>
          <w:szCs w:val="20"/>
        </w:rPr>
        <w:t xml:space="preserve">na usługę rozwojową w BUR </w:t>
      </w:r>
      <w:r w:rsidRPr="00A1678E">
        <w:rPr>
          <w:rFonts w:asciiTheme="minorHAnsi" w:hAnsiTheme="minorHAnsi" w:cstheme="minorHAnsi"/>
          <w:sz w:val="20"/>
          <w:szCs w:val="20"/>
        </w:rPr>
        <w:t xml:space="preserve">z wykorzystaniem przydzielonego </w:t>
      </w:r>
      <w:r w:rsidR="001953C2" w:rsidRPr="00A1678E">
        <w:rPr>
          <w:rFonts w:asciiTheme="minorHAnsi" w:hAnsiTheme="minorHAnsi" w:cstheme="minorHAnsi"/>
          <w:sz w:val="20"/>
          <w:szCs w:val="20"/>
        </w:rPr>
        <w:t>Przedsiębiorcy</w:t>
      </w:r>
      <w:r w:rsidRPr="00A1678E">
        <w:rPr>
          <w:rFonts w:asciiTheme="minorHAnsi" w:hAnsiTheme="minorHAnsi" w:cstheme="minorHAnsi"/>
          <w:sz w:val="20"/>
          <w:szCs w:val="20"/>
        </w:rPr>
        <w:t xml:space="preserve"> na podst</w:t>
      </w:r>
      <w:r w:rsidR="000B2050" w:rsidRPr="00A1678E">
        <w:rPr>
          <w:rFonts w:asciiTheme="minorHAnsi" w:hAnsiTheme="minorHAnsi" w:cstheme="minorHAnsi"/>
          <w:sz w:val="20"/>
          <w:szCs w:val="20"/>
        </w:rPr>
        <w:t>awie umowy wsparcia ID wsparcia.</w:t>
      </w:r>
    </w:p>
    <w:p w14:paraId="36D047B3" w14:textId="14920077" w:rsidR="00B1352F" w:rsidRDefault="00B1352F" w:rsidP="00150F12">
      <w:pPr>
        <w:pStyle w:val="Akapitzlist"/>
        <w:numPr>
          <w:ilvl w:val="0"/>
          <w:numId w:val="15"/>
        </w:numPr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nie korzystały ze wsparcia w ramach pierwszej edycji „Akademii Menadżera MMŚP”.</w:t>
      </w:r>
    </w:p>
    <w:p w14:paraId="40288A0E" w14:textId="67A87E7E" w:rsidR="00E85124" w:rsidRPr="00A1678E" w:rsidRDefault="00E85124" w:rsidP="00150F12">
      <w:pPr>
        <w:pStyle w:val="Akapitzlist"/>
        <w:numPr>
          <w:ilvl w:val="0"/>
          <w:numId w:val="15"/>
        </w:numPr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nie zosta</w:t>
      </w:r>
      <w:r>
        <w:rPr>
          <w:rFonts w:asciiTheme="minorHAnsi" w:hAnsiTheme="minorHAnsi" w:cstheme="minorHAnsi"/>
          <w:sz w:val="20"/>
          <w:szCs w:val="20"/>
        </w:rPr>
        <w:t>ły</w:t>
      </w:r>
      <w:r w:rsidRPr="00A1678E">
        <w:rPr>
          <w:rFonts w:asciiTheme="minorHAnsi" w:hAnsiTheme="minorHAnsi" w:cstheme="minorHAnsi"/>
          <w:sz w:val="20"/>
          <w:szCs w:val="20"/>
        </w:rPr>
        <w:t xml:space="preserve"> obję</w:t>
      </w:r>
      <w:r>
        <w:rPr>
          <w:rFonts w:asciiTheme="minorHAnsi" w:hAnsiTheme="minorHAnsi" w:cstheme="minorHAnsi"/>
          <w:sz w:val="20"/>
          <w:szCs w:val="20"/>
        </w:rPr>
        <w:t>te</w:t>
      </w:r>
      <w:r w:rsidRPr="00A1678E">
        <w:rPr>
          <w:rFonts w:asciiTheme="minorHAnsi" w:hAnsiTheme="minorHAnsi" w:cstheme="minorHAnsi"/>
          <w:sz w:val="20"/>
          <w:szCs w:val="20"/>
        </w:rPr>
        <w:t xml:space="preserve"> wsparciem w ramach „Akademii Menadżera </w:t>
      </w:r>
      <w:r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>MŚP</w:t>
      </w:r>
      <w:r>
        <w:rPr>
          <w:rFonts w:asciiTheme="minorHAnsi" w:hAnsiTheme="minorHAnsi" w:cstheme="minorHAnsi"/>
          <w:sz w:val="20"/>
          <w:szCs w:val="20"/>
        </w:rPr>
        <w:t xml:space="preserve"> 2</w:t>
      </w:r>
      <w:r w:rsidRPr="00A1678E">
        <w:rPr>
          <w:rFonts w:asciiTheme="minorHAnsi" w:hAnsiTheme="minorHAnsi" w:cstheme="minorHAnsi"/>
          <w:sz w:val="20"/>
          <w:szCs w:val="20"/>
        </w:rPr>
        <w:t>”, tj. nie otrzymały dofinansowania w ramach projektów realizowanych przez innych Operatorów, wyłonionych w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A1678E">
        <w:rPr>
          <w:rFonts w:asciiTheme="minorHAnsi" w:hAnsiTheme="minorHAnsi" w:cstheme="minorHAnsi"/>
          <w:sz w:val="20"/>
          <w:szCs w:val="20"/>
        </w:rPr>
        <w:t>konkursie POWR.02.21.00-IP.09-00-00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A1678E">
        <w:rPr>
          <w:rFonts w:asciiTheme="minorHAnsi" w:hAnsiTheme="minorHAnsi" w:cstheme="minorHAnsi"/>
          <w:sz w:val="20"/>
          <w:szCs w:val="20"/>
        </w:rPr>
        <w:t>/</w:t>
      </w:r>
      <w:r>
        <w:rPr>
          <w:rFonts w:asciiTheme="minorHAnsi" w:hAnsiTheme="minorHAnsi" w:cstheme="minorHAnsi"/>
          <w:sz w:val="20"/>
          <w:szCs w:val="20"/>
        </w:rPr>
        <w:t>20</w:t>
      </w:r>
    </w:p>
    <w:p w14:paraId="30C5BEF1" w14:textId="3635E30E" w:rsidR="001277B0" w:rsidRPr="00043290" w:rsidRDefault="001277B0" w:rsidP="00150F12">
      <w:pPr>
        <w:pStyle w:val="Akapitzlist"/>
        <w:numPr>
          <w:ilvl w:val="0"/>
          <w:numId w:val="38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Uczestnik/-czka </w:t>
      </w:r>
      <w:r w:rsidR="00CA4F3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Projek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tu, od momentu zgłoszenia udziału w </w:t>
      </w:r>
      <w:r w:rsidR="00D14CD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projekcie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 do dnia rozliczenia (refundacji) usługi rozwojowej</w:t>
      </w:r>
      <w:r w:rsidR="00B1352F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 której skorzystał/-a, musi być </w:t>
      </w:r>
      <w:r w:rsidR="00410EA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pracownikiem (w rozumieniu definicji określonej w</w:t>
      </w:r>
      <w:r w:rsidR="00E7257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E7257B"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>§</w:t>
      </w:r>
      <w:r w:rsidR="003147FE"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> </w:t>
      </w:r>
      <w:r w:rsidR="00E7257B"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>1</w:t>
      </w:r>
      <w:r w:rsidR="00410EA4"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ust. 1</w:t>
      </w:r>
      <w:r w:rsidR="00640457"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>5</w:t>
      </w:r>
      <w:r w:rsidR="00410EA4"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>Regulaminu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) przedsiębiorstwa delegującego na usługi rozwojowe. Utrata statusu pracownika wyłącza możliwość jego udziału w usługach rozwojowych, a poniesione przez Przedsiębiorcę koszty będą stanowiły koszty niekwalifikowalne. </w:t>
      </w:r>
    </w:p>
    <w:p w14:paraId="6E5780BA" w14:textId="70A92DC9" w:rsidR="00FB30C5" w:rsidRPr="00F976E6" w:rsidRDefault="004A7E32" w:rsidP="00F221BA">
      <w:pPr>
        <w:pStyle w:val="Akapitzlist"/>
        <w:numPr>
          <w:ilvl w:val="0"/>
          <w:numId w:val="38"/>
        </w:numPr>
        <w:tabs>
          <w:tab w:val="left" w:pos="426"/>
        </w:tabs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4A7E32">
        <w:rPr>
          <w:rFonts w:asciiTheme="minorHAnsi" w:hAnsiTheme="minorHAnsi" w:cstheme="minorHAnsi"/>
          <w:sz w:val="20"/>
          <w:szCs w:val="20"/>
        </w:rPr>
        <w:lastRenderedPageBreak/>
        <w:t>Przedsiębiorca reguluje samodzielnie kwestie związane z zobowiązaniem Pracownika do korzystania z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4A7E32">
        <w:rPr>
          <w:rFonts w:asciiTheme="minorHAnsi" w:hAnsiTheme="minorHAnsi" w:cstheme="minorHAnsi"/>
          <w:sz w:val="20"/>
          <w:szCs w:val="20"/>
        </w:rPr>
        <w:t>usługi rozwojowej. Przedsiębiorcę obciążają skutki przerwania przez Pracownika udziału w usłudze lub nie osiągnięcia przez Pracownika efektu kształcenia bez względu na przyczynę.</w:t>
      </w:r>
      <w:ins w:id="84" w:author="Monika Dwornicka" w:date="2021-09-14T13:30:00Z">
        <w:r w:rsidR="00D74FAC">
          <w:rPr>
            <w:rFonts w:asciiTheme="minorHAnsi" w:hAnsiTheme="minorHAnsi" w:cstheme="minorHAnsi"/>
            <w:sz w:val="20"/>
            <w:szCs w:val="20"/>
          </w:rPr>
          <w:t xml:space="preserve"> </w:t>
        </w:r>
      </w:ins>
      <w:r w:rsidR="00D14CD3" w:rsidRPr="00A1678E">
        <w:rPr>
          <w:rFonts w:asciiTheme="minorHAnsi" w:hAnsiTheme="minorHAnsi" w:cstheme="minorHAnsi"/>
          <w:sz w:val="20"/>
          <w:szCs w:val="20"/>
        </w:rPr>
        <w:t>Uczestnicy/-czki Projektu, zobowiązani/-e są do przekazania Operatorowi informacji dotyczących</w:t>
      </w:r>
      <w:r w:rsidR="004B34D2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D14CD3" w:rsidRPr="00A1678E">
        <w:rPr>
          <w:rFonts w:asciiTheme="minorHAnsi" w:hAnsiTheme="minorHAnsi" w:cstheme="minorHAnsi"/>
          <w:sz w:val="20"/>
          <w:szCs w:val="20"/>
        </w:rPr>
        <w:t xml:space="preserve">ich sytuacji po zakończeniu udziału w Projekcie (do 4 tygodni od zakończenia udziału), zgodnie z zakresem danych określonych </w:t>
      </w:r>
      <w:r w:rsidR="001277B0" w:rsidRPr="00A1678E">
        <w:rPr>
          <w:rFonts w:asciiTheme="minorHAnsi" w:hAnsiTheme="minorHAnsi" w:cstheme="minorHAnsi"/>
          <w:sz w:val="20"/>
          <w:szCs w:val="20"/>
        </w:rPr>
        <w:t xml:space="preserve">w </w:t>
      </w:r>
      <w:r w:rsidR="001277B0" w:rsidRPr="00A1678E">
        <w:rPr>
          <w:rFonts w:asciiTheme="minorHAnsi" w:hAnsiTheme="minorHAnsi" w:cstheme="minorHAnsi"/>
          <w:i/>
          <w:sz w:val="20"/>
          <w:szCs w:val="20"/>
        </w:rPr>
        <w:t>Wytycznych w zakresie monitorowania postępu rzeczowego realizacji programów operacyjnych na lata 2014-2020.</w:t>
      </w:r>
    </w:p>
    <w:p w14:paraId="4E047890" w14:textId="77777777" w:rsidR="00B16FA9" w:rsidRPr="00A1678E" w:rsidRDefault="00B16FA9" w:rsidP="00F976E6">
      <w:pPr>
        <w:pStyle w:val="Akapitzlist"/>
        <w:tabs>
          <w:tab w:val="left" w:pos="426"/>
        </w:tabs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2DF247F2" w14:textId="77777777" w:rsidR="00B76BA5" w:rsidRPr="00A1678E" w:rsidRDefault="00A320D1" w:rsidP="00150F12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85" w:name="_Hlk3613167"/>
      <w:r w:rsidRPr="00A1678E">
        <w:rPr>
          <w:rFonts w:asciiTheme="minorHAnsi" w:hAnsiTheme="minorHAnsi" w:cstheme="minorHAnsi"/>
          <w:b/>
          <w:sz w:val="20"/>
          <w:szCs w:val="20"/>
        </w:rPr>
        <w:t>§</w:t>
      </w:r>
      <w:bookmarkEnd w:id="85"/>
      <w:r w:rsidRPr="00A1678E">
        <w:rPr>
          <w:rFonts w:asciiTheme="minorHAnsi" w:hAnsiTheme="minorHAnsi" w:cstheme="minorHAnsi"/>
          <w:b/>
          <w:sz w:val="20"/>
          <w:szCs w:val="20"/>
        </w:rPr>
        <w:t xml:space="preserve"> 7</w:t>
      </w:r>
    </w:p>
    <w:p w14:paraId="311C43FA" w14:textId="5E8FB984" w:rsidR="008E6777" w:rsidRPr="00A1678E" w:rsidRDefault="00B76BA5" w:rsidP="00131283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>Procedura udzielania wsparcia</w:t>
      </w:r>
    </w:p>
    <w:p w14:paraId="4ACCD4C5" w14:textId="77777777" w:rsidR="00CB2555" w:rsidRPr="00A1678E" w:rsidRDefault="00CB2555" w:rsidP="00131283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46893E1" w14:textId="2E85F069" w:rsidR="00054BC3" w:rsidRPr="00A1678E" w:rsidRDefault="00553BE3" w:rsidP="00150F12">
      <w:pPr>
        <w:pStyle w:val="Akapitzlist"/>
        <w:numPr>
          <w:ilvl w:val="0"/>
          <w:numId w:val="6"/>
        </w:numPr>
        <w:tabs>
          <w:tab w:val="num" w:pos="360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 podpisaniu umowy, n</w:t>
      </w:r>
      <w:r w:rsidR="00054BC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a podstawie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zakresu wsparcia</w:t>
      </w:r>
      <w:r w:rsidR="00743B7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oraz </w:t>
      </w:r>
      <w:r w:rsidR="00E85124">
        <w:rPr>
          <w:rFonts w:asciiTheme="minorHAnsi" w:eastAsiaTheme="minorHAnsi" w:hAnsiTheme="minorHAnsi" w:cstheme="minorHAnsi"/>
          <w:color w:val="000000"/>
          <w:sz w:val="20"/>
          <w:szCs w:val="20"/>
        </w:rPr>
        <w:t>A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nalizy</w:t>
      </w:r>
      <w:r w:rsidR="00BE5EE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054BC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potrzeb Przedsiębiorca, </w:t>
      </w:r>
      <w:r w:rsidR="004B34D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054BC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przy w</w:t>
      </w:r>
      <w:r w:rsidR="000B205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s</w:t>
      </w:r>
      <w:r w:rsidR="00054BC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parciu Operatora, dokonuje wyboru usług rozwojowych z BUR, które w największym stopniu będą zaspakajać zidentyfikowane potrzeby kadry menadżerskiej lub osób planowanych do objęcia stanowisk kierowniczych w przedsiębiorstwie.</w:t>
      </w:r>
    </w:p>
    <w:p w14:paraId="0A2D519F" w14:textId="2C962003" w:rsidR="00760DAC" w:rsidRPr="003147FE" w:rsidRDefault="00760DAC" w:rsidP="00150F12">
      <w:pPr>
        <w:pStyle w:val="Akapitzlist"/>
        <w:numPr>
          <w:ilvl w:val="0"/>
          <w:numId w:val="6"/>
        </w:numPr>
        <w:tabs>
          <w:tab w:val="num" w:pos="360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Wybór usług </w:t>
      </w:r>
      <w:r w:rsidR="00553BE3"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odbywa się przez System Operatora </w:t>
      </w:r>
      <w:r w:rsidR="00E85124">
        <w:rPr>
          <w:rFonts w:asciiTheme="minorHAnsi" w:eastAsiaTheme="minorHAnsi" w:hAnsiTheme="minorHAnsi" w:cstheme="minorHAnsi"/>
          <w:color w:val="000000"/>
          <w:sz w:val="20"/>
          <w:szCs w:val="20"/>
        </w:rPr>
        <w:t>AM2</w:t>
      </w:r>
      <w:r w:rsidR="00F976E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907ECE"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>i</w:t>
      </w:r>
      <w:r w:rsidR="00553BE3"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został opisany w </w:t>
      </w:r>
      <w:r w:rsidRPr="003147FE">
        <w:rPr>
          <w:rFonts w:asciiTheme="minorHAnsi" w:hAnsiTheme="minorHAnsi" w:cstheme="minorHAnsi"/>
          <w:sz w:val="20"/>
          <w:szCs w:val="20"/>
        </w:rPr>
        <w:t xml:space="preserve">§ </w:t>
      </w:r>
      <w:r w:rsidR="00A212AF" w:rsidRPr="003147FE">
        <w:rPr>
          <w:rFonts w:asciiTheme="minorHAnsi" w:hAnsiTheme="minorHAnsi" w:cstheme="minorHAnsi"/>
          <w:sz w:val="20"/>
          <w:szCs w:val="20"/>
        </w:rPr>
        <w:t>5</w:t>
      </w:r>
      <w:r w:rsidR="006D7667" w:rsidRPr="003147FE">
        <w:rPr>
          <w:rFonts w:asciiTheme="minorHAnsi" w:hAnsiTheme="minorHAnsi" w:cstheme="minorHAnsi"/>
          <w:sz w:val="20"/>
          <w:szCs w:val="20"/>
        </w:rPr>
        <w:t xml:space="preserve"> ust.</w:t>
      </w:r>
      <w:r w:rsidR="003147FE" w:rsidRPr="005F09A0">
        <w:rPr>
          <w:rFonts w:asciiTheme="minorHAnsi" w:hAnsiTheme="minorHAnsi" w:cstheme="minorHAnsi"/>
          <w:sz w:val="20"/>
          <w:szCs w:val="20"/>
        </w:rPr>
        <w:t xml:space="preserve"> </w:t>
      </w:r>
      <w:r w:rsidR="00553BE3" w:rsidRPr="003147FE">
        <w:rPr>
          <w:rFonts w:asciiTheme="minorHAnsi" w:hAnsiTheme="minorHAnsi" w:cstheme="minorHAnsi"/>
          <w:sz w:val="20"/>
          <w:szCs w:val="20"/>
        </w:rPr>
        <w:t>24</w:t>
      </w:r>
      <w:r w:rsidR="006D7667" w:rsidRPr="003147FE">
        <w:rPr>
          <w:rFonts w:asciiTheme="minorHAnsi" w:hAnsiTheme="minorHAnsi" w:cstheme="minorHAnsi"/>
          <w:sz w:val="20"/>
          <w:szCs w:val="20"/>
        </w:rPr>
        <w:t>-</w:t>
      </w:r>
      <w:r w:rsidR="00553BE3" w:rsidRPr="003147FE">
        <w:rPr>
          <w:rFonts w:asciiTheme="minorHAnsi" w:hAnsiTheme="minorHAnsi" w:cstheme="minorHAnsi"/>
          <w:sz w:val="20"/>
          <w:szCs w:val="20"/>
        </w:rPr>
        <w:t>29</w:t>
      </w:r>
      <w:r w:rsidR="006D7667" w:rsidRPr="003147FE">
        <w:rPr>
          <w:rFonts w:asciiTheme="minorHAnsi" w:hAnsiTheme="minorHAnsi" w:cstheme="minorHAnsi"/>
          <w:sz w:val="20"/>
          <w:szCs w:val="20"/>
        </w:rPr>
        <w:t>.</w:t>
      </w:r>
    </w:p>
    <w:p w14:paraId="45902DF6" w14:textId="0157256C" w:rsidR="00423AAA" w:rsidRPr="00A1678E" w:rsidRDefault="00423AAA" w:rsidP="00150F12">
      <w:pPr>
        <w:pStyle w:val="Akapitzlist"/>
        <w:numPr>
          <w:ilvl w:val="0"/>
          <w:numId w:val="6"/>
        </w:numPr>
        <w:tabs>
          <w:tab w:val="num" w:pos="360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Wybrane usługi rozwojowe, kierowane do właścicieli, kadry menadżerskiej, przedsiębiorstw </w:t>
      </w:r>
      <w:r w:rsidR="004B34D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lub pracowników przewidzianych do objęcia stanowiska kierowniczego, muszą wynikać z </w:t>
      </w:r>
      <w:r w:rsidR="00E85124">
        <w:rPr>
          <w:rFonts w:asciiTheme="minorHAnsi" w:eastAsiaTheme="minorHAnsi" w:hAnsiTheme="minorHAnsi" w:cstheme="minorHAnsi"/>
          <w:color w:val="000000"/>
          <w:sz w:val="20"/>
          <w:szCs w:val="20"/>
        </w:rPr>
        <w:t>A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nalizy</w:t>
      </w:r>
      <w:r w:rsidR="00BE5EE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potrzeb przedsiębiorstwa i 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analizy</w:t>
      </w:r>
      <w:r w:rsidR="00BE5EE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luk kompetencyjnych </w:t>
      </w:r>
      <w:r w:rsidR="00255E1E">
        <w:rPr>
          <w:rFonts w:asciiTheme="minorHAnsi" w:eastAsiaTheme="minorHAnsi" w:hAnsiTheme="minorHAnsi" w:cstheme="minorHAnsi"/>
          <w:color w:val="000000"/>
          <w:sz w:val="20"/>
          <w:szCs w:val="20"/>
        </w:rPr>
        <w:t>oraz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mieścić się w Opisie uniwersalnych kompetencji menadżerskich</w:t>
      </w:r>
      <w:r w:rsidR="00255E1E">
        <w:rPr>
          <w:rFonts w:asciiTheme="minorHAnsi" w:eastAsiaTheme="minorHAnsi" w:hAnsiTheme="minorHAnsi" w:cstheme="minorHAnsi"/>
          <w:color w:val="000000"/>
          <w:sz w:val="20"/>
          <w:szCs w:val="20"/>
        </w:rPr>
        <w:t>, a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 BUR zostały oznaczone </w:t>
      </w:r>
      <w:r w:rsidR="00255E1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jako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„współfinansowane z EFS”.</w:t>
      </w:r>
    </w:p>
    <w:p w14:paraId="7E70AE8F" w14:textId="33C3EEAC" w:rsidR="00696F84" w:rsidRPr="00A1678E" w:rsidRDefault="00696F84" w:rsidP="00150F12">
      <w:pPr>
        <w:pStyle w:val="Akapitzlist"/>
        <w:numPr>
          <w:ilvl w:val="0"/>
          <w:numId w:val="6"/>
        </w:numPr>
        <w:tabs>
          <w:tab w:val="num" w:pos="360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Usługi wybrane przez M</w:t>
      </w:r>
      <w:r w:rsidR="00E85124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ŚP podlegają walidacji przez ekspertów </w:t>
      </w:r>
      <w:r w:rsidR="005F09A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ds. </w:t>
      </w:r>
      <w:r w:rsidR="00322D25">
        <w:rPr>
          <w:rFonts w:asciiTheme="minorHAnsi" w:eastAsiaTheme="minorHAnsi" w:hAnsiTheme="minorHAnsi" w:cstheme="minorHAnsi"/>
          <w:color w:val="000000"/>
          <w:sz w:val="20"/>
          <w:szCs w:val="20"/>
        </w:rPr>
        <w:t>oceny</w:t>
      </w:r>
      <w:r w:rsidR="005F09A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kart usług</w:t>
      </w:r>
      <w:r w:rsidR="00423AA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59872D90" w14:textId="3BCF7A3D" w:rsidR="00423AAA" w:rsidRPr="00A1678E" w:rsidRDefault="00423AAA" w:rsidP="00150F12">
      <w:pPr>
        <w:pStyle w:val="Akapitzlist"/>
        <w:numPr>
          <w:ilvl w:val="0"/>
          <w:numId w:val="6"/>
        </w:numPr>
        <w:tabs>
          <w:tab w:val="num" w:pos="360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Eksperci </w:t>
      </w:r>
      <w:r w:rsidR="004B0C0A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ds. </w:t>
      </w:r>
      <w:r w:rsidR="00322D25">
        <w:rPr>
          <w:rFonts w:asciiTheme="minorHAnsi" w:eastAsiaTheme="minorHAnsi" w:hAnsiTheme="minorHAnsi" w:cstheme="minorHAnsi"/>
          <w:color w:val="000000"/>
          <w:sz w:val="20"/>
          <w:szCs w:val="20"/>
        </w:rPr>
        <w:t>oceny</w:t>
      </w:r>
      <w:r w:rsidR="004B0C0A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kart usług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6D766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są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odpowiedzialni za analizę i zatwierdzenie usług pod kątem ich zgodności z</w:t>
      </w:r>
      <w:r w:rsidR="00B16EF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Opisem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Uniwersalnych Kompetencji</w:t>
      </w:r>
      <w:r w:rsidR="00B16EF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98453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Menadżerskich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 W przypadku pozytywnej oceny M</w:t>
      </w:r>
      <w:r w:rsidR="00E85124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ŚP będzie otrzymywać informację zwrotn</w:t>
      </w:r>
      <w:r w:rsidR="00907EC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ą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przez System Operatora o pozytywnej walidacji usługi.</w:t>
      </w:r>
    </w:p>
    <w:p w14:paraId="04CCD460" w14:textId="07435B22" w:rsidR="00B76BA5" w:rsidRPr="00A1678E" w:rsidRDefault="00B76BA5" w:rsidP="00150F12">
      <w:pPr>
        <w:pStyle w:val="Akapitzlist"/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Przedsiębiorca zobowiązany jest do zarejestrowania firmy i pracowników w BUR i utworzenia profilu uczestnika </w:t>
      </w:r>
      <w:r w:rsidR="00465DED" w:rsidRPr="00A1678E">
        <w:rPr>
          <w:rFonts w:asciiTheme="minorHAnsi" w:hAnsiTheme="minorHAnsi" w:cstheme="minorHAnsi"/>
          <w:sz w:val="20"/>
          <w:szCs w:val="20"/>
        </w:rPr>
        <w:t>instytucjonalnego,</w:t>
      </w:r>
      <w:r w:rsidRPr="00A1678E">
        <w:rPr>
          <w:rFonts w:asciiTheme="minorHAnsi" w:hAnsiTheme="minorHAnsi" w:cstheme="minorHAnsi"/>
          <w:sz w:val="20"/>
          <w:szCs w:val="20"/>
        </w:rPr>
        <w:t xml:space="preserve"> czyli profilu firmy.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 przypadku jednoosobowych działalności</w:t>
      </w:r>
      <w:r w:rsidR="00527F1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właściciel firmy jest zobowiązany zarejestrować się jako pracownik a następnie jako pracodawca i utworzyć profil dla firmy.</w:t>
      </w:r>
    </w:p>
    <w:p w14:paraId="7377A4C9" w14:textId="0F59B1C6" w:rsidR="009D4C6D" w:rsidRPr="00A1678E" w:rsidRDefault="009D4C6D" w:rsidP="00150F12">
      <w:pPr>
        <w:pStyle w:val="Akapitzlist"/>
        <w:numPr>
          <w:ilvl w:val="0"/>
          <w:numId w:val="6"/>
        </w:numPr>
        <w:tabs>
          <w:tab w:val="num" w:pos="142"/>
          <w:tab w:val="num" w:pos="360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Uczestnicy Projektu powinni zapoznać się z Regulaminem BUR i zaakceptować go. Zgłoszenie zamówienia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BUR oznacza zapoznanie się z Regulaminem BUR i jego akceptację. </w:t>
      </w:r>
    </w:p>
    <w:p w14:paraId="40FC1542" w14:textId="3B3071DE" w:rsidR="00355A68" w:rsidRPr="00D74FAC" w:rsidRDefault="00B76BA5" w:rsidP="00150F12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/>
        <w:ind w:left="142" w:hanging="426"/>
        <w:jc w:val="both"/>
        <w:rPr>
          <w:ins w:id="86" w:author="Monika Dwornicka" w:date="2021-09-14T13:36:00Z"/>
          <w:rFonts w:asciiTheme="minorHAnsi" w:eastAsiaTheme="minorHAnsi" w:hAnsiTheme="minorHAnsi" w:cstheme="minorHAnsi"/>
          <w:color w:val="000000"/>
          <w:sz w:val="20"/>
          <w:szCs w:val="20"/>
          <w:rPrChange w:id="87" w:author="Monika Dwornicka" w:date="2021-09-14T13:36:00Z">
            <w:rPr>
              <w:ins w:id="88" w:author="Monika Dwornicka" w:date="2021-09-14T13:36:00Z"/>
              <w:rFonts w:asciiTheme="minorHAnsi" w:eastAsiaTheme="minorHAnsi" w:hAnsiTheme="minorHAnsi" w:cstheme="minorHAnsi"/>
              <w:sz w:val="20"/>
              <w:szCs w:val="20"/>
            </w:rPr>
          </w:rPrChange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Operator przydziela Przedsiębiorcy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indywidualny numer ID wsparcia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>. Wyznaczony przez Operatora numer ID wsparcia zobowiązuje Przedsiębiorcę do wykorzystania go w momen</w:t>
      </w:r>
      <w:r w:rsidR="00BF465A" w:rsidRPr="00A1678E">
        <w:rPr>
          <w:rFonts w:asciiTheme="minorHAnsi" w:eastAsiaTheme="minorHAnsi" w:hAnsiTheme="minorHAnsi" w:cstheme="minorHAnsi"/>
          <w:sz w:val="20"/>
          <w:szCs w:val="20"/>
        </w:rPr>
        <w:t xml:space="preserve">cie zapisu na </w:t>
      </w:r>
      <w:r w:rsidR="00553BE3" w:rsidRPr="00A1678E">
        <w:rPr>
          <w:rFonts w:asciiTheme="minorHAnsi" w:eastAsiaTheme="minorHAnsi" w:hAnsiTheme="minorHAnsi" w:cstheme="minorHAnsi"/>
          <w:sz w:val="20"/>
          <w:szCs w:val="20"/>
        </w:rPr>
        <w:t xml:space="preserve">pozytywnie zwalidowaną </w:t>
      </w:r>
      <w:r w:rsidR="00BF465A" w:rsidRPr="00A1678E">
        <w:rPr>
          <w:rFonts w:asciiTheme="minorHAnsi" w:eastAsiaTheme="minorHAnsi" w:hAnsiTheme="minorHAnsi" w:cstheme="minorHAnsi"/>
          <w:sz w:val="20"/>
          <w:szCs w:val="20"/>
        </w:rPr>
        <w:t>usługę rozwojową /usług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i rozwojowe. </w:t>
      </w:r>
    </w:p>
    <w:p w14:paraId="4C8D3168" w14:textId="39CAF7BA" w:rsidR="00D74FAC" w:rsidRPr="00A1678E" w:rsidRDefault="00D74FAC" w:rsidP="00150F12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ins w:id="89" w:author="Monika Dwornicka" w:date="2021-09-14T13:36:00Z">
        <w:r>
          <w:rPr>
            <w:rFonts w:asciiTheme="minorHAnsi" w:hAnsiTheme="minorHAnsi" w:cstheme="minorHAnsi"/>
            <w:sz w:val="20"/>
            <w:szCs w:val="20"/>
          </w:rPr>
          <w:t>Zapis na usługę w BUR</w:t>
        </w:r>
        <w:r w:rsidR="00B75694">
          <w:rPr>
            <w:rFonts w:asciiTheme="minorHAnsi" w:hAnsiTheme="minorHAnsi" w:cstheme="minorHAnsi"/>
            <w:sz w:val="20"/>
            <w:szCs w:val="20"/>
          </w:rPr>
          <w:t>, z wykorzystaniem nadanego numeru ID wsparcia musi nastąpić przed rozpoczęciem usługi</w:t>
        </w:r>
        <w:r w:rsidR="00B75694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, w przeciwnym wypadku usług</w:t>
        </w:r>
      </w:ins>
      <w:ins w:id="90" w:author="Monika Dwornicka" w:date="2021-09-14T13:37:00Z">
        <w:r w:rsidR="00B75694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a może zostać uznana za niekwalifikowaną.</w:t>
        </w:r>
      </w:ins>
    </w:p>
    <w:p w14:paraId="34B34FEE" w14:textId="5F32A2B3" w:rsidR="009D4C6D" w:rsidRPr="00A1678E" w:rsidRDefault="009D4C6D" w:rsidP="00150F12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Realizacja Usługi rozwojowej, o dofinansowanie której ubiega się przedsiębiorca, powinna rozpocząć się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  <w:t>i zakończyć w terminach ważności wsparcia, na którego finansowanie zawarto Umowę wsparcia</w:t>
      </w:r>
      <w:r w:rsidR="00553BE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553BE3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z uwzględnieniem </w:t>
      </w:r>
      <w:r w:rsidR="00553BE3"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>§ 7 pkt.</w:t>
      </w:r>
      <w:r w:rsidR="003147FE" w:rsidRPr="00F976E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553BE3"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>10, 11.</w:t>
      </w:r>
    </w:p>
    <w:p w14:paraId="21C8492A" w14:textId="6683A373" w:rsidR="00410EA4" w:rsidRPr="00A1678E" w:rsidRDefault="00B76BA5" w:rsidP="00150F12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Przedsiębiorca zobowiązany jest w </w:t>
      </w:r>
      <w:r w:rsidR="00410EA4" w:rsidRPr="00A1678E">
        <w:rPr>
          <w:rFonts w:asciiTheme="minorHAnsi" w:eastAsiaTheme="minorHAnsi" w:hAnsiTheme="minorHAnsi" w:cstheme="minorHAnsi"/>
          <w:sz w:val="20"/>
          <w:szCs w:val="20"/>
        </w:rPr>
        <w:t>terminie do 30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 dni kalendarzowych od dnia zawarcia </w:t>
      </w:r>
      <w:r w:rsidR="006D7667" w:rsidRPr="00A1678E">
        <w:rPr>
          <w:rFonts w:asciiTheme="minorHAnsi" w:eastAsiaTheme="minorHAnsi" w:hAnsiTheme="minorHAnsi" w:cstheme="minorHAnsi"/>
          <w:sz w:val="20"/>
          <w:szCs w:val="20"/>
        </w:rPr>
        <w:t>U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mowy wsparcia do skorzystania z pierwszej usługi rozwojowej </w:t>
      </w:r>
      <w:r w:rsidRPr="00A1678E">
        <w:rPr>
          <w:rFonts w:asciiTheme="minorHAnsi" w:hAnsiTheme="minorHAnsi" w:cstheme="minorHAnsi"/>
          <w:sz w:val="20"/>
          <w:szCs w:val="20"/>
        </w:rPr>
        <w:t xml:space="preserve">za pośrednictwem BUR, </w:t>
      </w:r>
      <w:r w:rsidR="00C2795E" w:rsidRPr="00A1678E">
        <w:rPr>
          <w:rFonts w:asciiTheme="minorHAnsi" w:hAnsiTheme="minorHAnsi" w:cstheme="minorHAnsi"/>
          <w:sz w:val="20"/>
          <w:szCs w:val="20"/>
        </w:rPr>
        <w:t xml:space="preserve">czyli do zapisu na usługę i do jej rozpoczęcia </w:t>
      </w:r>
      <w:r w:rsidRPr="00A1678E">
        <w:rPr>
          <w:rFonts w:asciiTheme="minorHAnsi" w:hAnsiTheme="minorHAnsi" w:cstheme="minorHAnsi"/>
          <w:sz w:val="20"/>
          <w:szCs w:val="20"/>
        </w:rPr>
        <w:t>z wykorzystaniem nadanego mu numeru ID wsparcia</w:t>
      </w:r>
      <w:r w:rsidR="00553BE3" w:rsidRPr="00A1678E">
        <w:rPr>
          <w:rFonts w:asciiTheme="minorHAnsi" w:hAnsiTheme="minorHAnsi" w:cstheme="minorHAnsi"/>
          <w:sz w:val="20"/>
          <w:szCs w:val="20"/>
        </w:rPr>
        <w:t xml:space="preserve"> (dotyczy </w:t>
      </w:r>
      <w:r w:rsidR="00E85124">
        <w:rPr>
          <w:rFonts w:asciiTheme="minorHAnsi" w:hAnsiTheme="minorHAnsi" w:cstheme="minorHAnsi"/>
          <w:sz w:val="20"/>
          <w:szCs w:val="20"/>
        </w:rPr>
        <w:t>A</w:t>
      </w:r>
      <w:r w:rsidR="00BE5EE7">
        <w:rPr>
          <w:rFonts w:asciiTheme="minorHAnsi" w:hAnsiTheme="minorHAnsi" w:cstheme="minorHAnsi"/>
          <w:sz w:val="20"/>
          <w:szCs w:val="20"/>
        </w:rPr>
        <w:t>nalizy</w:t>
      </w:r>
      <w:r w:rsidR="00BE5EE7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553BE3" w:rsidRPr="00A1678E">
        <w:rPr>
          <w:rFonts w:asciiTheme="minorHAnsi" w:hAnsiTheme="minorHAnsi" w:cstheme="minorHAnsi"/>
          <w:sz w:val="20"/>
          <w:szCs w:val="20"/>
        </w:rPr>
        <w:t>i usług rozwojowych).</w:t>
      </w:r>
    </w:p>
    <w:p w14:paraId="57D2016E" w14:textId="36243819" w:rsidR="00553BE3" w:rsidRPr="00A1678E" w:rsidRDefault="00553BE3" w:rsidP="00150F12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sz w:val="20"/>
          <w:szCs w:val="20"/>
        </w:rPr>
        <w:t>Jeżeli M</w:t>
      </w:r>
      <w:r w:rsidR="00E85124">
        <w:rPr>
          <w:rFonts w:asciiTheme="minorHAnsi" w:eastAsiaTheme="minorHAnsi" w:hAnsiTheme="minorHAnsi" w:cstheme="minorHAnsi"/>
          <w:sz w:val="20"/>
          <w:szCs w:val="20"/>
        </w:rPr>
        <w:t>M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ŚP opracowuje </w:t>
      </w:r>
      <w:r w:rsidR="00B16FA9">
        <w:rPr>
          <w:rFonts w:asciiTheme="minorHAnsi" w:eastAsiaTheme="minorHAnsi" w:hAnsiTheme="minorHAnsi" w:cstheme="minorHAnsi"/>
          <w:sz w:val="20"/>
          <w:szCs w:val="20"/>
        </w:rPr>
        <w:t>A</w:t>
      </w:r>
      <w:r w:rsidR="00BE5EE7">
        <w:rPr>
          <w:rFonts w:asciiTheme="minorHAnsi" w:eastAsiaTheme="minorHAnsi" w:hAnsiTheme="minorHAnsi" w:cstheme="minorHAnsi"/>
          <w:sz w:val="20"/>
          <w:szCs w:val="20"/>
        </w:rPr>
        <w:t>nalizę</w:t>
      </w:r>
      <w:r w:rsidR="00BE5EE7" w:rsidRPr="00A1678E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>w</w:t>
      </w:r>
      <w:r w:rsidR="00D26A37" w:rsidRPr="00A1678E">
        <w:rPr>
          <w:rFonts w:asciiTheme="minorHAnsi" w:eastAsiaTheme="minorHAnsi" w:hAnsiTheme="minorHAnsi" w:cstheme="minorHAnsi"/>
          <w:sz w:val="20"/>
          <w:szCs w:val="20"/>
        </w:rPr>
        <w:t xml:space="preserve"> ramach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 projek</w:t>
      </w:r>
      <w:r w:rsidR="00D26A37" w:rsidRPr="00A1678E">
        <w:rPr>
          <w:rFonts w:asciiTheme="minorHAnsi" w:eastAsiaTheme="minorHAnsi" w:hAnsiTheme="minorHAnsi" w:cstheme="minorHAnsi"/>
          <w:sz w:val="20"/>
          <w:szCs w:val="20"/>
        </w:rPr>
        <w:t xml:space="preserve">tu, </w:t>
      </w:r>
      <w:r w:rsidR="001B32E5" w:rsidRPr="00A1678E">
        <w:rPr>
          <w:rFonts w:asciiTheme="minorHAnsi" w:eastAsiaTheme="minorHAnsi" w:hAnsiTheme="minorHAnsi" w:cstheme="minorHAnsi"/>
          <w:sz w:val="20"/>
          <w:szCs w:val="20"/>
        </w:rPr>
        <w:t>pierwsza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 usług</w:t>
      </w:r>
      <w:r w:rsidR="001B32E5" w:rsidRPr="00A1678E">
        <w:rPr>
          <w:rFonts w:asciiTheme="minorHAnsi" w:eastAsiaTheme="minorHAnsi" w:hAnsiTheme="minorHAnsi" w:cstheme="minorHAnsi"/>
          <w:sz w:val="20"/>
          <w:szCs w:val="20"/>
        </w:rPr>
        <w:t xml:space="preserve">a 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>rozwojow</w:t>
      </w:r>
      <w:r w:rsidR="001B32E5" w:rsidRPr="00A1678E">
        <w:rPr>
          <w:rFonts w:asciiTheme="minorHAnsi" w:eastAsiaTheme="minorHAnsi" w:hAnsiTheme="minorHAnsi" w:cstheme="minorHAnsi"/>
          <w:sz w:val="20"/>
          <w:szCs w:val="20"/>
        </w:rPr>
        <w:t>a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D26A37" w:rsidRPr="00A1678E">
        <w:rPr>
          <w:rFonts w:asciiTheme="minorHAnsi" w:eastAsiaTheme="minorHAnsi" w:hAnsiTheme="minorHAnsi" w:cstheme="minorHAnsi"/>
          <w:sz w:val="20"/>
          <w:szCs w:val="20"/>
        </w:rPr>
        <w:t xml:space="preserve">kierowana do kadry menadżerskiej, 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>mus</w:t>
      </w:r>
      <w:r w:rsidR="001B32E5" w:rsidRPr="00A1678E">
        <w:rPr>
          <w:rFonts w:asciiTheme="minorHAnsi" w:eastAsiaTheme="minorHAnsi" w:hAnsiTheme="minorHAnsi" w:cstheme="minorHAnsi"/>
          <w:sz w:val="20"/>
          <w:szCs w:val="20"/>
        </w:rPr>
        <w:t>i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 się rozpocząć 30 dni od zatwierdzenia </w:t>
      </w:r>
      <w:r w:rsidR="00B16FA9">
        <w:rPr>
          <w:rFonts w:asciiTheme="minorHAnsi" w:eastAsiaTheme="minorHAnsi" w:hAnsiTheme="minorHAnsi" w:cstheme="minorHAnsi"/>
          <w:sz w:val="20"/>
          <w:szCs w:val="20"/>
        </w:rPr>
        <w:t>A</w:t>
      </w:r>
      <w:r w:rsidR="00BE5EE7">
        <w:rPr>
          <w:rFonts w:asciiTheme="minorHAnsi" w:eastAsiaTheme="minorHAnsi" w:hAnsiTheme="minorHAnsi" w:cstheme="minorHAnsi"/>
          <w:sz w:val="20"/>
          <w:szCs w:val="20"/>
        </w:rPr>
        <w:t>nalizy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>.</w:t>
      </w:r>
    </w:p>
    <w:p w14:paraId="1BAB8EFA" w14:textId="14A00CB2" w:rsidR="00B76BA5" w:rsidRPr="00A1678E" w:rsidRDefault="00B76BA5" w:rsidP="00150F12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W przypadku zapisania się na usługę </w:t>
      </w:r>
      <w:r w:rsidR="00410EA4" w:rsidRPr="00A1678E">
        <w:rPr>
          <w:rFonts w:asciiTheme="minorHAnsi" w:eastAsiaTheme="minorHAnsi" w:hAnsiTheme="minorHAnsi" w:cstheme="minorHAnsi"/>
          <w:sz w:val="20"/>
          <w:szCs w:val="20"/>
        </w:rPr>
        <w:t xml:space="preserve">rozwojową </w:t>
      </w:r>
      <w:r w:rsidR="00410EA4" w:rsidRPr="00A1678E">
        <w:rPr>
          <w:rFonts w:asciiTheme="minorHAnsi" w:hAnsiTheme="minorHAnsi" w:cstheme="minorHAnsi"/>
          <w:sz w:val="20"/>
          <w:szCs w:val="20"/>
        </w:rPr>
        <w:t xml:space="preserve">za pośrednictwem BUR </w:t>
      </w:r>
      <w:r w:rsidRPr="00A1678E">
        <w:rPr>
          <w:rFonts w:asciiTheme="minorHAnsi" w:hAnsiTheme="minorHAnsi" w:cstheme="minorHAnsi"/>
          <w:sz w:val="20"/>
          <w:szCs w:val="20"/>
        </w:rPr>
        <w:t>bez wykorzystania przydzielonego numeru ID wsparcia</w:t>
      </w:r>
      <w:r w:rsidR="00BF465A" w:rsidRPr="00A1678E">
        <w:rPr>
          <w:rFonts w:asciiTheme="minorHAnsi" w:hAnsiTheme="minorHAnsi" w:cstheme="minorHAnsi"/>
          <w:sz w:val="20"/>
          <w:szCs w:val="20"/>
        </w:rPr>
        <w:t>,</w:t>
      </w:r>
      <w:r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BF465A" w:rsidRPr="00A1678E">
        <w:rPr>
          <w:rFonts w:asciiTheme="minorHAnsi" w:hAnsiTheme="minorHAnsi" w:cstheme="minorHAnsi"/>
          <w:sz w:val="20"/>
          <w:szCs w:val="20"/>
        </w:rPr>
        <w:t xml:space="preserve">Operator uzna </w:t>
      </w:r>
      <w:r w:rsidRPr="00A1678E">
        <w:rPr>
          <w:rFonts w:asciiTheme="minorHAnsi" w:hAnsiTheme="minorHAnsi" w:cstheme="minorHAnsi"/>
          <w:sz w:val="20"/>
          <w:szCs w:val="20"/>
        </w:rPr>
        <w:t>koszty usług rozwojowych za niekwalifikowane</w:t>
      </w:r>
      <w:r w:rsidR="001723FD">
        <w:rPr>
          <w:rFonts w:asciiTheme="minorHAnsi" w:hAnsiTheme="minorHAnsi" w:cstheme="minorHAnsi"/>
          <w:sz w:val="20"/>
          <w:szCs w:val="20"/>
        </w:rPr>
        <w:t>, nie będzie więc możliwości dokonania refundacji za taką usługę</w:t>
      </w:r>
      <w:r w:rsidRPr="00A1678E">
        <w:rPr>
          <w:rFonts w:asciiTheme="minorHAnsi" w:hAnsiTheme="minorHAnsi" w:cstheme="minorHAnsi"/>
          <w:sz w:val="20"/>
          <w:szCs w:val="20"/>
        </w:rPr>
        <w:t>.</w:t>
      </w:r>
    </w:p>
    <w:p w14:paraId="2E4909F1" w14:textId="2CBB1256" w:rsidR="00553BE3" w:rsidRPr="00A1678E" w:rsidRDefault="00553BE3" w:rsidP="00150F12">
      <w:pPr>
        <w:pStyle w:val="Akapitzlist"/>
        <w:numPr>
          <w:ilvl w:val="0"/>
          <w:numId w:val="6"/>
        </w:numPr>
        <w:tabs>
          <w:tab w:val="num" w:pos="360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 przypadku zapisania się za pośrednictwem BUR na usługę rozwojową, która nie została pozytywnie zwalidowana z wykorzystaniem przydzielonego numeru ID wsparcia, Operator uzna koszty usług rozwojowych za niekwalifikowane</w:t>
      </w:r>
      <w:r w:rsidR="001723FD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, </w:t>
      </w:r>
      <w:r w:rsidR="001723FD">
        <w:rPr>
          <w:rFonts w:asciiTheme="minorHAnsi" w:hAnsiTheme="minorHAnsi" w:cstheme="minorHAnsi"/>
          <w:sz w:val="20"/>
          <w:szCs w:val="20"/>
        </w:rPr>
        <w:t>nie będzie więc możliwości dokonania refundacji za taką usługę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13D46DA0" w14:textId="075553F8" w:rsidR="009D4C6D" w:rsidRPr="00A1678E" w:rsidRDefault="009D4C6D" w:rsidP="00150F12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lastRenderedPageBreak/>
        <w:t>Pracownik przedsiębiorcy, skierowany przez niego na Usługę rozwojową w trakcie całej Usługi rozwojowej w której uczestniczy musi posiadać status Pracownika (w rozumieniu niniejszego Regulaminu) u tego samego przedsiębiorcy.</w:t>
      </w:r>
      <w:del w:id="91" w:author="Monika Dwornicka" w:date="2021-09-14T13:38:00Z">
        <w:r w:rsidRPr="00A1678E" w:rsidDel="00B75694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delText>.</w:delText>
        </w:r>
      </w:del>
    </w:p>
    <w:p w14:paraId="14D41B81" w14:textId="4AA4FBC2" w:rsidR="00F60694" w:rsidRDefault="00F60694" w:rsidP="00150F12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/>
        <w:ind w:left="142" w:hanging="426"/>
        <w:jc w:val="both"/>
        <w:rPr>
          <w:ins w:id="92" w:author="Monika Dwornicka" w:date="2021-09-14T13:39:00Z"/>
          <w:rFonts w:asciiTheme="minorHAnsi" w:eastAsiaTheme="minorHAnsi" w:hAnsiTheme="minorHAnsi" w:cstheme="minorHAnsi"/>
          <w:color w:val="000000"/>
          <w:sz w:val="20"/>
          <w:szCs w:val="20"/>
        </w:rPr>
      </w:pPr>
      <w:bookmarkStart w:id="93" w:name="_Hlk4734832"/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="00E85124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ŚP zobowiązane jest do zapewnienia udziału pracowników w Usłudze rozwojowej na poziomie frekwencji nie mniejszym niż 80%. W przypadku obecności Pracownika w wymiarze mniejszym niż 80%, M</w:t>
      </w:r>
      <w:r w:rsidR="00E85124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ŚP w całości finansuje koszty Usługi rozwojowej </w:t>
      </w:r>
      <w:r w:rsidR="00721C4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przypisane do</w:t>
      </w:r>
      <w:r w:rsidR="00D63E7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Pracownika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(nie będzie refundacji </w:t>
      </w:r>
      <w:r w:rsidR="004B34D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D63E7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tej części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kosztów</w:t>
      </w:r>
      <w:r w:rsidR="006D766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przez Operatora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). M</w:t>
      </w:r>
      <w:r w:rsidR="00E85124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ŚP </w:t>
      </w:r>
      <w:r w:rsidR="0038606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przy rozliczaniu usługi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wysyła do Operatora potwierdzenie zapłaty za </w:t>
      </w:r>
      <w:r w:rsidR="0038606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całość usługi, w tym za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Pracownika z frekwencją niższą niż 80 %. Operator po otrzymaniu potwierdzenia zapłaty dokonuje refundacji na rzecz M</w:t>
      </w:r>
      <w:r w:rsidR="00E85124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ŚP </w:t>
      </w:r>
      <w:r w:rsidR="0038606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wyłącznie</w:t>
      </w:r>
      <w:r w:rsidR="0031646E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kwoty </w:t>
      </w:r>
      <w:r w:rsidR="00465DE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za kwalifikowanych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uczestników</w:t>
      </w:r>
      <w:bookmarkEnd w:id="93"/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365B10D4" w14:textId="3D2273F1" w:rsidR="00B75694" w:rsidRPr="00A1678E" w:rsidRDefault="00B75694" w:rsidP="00150F12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ins w:id="94" w:author="Monika Dwornicka" w:date="2021-09-14T13:44:00Z">
        <w:r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Frekwencja dotycząca uczestnictwa w usł</w:t>
        </w:r>
      </w:ins>
      <w:ins w:id="95" w:author="Monika Dwornicka" w:date="2021-09-14T13:45:00Z">
        <w:r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udze może być liczona wyłącznie od momentu zapisu w BUR</w:t>
        </w:r>
      </w:ins>
      <w:ins w:id="96" w:author="Monika Dwornicka" w:date="2021-09-14T13:51:00Z">
        <w:r w:rsidR="007C7D0C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 xml:space="preserve"> z użyciem nadanego przez Operatora numeru ID Wsparcia</w:t>
        </w:r>
      </w:ins>
      <w:ins w:id="97" w:author="Monika Dwornicka" w:date="2021-09-14T13:45:00Z">
        <w:r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.</w:t>
        </w:r>
      </w:ins>
    </w:p>
    <w:p w14:paraId="21962E05" w14:textId="175507B9" w:rsidR="00B76BA5" w:rsidRPr="00A1678E" w:rsidRDefault="00B76BA5" w:rsidP="00150F12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Po zakończeniu usługi Przedsiębiorca i/lub jego pracownicy wypełniają ankietę oceniającą usługę zgodnie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 Systemem Oceny Usług Rozwojowych. Ocena dokonywana jest przez uczestnika usługi i jego pracodawcę. W przypadku jednoosobowych działalności właściciel firmy jest zobowiązany wypełnić ankietę dwukrotnie jako pracodawca i jako pracownik. Brak oceny skutkuje brakiem wypłaty refundacji kosztów usługi rozwojowej.</w:t>
      </w:r>
    </w:p>
    <w:p w14:paraId="19703CC7" w14:textId="646809FD" w:rsidR="00B76BA5" w:rsidRPr="00A1678E" w:rsidRDefault="00B76BA5" w:rsidP="00150F12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Przedsiębiorca dokonuje przelewem płatności za usługę</w:t>
      </w:r>
      <w:r w:rsidR="00EB5779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rozwojową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F13E8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do </w:t>
      </w:r>
      <w:del w:id="98" w:author="Monika Dwornicka" w:date="2021-09-14T13:06:00Z">
        <w:r w:rsidR="00F13E8B" w:rsidRPr="00A1678E" w:rsidDel="00C83DF3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delText>podmiotu świadczącego usługę rozwojową</w:delText>
        </w:r>
      </w:del>
      <w:ins w:id="99" w:author="Monika Dwornicka" w:date="2021-09-14T13:06:00Z">
        <w:r w:rsidR="00C83DF3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Dostawcy Usług</w:t>
        </w:r>
      </w:ins>
      <w:r w:rsidR="00F13E8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</w:t>
      </w:r>
      <w:r w:rsidR="006756D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wysokości 100% wartości usługi.</w:t>
      </w:r>
    </w:p>
    <w:p w14:paraId="01D8524C" w14:textId="495A9561" w:rsidR="00BF465A" w:rsidRPr="00A1678E" w:rsidRDefault="00BF465A" w:rsidP="00150F12">
      <w:pPr>
        <w:pStyle w:val="Akapitzlist"/>
        <w:numPr>
          <w:ilvl w:val="0"/>
          <w:numId w:val="6"/>
        </w:numPr>
        <w:tabs>
          <w:tab w:val="num" w:pos="360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Cena usługi rozwojowej wymieniona w dokumentach rozliczeniowych </w:t>
      </w:r>
      <w:r w:rsidR="005F207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musi być zgodna z ceną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wskazan</w:t>
      </w:r>
      <w:r w:rsidR="005F207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ą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Karcie Usługi na podstawie, której Przedsiębiorca zapisał się na usługę. </w:t>
      </w:r>
      <w:r w:rsidR="00410EA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J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eżeli cena usługi jest wyższa Operator dokonuje refundacji tylko do </w:t>
      </w:r>
      <w:r w:rsidR="00410EA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wysokości wskazanej w </w:t>
      </w:r>
      <w:r w:rsidR="0092695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karcie usługi z uwzględnieniem zapisów U</w:t>
      </w:r>
      <w:r w:rsidR="00410EA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mow</w:t>
      </w:r>
      <w:r w:rsidR="0092695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y</w:t>
      </w:r>
      <w:r w:rsidR="00410EA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wsparcia, z zastrzeżeniem </w:t>
      </w:r>
      <w:r w:rsidR="00410EA4" w:rsidRPr="003147FE">
        <w:rPr>
          <w:rFonts w:asciiTheme="minorHAnsi" w:hAnsiTheme="minorHAnsi" w:cstheme="minorHAnsi"/>
          <w:sz w:val="20"/>
          <w:szCs w:val="20"/>
        </w:rPr>
        <w:t>§</w:t>
      </w:r>
      <w:r w:rsidR="00410EA4"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4 ust. </w:t>
      </w:r>
      <w:r w:rsidR="004424EE" w:rsidRPr="00F976E6">
        <w:rPr>
          <w:rFonts w:asciiTheme="minorHAnsi" w:eastAsiaTheme="minorHAnsi" w:hAnsiTheme="minorHAnsi" w:cstheme="minorHAnsi"/>
          <w:color w:val="000000"/>
          <w:sz w:val="20"/>
          <w:szCs w:val="20"/>
        </w:rPr>
        <w:t>14-16</w:t>
      </w:r>
      <w:r w:rsidR="00713173"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Regulaminu.</w:t>
      </w:r>
    </w:p>
    <w:p w14:paraId="62D9E355" w14:textId="4ADD9F5E" w:rsidR="00BF465A" w:rsidRPr="00A1678E" w:rsidRDefault="00BF465A" w:rsidP="00150F12">
      <w:pPr>
        <w:pStyle w:val="Akapitzlist"/>
        <w:numPr>
          <w:ilvl w:val="0"/>
          <w:numId w:val="6"/>
        </w:numPr>
        <w:tabs>
          <w:tab w:val="num" w:pos="360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 przypadku, gdy wartoś</w:t>
      </w:r>
      <w:r w:rsidR="005F207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ci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usług rozwojow</w:t>
      </w:r>
      <w:r w:rsidR="005F207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ych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przekracza</w:t>
      </w:r>
      <w:r w:rsidR="005F207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ją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dopuszczalny poziom refundacji,</w:t>
      </w:r>
      <w:r w:rsidR="00527F1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koszt</w:t>
      </w:r>
      <w:r w:rsidR="005F207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y</w:t>
      </w:r>
      <w:r w:rsidR="0043035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usług rozwojowych powyżej poziomu refundacji </w:t>
      </w:r>
      <w:r w:rsidR="009D4C6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są </w:t>
      </w:r>
      <w:r w:rsidR="00527F1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noszon</w:t>
      </w:r>
      <w:r w:rsidR="009D4C6D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e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przez Przedsiębiorcę </w:t>
      </w:r>
      <w:r w:rsidR="00410EA4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 własnych środków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5BF316C9" w14:textId="28A97B5E" w:rsidR="00BF465A" w:rsidRPr="00A1678E" w:rsidRDefault="00BF465A" w:rsidP="00150F12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Przedsiębiorca przekazuje Operatorowi dokumenty rozliczeniowe </w:t>
      </w:r>
      <w:r w:rsidR="00111ABD" w:rsidRPr="00A1678E">
        <w:rPr>
          <w:rFonts w:asciiTheme="minorHAnsi" w:hAnsiTheme="minorHAnsi" w:cstheme="minorHAnsi"/>
          <w:sz w:val="20"/>
          <w:szCs w:val="20"/>
        </w:rPr>
        <w:t xml:space="preserve">poprzez wgranie ich do Systemu </w:t>
      </w:r>
      <w:r w:rsidR="0009093C" w:rsidRPr="00A1678E">
        <w:rPr>
          <w:rFonts w:asciiTheme="minorHAnsi" w:hAnsiTheme="minorHAnsi" w:cstheme="minorHAnsi"/>
          <w:sz w:val="20"/>
          <w:szCs w:val="20"/>
        </w:rPr>
        <w:t>Operatora</w:t>
      </w:r>
      <w:r w:rsidR="00E85124">
        <w:rPr>
          <w:rFonts w:asciiTheme="minorHAnsi" w:hAnsiTheme="minorHAnsi" w:cstheme="minorHAnsi"/>
          <w:sz w:val="20"/>
          <w:szCs w:val="20"/>
        </w:rPr>
        <w:t xml:space="preserve"> AM2</w:t>
      </w:r>
      <w:r w:rsidR="0009093C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>w ciągu 10 dni roboczych od zakończen</w:t>
      </w:r>
      <w:r w:rsidR="00527F18" w:rsidRPr="00A1678E">
        <w:rPr>
          <w:rFonts w:asciiTheme="minorHAnsi" w:hAnsiTheme="minorHAnsi" w:cstheme="minorHAnsi"/>
          <w:sz w:val="20"/>
          <w:szCs w:val="20"/>
        </w:rPr>
        <w:t>ia</w:t>
      </w:r>
      <w:r w:rsidRPr="00A1678E">
        <w:rPr>
          <w:rFonts w:asciiTheme="minorHAnsi" w:hAnsiTheme="minorHAnsi" w:cstheme="minorHAnsi"/>
          <w:sz w:val="20"/>
          <w:szCs w:val="20"/>
        </w:rPr>
        <w:t xml:space="preserve"> realizacji usługi rozwojowej, tj.:</w:t>
      </w:r>
    </w:p>
    <w:p w14:paraId="1BC05970" w14:textId="0341D497" w:rsidR="006D3084" w:rsidRPr="00A1678E" w:rsidRDefault="00A21922" w:rsidP="00150F12">
      <w:pPr>
        <w:pStyle w:val="Akapitzlist"/>
        <w:numPr>
          <w:ilvl w:val="0"/>
          <w:numId w:val="30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100" w:name="_Hlk2325081"/>
      <w:r w:rsidRPr="00A1678E">
        <w:rPr>
          <w:rFonts w:asciiTheme="minorHAnsi" w:hAnsiTheme="minorHAnsi" w:cstheme="minorHAnsi"/>
          <w:sz w:val="20"/>
          <w:szCs w:val="20"/>
        </w:rPr>
        <w:t xml:space="preserve">Kopię faktury/rachunku za usługi rozwojowe wystawionej przez </w:t>
      </w:r>
      <w:del w:id="101" w:author="Monika Dwornicka" w:date="2021-09-14T13:06:00Z">
        <w:r w:rsidR="00F13E8B" w:rsidRPr="00A1678E" w:rsidDel="00C83DF3">
          <w:rPr>
            <w:rFonts w:asciiTheme="minorHAnsi" w:hAnsiTheme="minorHAnsi" w:cstheme="minorHAnsi"/>
            <w:sz w:val="20"/>
            <w:szCs w:val="20"/>
          </w:rPr>
          <w:delText>podmiot świadczący usługę rozwojową</w:delText>
        </w:r>
      </w:del>
      <w:ins w:id="102" w:author="Monika Dwornicka" w:date="2021-09-14T13:06:00Z">
        <w:r w:rsidR="00C83DF3">
          <w:rPr>
            <w:rFonts w:asciiTheme="minorHAnsi" w:hAnsiTheme="minorHAnsi" w:cstheme="minorHAnsi"/>
            <w:sz w:val="20"/>
            <w:szCs w:val="20"/>
          </w:rPr>
          <w:t>Dostawcę Usług</w:t>
        </w:r>
      </w:ins>
      <w:r w:rsidRPr="00A1678E">
        <w:rPr>
          <w:rFonts w:asciiTheme="minorHAnsi" w:hAnsiTheme="minorHAnsi" w:cstheme="minorHAnsi"/>
          <w:sz w:val="20"/>
          <w:szCs w:val="20"/>
        </w:rPr>
        <w:t xml:space="preserve"> na M</w:t>
      </w:r>
      <w:r w:rsidR="00E85124">
        <w:rPr>
          <w:rFonts w:asciiTheme="minorHAnsi" w:hAnsiTheme="minorHAnsi" w:cstheme="minorHAnsi"/>
          <w:sz w:val="20"/>
          <w:szCs w:val="20"/>
        </w:rPr>
        <w:t>M</w:t>
      </w:r>
      <w:r w:rsidRPr="00A1678E">
        <w:rPr>
          <w:rFonts w:asciiTheme="minorHAnsi" w:hAnsiTheme="minorHAnsi" w:cstheme="minorHAnsi"/>
          <w:sz w:val="20"/>
          <w:szCs w:val="20"/>
        </w:rPr>
        <w:t>ŚP jako nabywcę,</w:t>
      </w:r>
    </w:p>
    <w:p w14:paraId="1E710B91" w14:textId="2207597F" w:rsidR="006D3084" w:rsidRPr="00A1678E" w:rsidRDefault="00A21922" w:rsidP="00150F12">
      <w:pPr>
        <w:pStyle w:val="Akapitzlist"/>
        <w:numPr>
          <w:ilvl w:val="0"/>
          <w:numId w:val="30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D</w:t>
      </w:r>
      <w:r w:rsidR="00BF465A" w:rsidRPr="00A1678E">
        <w:rPr>
          <w:rFonts w:asciiTheme="minorHAnsi" w:hAnsiTheme="minorHAnsi" w:cstheme="minorHAnsi"/>
          <w:sz w:val="20"/>
          <w:szCs w:val="20"/>
        </w:rPr>
        <w:t>okument potwierdzający dokonanie płatności przelewem za usługę rozwojową</w:t>
      </w:r>
      <w:r w:rsidRPr="00A1678E">
        <w:rPr>
          <w:rFonts w:asciiTheme="minorHAnsi" w:hAnsiTheme="minorHAnsi" w:cstheme="minorHAnsi"/>
          <w:sz w:val="20"/>
          <w:szCs w:val="20"/>
        </w:rPr>
        <w:t xml:space="preserve">, tj. </w:t>
      </w:r>
      <w:r w:rsidR="00BF465A" w:rsidRPr="00A1678E">
        <w:rPr>
          <w:rFonts w:asciiTheme="minorHAnsi" w:hAnsiTheme="minorHAnsi" w:cstheme="minorHAnsi"/>
          <w:sz w:val="20"/>
          <w:szCs w:val="20"/>
        </w:rPr>
        <w:t xml:space="preserve">potwierdzenie dokonania przelewu </w:t>
      </w:r>
      <w:r w:rsidR="009E3D17" w:rsidRPr="00A1678E">
        <w:rPr>
          <w:rFonts w:asciiTheme="minorHAnsi" w:hAnsiTheme="minorHAnsi" w:cstheme="minorHAnsi"/>
          <w:sz w:val="20"/>
          <w:szCs w:val="20"/>
        </w:rPr>
        <w:t xml:space="preserve">kwoty brutto </w:t>
      </w:r>
      <w:r w:rsidR="00BF465A" w:rsidRPr="00A1678E">
        <w:rPr>
          <w:rFonts w:asciiTheme="minorHAnsi" w:hAnsiTheme="minorHAnsi" w:cstheme="minorHAnsi"/>
          <w:sz w:val="20"/>
          <w:szCs w:val="20"/>
        </w:rPr>
        <w:t>(opłata za usługi rozwojowe musi zostać dokonana w całości);</w:t>
      </w:r>
    </w:p>
    <w:p w14:paraId="0D7BE353" w14:textId="3C5159BF" w:rsidR="006D3084" w:rsidRPr="00A1678E" w:rsidRDefault="00AC3E9E" w:rsidP="00150F12">
      <w:pPr>
        <w:pStyle w:val="Akapitzlist"/>
        <w:numPr>
          <w:ilvl w:val="0"/>
          <w:numId w:val="30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D</w:t>
      </w:r>
      <w:r w:rsidR="00BF465A" w:rsidRPr="00A1678E">
        <w:rPr>
          <w:rFonts w:asciiTheme="minorHAnsi" w:hAnsiTheme="minorHAnsi" w:cstheme="minorHAnsi"/>
          <w:sz w:val="20"/>
          <w:szCs w:val="20"/>
        </w:rPr>
        <w:t>okument potwierdzający zakończenie usługi rozwojowej,</w:t>
      </w:r>
      <w:r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D25A84" w:rsidRPr="00A1678E">
        <w:rPr>
          <w:rFonts w:asciiTheme="minorHAnsi" w:hAnsiTheme="minorHAnsi" w:cstheme="minorHAnsi"/>
          <w:sz w:val="20"/>
          <w:szCs w:val="20"/>
        </w:rPr>
        <w:t>tj.</w:t>
      </w:r>
      <w:r w:rsidR="000C3DEB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>certyfikat, zaświadczenie</w:t>
      </w:r>
      <w:r w:rsidR="00D25A84" w:rsidRPr="00A1678E">
        <w:rPr>
          <w:rFonts w:asciiTheme="minorHAnsi" w:hAnsiTheme="minorHAnsi" w:cstheme="minorHAnsi"/>
          <w:sz w:val="20"/>
          <w:szCs w:val="20"/>
        </w:rPr>
        <w:t xml:space="preserve"> zawierające </w:t>
      </w:r>
      <w:r w:rsidR="00BF465A" w:rsidRPr="00A1678E">
        <w:rPr>
          <w:rFonts w:asciiTheme="minorHAnsi" w:hAnsiTheme="minorHAnsi" w:cstheme="minorHAnsi"/>
          <w:sz w:val="20"/>
          <w:szCs w:val="20"/>
        </w:rPr>
        <w:t>następujące informacje: tytuł usługi rozwojowej</w:t>
      </w:r>
      <w:r w:rsidR="004424EE">
        <w:rPr>
          <w:rFonts w:asciiTheme="minorHAnsi" w:hAnsiTheme="minorHAnsi" w:cstheme="minorHAnsi"/>
          <w:sz w:val="20"/>
          <w:szCs w:val="20"/>
        </w:rPr>
        <w:t>, numer usługi rozwojowej z BUR (ID usługi)</w:t>
      </w:r>
      <w:r w:rsidR="00BF465A" w:rsidRPr="00A1678E">
        <w:rPr>
          <w:rFonts w:asciiTheme="minorHAnsi" w:hAnsiTheme="minorHAnsi" w:cstheme="minorHAnsi"/>
          <w:sz w:val="20"/>
          <w:szCs w:val="20"/>
        </w:rPr>
        <w:t xml:space="preserve"> oraz identyfikatory nadane w systemie informatycznym (ID wsparcia), dane Przedsiębiorcy, datę świadczenia usługi rozwojowej, liczbę godzin usługi rozwojowej, informację na temat efektów uczenia się lub innych osiągniętych efektów tych usług</w:t>
      </w:r>
      <w:r w:rsidR="00BB5B1C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BF465A" w:rsidRPr="00A1678E">
        <w:rPr>
          <w:rFonts w:asciiTheme="minorHAnsi" w:hAnsiTheme="minorHAnsi" w:cstheme="minorHAnsi"/>
          <w:sz w:val="20"/>
          <w:szCs w:val="20"/>
        </w:rPr>
        <w:t>oraz kod kwalifikacji w Zintegrowanym Rejestrze Kwalifikacji</w:t>
      </w:r>
      <w:r w:rsidR="009E3D17" w:rsidRPr="00A1678E">
        <w:rPr>
          <w:rFonts w:asciiTheme="minorHAnsi" w:hAnsiTheme="minorHAnsi" w:cstheme="minorHAnsi"/>
          <w:sz w:val="20"/>
          <w:szCs w:val="20"/>
        </w:rPr>
        <w:t xml:space="preserve"> (</w:t>
      </w:r>
      <w:r w:rsidR="00BF465A" w:rsidRPr="00A1678E">
        <w:rPr>
          <w:rFonts w:asciiTheme="minorHAnsi" w:hAnsiTheme="minorHAnsi" w:cstheme="minorHAnsi"/>
          <w:sz w:val="20"/>
          <w:szCs w:val="20"/>
        </w:rPr>
        <w:t>jeżeli usługa miała na celu przygotowanie do uzyskania kwalifikacji, o której mowa w art. 2 pkt. 8 ustawy z dnia 22 stycznia 2015r.</w:t>
      </w:r>
      <w:r w:rsidR="00D26A37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BF465A" w:rsidRPr="00A1678E">
        <w:rPr>
          <w:rFonts w:asciiTheme="minorHAnsi" w:hAnsiTheme="minorHAnsi" w:cstheme="minorHAnsi"/>
          <w:sz w:val="20"/>
          <w:szCs w:val="20"/>
        </w:rPr>
        <w:t>o Zintegrowanym Systemie Kwalifikacji w</w:t>
      </w:r>
      <w:r w:rsidR="003147FE">
        <w:rPr>
          <w:rFonts w:asciiTheme="minorHAnsi" w:hAnsiTheme="minorHAnsi" w:cstheme="minorHAnsi"/>
          <w:sz w:val="20"/>
          <w:szCs w:val="20"/>
        </w:rPr>
        <w:t> </w:t>
      </w:r>
      <w:r w:rsidR="00811AA4" w:rsidRPr="00A1678E">
        <w:rPr>
          <w:rFonts w:asciiTheme="minorHAnsi" w:hAnsiTheme="minorHAnsi" w:cstheme="minorHAnsi"/>
          <w:sz w:val="20"/>
          <w:szCs w:val="20"/>
        </w:rPr>
        <w:t>sposób określony w tej ustawie</w:t>
      </w:r>
      <w:r w:rsidR="009E3D17" w:rsidRPr="00A1678E">
        <w:rPr>
          <w:rFonts w:asciiTheme="minorHAnsi" w:hAnsiTheme="minorHAnsi" w:cstheme="minorHAnsi"/>
          <w:sz w:val="20"/>
          <w:szCs w:val="20"/>
        </w:rPr>
        <w:t xml:space="preserve">), podpisany przez </w:t>
      </w:r>
      <w:del w:id="103" w:author="Monika Dwornicka" w:date="2021-09-14T13:06:00Z">
        <w:r w:rsidR="009E3D17" w:rsidRPr="00A1678E" w:rsidDel="00C83DF3">
          <w:rPr>
            <w:rFonts w:asciiTheme="minorHAnsi" w:hAnsiTheme="minorHAnsi" w:cstheme="minorHAnsi"/>
            <w:sz w:val="20"/>
            <w:szCs w:val="20"/>
          </w:rPr>
          <w:delText>podmiot świadczący usługę rozwojową</w:delText>
        </w:r>
      </w:del>
      <w:ins w:id="104" w:author="Monika Dwornicka" w:date="2021-09-14T13:06:00Z">
        <w:r w:rsidR="00C83DF3">
          <w:rPr>
            <w:rFonts w:asciiTheme="minorHAnsi" w:hAnsiTheme="minorHAnsi" w:cstheme="minorHAnsi"/>
            <w:sz w:val="20"/>
            <w:szCs w:val="20"/>
          </w:rPr>
          <w:t>Dostawcę Usług</w:t>
        </w:r>
      </w:ins>
      <w:r w:rsidR="009E3D17" w:rsidRPr="00A1678E">
        <w:rPr>
          <w:rFonts w:asciiTheme="minorHAnsi" w:hAnsiTheme="minorHAnsi" w:cstheme="minorHAnsi"/>
          <w:sz w:val="20"/>
          <w:szCs w:val="20"/>
        </w:rPr>
        <w:t xml:space="preserve">. </w:t>
      </w:r>
      <w:r w:rsidR="00BB5B1C" w:rsidRPr="00A1678E">
        <w:rPr>
          <w:rFonts w:asciiTheme="minorHAnsi" w:hAnsiTheme="minorHAnsi" w:cstheme="minorHAnsi"/>
          <w:sz w:val="20"/>
          <w:szCs w:val="20"/>
        </w:rPr>
        <w:t>W</w:t>
      </w:r>
      <w:r w:rsidR="003147FE">
        <w:rPr>
          <w:rFonts w:asciiTheme="minorHAnsi" w:hAnsiTheme="minorHAnsi" w:cstheme="minorHAnsi"/>
          <w:sz w:val="20"/>
          <w:szCs w:val="20"/>
        </w:rPr>
        <w:t> </w:t>
      </w:r>
      <w:r w:rsidR="00BB5B1C" w:rsidRPr="00A1678E">
        <w:rPr>
          <w:rFonts w:asciiTheme="minorHAnsi" w:hAnsiTheme="minorHAnsi" w:cstheme="minorHAnsi"/>
          <w:sz w:val="20"/>
          <w:szCs w:val="20"/>
        </w:rPr>
        <w:t>przypadku doradztwa</w:t>
      </w:r>
      <w:r w:rsidR="00650790">
        <w:rPr>
          <w:rFonts w:asciiTheme="minorHAnsi" w:hAnsiTheme="minorHAnsi" w:cstheme="minorHAnsi"/>
          <w:sz w:val="20"/>
          <w:szCs w:val="20"/>
        </w:rPr>
        <w:t xml:space="preserve"> – uzupełniony Formularz wykonania usługi doradczej (Załącznik nr 12 do regulaminu), a także </w:t>
      </w:r>
      <w:r w:rsidR="00BB5B1C" w:rsidRPr="00A1678E">
        <w:rPr>
          <w:rFonts w:asciiTheme="minorHAnsi" w:hAnsiTheme="minorHAnsi" w:cstheme="minorHAnsi"/>
          <w:sz w:val="20"/>
          <w:szCs w:val="20"/>
        </w:rPr>
        <w:t xml:space="preserve"> może być dodatkowo wymagany raport</w:t>
      </w:r>
      <w:r w:rsidR="00BE5EE7">
        <w:rPr>
          <w:rFonts w:asciiTheme="minorHAnsi" w:hAnsiTheme="minorHAnsi" w:cstheme="minorHAnsi"/>
          <w:sz w:val="20"/>
          <w:szCs w:val="20"/>
        </w:rPr>
        <w:t xml:space="preserve"> lub </w:t>
      </w:r>
      <w:r w:rsidR="00BB5B1C" w:rsidRPr="00A1678E">
        <w:rPr>
          <w:rFonts w:asciiTheme="minorHAnsi" w:hAnsiTheme="minorHAnsi" w:cstheme="minorHAnsi"/>
          <w:sz w:val="20"/>
          <w:szCs w:val="20"/>
        </w:rPr>
        <w:t>analiza.</w:t>
      </w:r>
      <w:r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4424EE">
        <w:rPr>
          <w:rFonts w:asciiTheme="minorHAnsi" w:hAnsiTheme="minorHAnsi" w:cstheme="minorHAnsi"/>
          <w:sz w:val="20"/>
          <w:szCs w:val="20"/>
        </w:rPr>
        <w:t>Jeżeli ukończenie usługi jest regulowane przepisami prawa, np. studia podyplomowe, to dokument powinien być wydany zgodnie z tymi przepisami. Potwierdzenie zawierające powyższe elementy może być wystawione jako dodatkowy dokument. Wszelkie d</w:t>
      </w:r>
      <w:r w:rsidRPr="00A1678E">
        <w:rPr>
          <w:rFonts w:asciiTheme="minorHAnsi" w:hAnsiTheme="minorHAnsi" w:cstheme="minorHAnsi"/>
          <w:sz w:val="20"/>
          <w:szCs w:val="20"/>
        </w:rPr>
        <w:t>okument</w:t>
      </w:r>
      <w:r w:rsidR="00BB5B1C" w:rsidRPr="00A1678E">
        <w:rPr>
          <w:rFonts w:asciiTheme="minorHAnsi" w:hAnsiTheme="minorHAnsi" w:cstheme="minorHAnsi"/>
          <w:sz w:val="20"/>
          <w:szCs w:val="20"/>
        </w:rPr>
        <w:t>y</w:t>
      </w:r>
      <w:r w:rsidRPr="00A1678E">
        <w:rPr>
          <w:rFonts w:asciiTheme="minorHAnsi" w:hAnsiTheme="minorHAnsi" w:cstheme="minorHAnsi"/>
          <w:sz w:val="20"/>
          <w:szCs w:val="20"/>
        </w:rPr>
        <w:t xml:space="preserve"> powin</w:t>
      </w:r>
      <w:r w:rsidR="00BB5B1C" w:rsidRPr="00A1678E">
        <w:rPr>
          <w:rFonts w:asciiTheme="minorHAnsi" w:hAnsiTheme="minorHAnsi" w:cstheme="minorHAnsi"/>
          <w:sz w:val="20"/>
          <w:szCs w:val="20"/>
        </w:rPr>
        <w:t>ny</w:t>
      </w:r>
      <w:r w:rsidRPr="00A1678E">
        <w:rPr>
          <w:rFonts w:asciiTheme="minorHAnsi" w:hAnsiTheme="minorHAnsi" w:cstheme="minorHAnsi"/>
          <w:sz w:val="20"/>
          <w:szCs w:val="20"/>
        </w:rPr>
        <w:t xml:space="preserve"> być podpisan</w:t>
      </w:r>
      <w:r w:rsidR="00BB5B1C" w:rsidRPr="00A1678E">
        <w:rPr>
          <w:rFonts w:asciiTheme="minorHAnsi" w:hAnsiTheme="minorHAnsi" w:cstheme="minorHAnsi"/>
          <w:sz w:val="20"/>
          <w:szCs w:val="20"/>
        </w:rPr>
        <w:t>e</w:t>
      </w:r>
      <w:r w:rsidRPr="00A1678E">
        <w:rPr>
          <w:rFonts w:asciiTheme="minorHAnsi" w:hAnsiTheme="minorHAnsi" w:cstheme="minorHAnsi"/>
          <w:sz w:val="20"/>
          <w:szCs w:val="20"/>
        </w:rPr>
        <w:t xml:space="preserve"> przez </w:t>
      </w:r>
      <w:del w:id="105" w:author="Monika Dwornicka" w:date="2021-09-14T13:06:00Z">
        <w:r w:rsidR="009E3D17" w:rsidRPr="00A1678E" w:rsidDel="00C83DF3">
          <w:rPr>
            <w:rFonts w:asciiTheme="minorHAnsi" w:hAnsiTheme="minorHAnsi" w:cstheme="minorHAnsi"/>
            <w:sz w:val="20"/>
            <w:szCs w:val="20"/>
          </w:rPr>
          <w:delText>p</w:delText>
        </w:r>
        <w:r w:rsidRPr="00A1678E" w:rsidDel="00C83DF3">
          <w:rPr>
            <w:rFonts w:asciiTheme="minorHAnsi" w:hAnsiTheme="minorHAnsi" w:cstheme="minorHAnsi"/>
            <w:sz w:val="20"/>
            <w:szCs w:val="20"/>
          </w:rPr>
          <w:delText xml:space="preserve">odmiot </w:delText>
        </w:r>
        <w:r w:rsidR="009E3D17" w:rsidRPr="00A1678E" w:rsidDel="00C83DF3">
          <w:rPr>
            <w:rFonts w:asciiTheme="minorHAnsi" w:hAnsiTheme="minorHAnsi" w:cstheme="minorHAnsi"/>
            <w:sz w:val="20"/>
            <w:szCs w:val="20"/>
          </w:rPr>
          <w:delText>ś</w:delText>
        </w:r>
        <w:r w:rsidRPr="00A1678E" w:rsidDel="00C83DF3">
          <w:rPr>
            <w:rFonts w:asciiTheme="minorHAnsi" w:hAnsiTheme="minorHAnsi" w:cstheme="minorHAnsi"/>
            <w:sz w:val="20"/>
            <w:szCs w:val="20"/>
          </w:rPr>
          <w:delText xml:space="preserve">wiadczący </w:delText>
        </w:r>
        <w:r w:rsidR="009E3D17" w:rsidRPr="00A1678E" w:rsidDel="00C83DF3">
          <w:rPr>
            <w:rFonts w:asciiTheme="minorHAnsi" w:hAnsiTheme="minorHAnsi" w:cstheme="minorHAnsi"/>
            <w:sz w:val="20"/>
            <w:szCs w:val="20"/>
          </w:rPr>
          <w:delText>u</w:delText>
        </w:r>
        <w:r w:rsidRPr="00A1678E" w:rsidDel="00C83DF3">
          <w:rPr>
            <w:rFonts w:asciiTheme="minorHAnsi" w:hAnsiTheme="minorHAnsi" w:cstheme="minorHAnsi"/>
            <w:sz w:val="20"/>
            <w:szCs w:val="20"/>
          </w:rPr>
          <w:delText xml:space="preserve">sługę </w:delText>
        </w:r>
        <w:r w:rsidR="009E3D17" w:rsidRPr="00A1678E" w:rsidDel="00C83DF3">
          <w:rPr>
            <w:rFonts w:asciiTheme="minorHAnsi" w:hAnsiTheme="minorHAnsi" w:cstheme="minorHAnsi"/>
            <w:sz w:val="20"/>
            <w:szCs w:val="20"/>
          </w:rPr>
          <w:delText>r</w:delText>
        </w:r>
        <w:r w:rsidRPr="00A1678E" w:rsidDel="00C83DF3">
          <w:rPr>
            <w:rFonts w:asciiTheme="minorHAnsi" w:hAnsiTheme="minorHAnsi" w:cstheme="minorHAnsi"/>
            <w:sz w:val="20"/>
            <w:szCs w:val="20"/>
          </w:rPr>
          <w:delText>ozwojową</w:delText>
        </w:r>
      </w:del>
      <w:ins w:id="106" w:author="Monika Dwornicka" w:date="2021-09-14T13:06:00Z">
        <w:r w:rsidR="00C83DF3">
          <w:rPr>
            <w:rFonts w:asciiTheme="minorHAnsi" w:hAnsiTheme="minorHAnsi" w:cstheme="minorHAnsi"/>
            <w:sz w:val="20"/>
            <w:szCs w:val="20"/>
          </w:rPr>
          <w:t>Dostawcę Usług</w:t>
        </w:r>
      </w:ins>
      <w:r w:rsidRPr="00A1678E">
        <w:rPr>
          <w:rFonts w:asciiTheme="minorHAnsi" w:hAnsiTheme="minorHAnsi" w:cstheme="minorHAnsi"/>
          <w:sz w:val="20"/>
          <w:szCs w:val="20"/>
        </w:rPr>
        <w:t>.</w:t>
      </w:r>
    </w:p>
    <w:p w14:paraId="186B6FC2" w14:textId="0420A495" w:rsidR="006D3084" w:rsidRPr="003147FE" w:rsidRDefault="00124DC1" w:rsidP="00150F12">
      <w:pPr>
        <w:pStyle w:val="Akapitzlist"/>
        <w:numPr>
          <w:ilvl w:val="0"/>
          <w:numId w:val="30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3147FE">
        <w:rPr>
          <w:rFonts w:asciiTheme="minorHAnsi" w:hAnsiTheme="minorHAnsi" w:cstheme="minorHAnsi"/>
          <w:sz w:val="20"/>
          <w:szCs w:val="20"/>
        </w:rPr>
        <w:t>Oświadczenie wystawione przez M</w:t>
      </w:r>
      <w:r w:rsidR="006E1345">
        <w:rPr>
          <w:rFonts w:asciiTheme="minorHAnsi" w:hAnsiTheme="minorHAnsi" w:cstheme="minorHAnsi"/>
          <w:sz w:val="20"/>
          <w:szCs w:val="20"/>
        </w:rPr>
        <w:t>M</w:t>
      </w:r>
      <w:r w:rsidRPr="003147FE">
        <w:rPr>
          <w:rFonts w:asciiTheme="minorHAnsi" w:hAnsiTheme="minorHAnsi" w:cstheme="minorHAnsi"/>
          <w:sz w:val="20"/>
          <w:szCs w:val="20"/>
        </w:rPr>
        <w:t>ŚP potwierdzające</w:t>
      </w:r>
      <w:r w:rsidR="00AC3E9E" w:rsidRPr="003147FE">
        <w:rPr>
          <w:rFonts w:asciiTheme="minorHAnsi" w:hAnsiTheme="minorHAnsi" w:cstheme="minorHAnsi"/>
          <w:sz w:val="20"/>
          <w:szCs w:val="20"/>
        </w:rPr>
        <w:t xml:space="preserve"> obecnoś</w:t>
      </w:r>
      <w:r w:rsidRPr="003147FE">
        <w:rPr>
          <w:rFonts w:asciiTheme="minorHAnsi" w:hAnsiTheme="minorHAnsi" w:cstheme="minorHAnsi"/>
          <w:sz w:val="20"/>
          <w:szCs w:val="20"/>
        </w:rPr>
        <w:t>ć</w:t>
      </w:r>
      <w:r w:rsidR="00AC3E9E" w:rsidRPr="003147FE">
        <w:rPr>
          <w:rFonts w:asciiTheme="minorHAnsi" w:hAnsiTheme="minorHAnsi" w:cstheme="minorHAnsi"/>
          <w:sz w:val="20"/>
          <w:szCs w:val="20"/>
        </w:rPr>
        <w:t xml:space="preserve"> Pracowników </w:t>
      </w:r>
      <w:r w:rsidRPr="003147FE">
        <w:rPr>
          <w:rFonts w:asciiTheme="minorHAnsi" w:hAnsiTheme="minorHAnsi" w:cstheme="minorHAnsi"/>
          <w:sz w:val="20"/>
          <w:szCs w:val="20"/>
        </w:rPr>
        <w:t>na minimum 80% godzin usług rozwojowych</w:t>
      </w:r>
      <w:r w:rsidR="00AC3E9E" w:rsidRPr="003147FE">
        <w:rPr>
          <w:rFonts w:asciiTheme="minorHAnsi" w:hAnsiTheme="minorHAnsi" w:cstheme="minorHAnsi"/>
          <w:sz w:val="20"/>
          <w:szCs w:val="20"/>
        </w:rPr>
        <w:t xml:space="preserve">. </w:t>
      </w:r>
      <w:r w:rsidRPr="003147FE">
        <w:rPr>
          <w:rFonts w:asciiTheme="minorHAnsi" w:hAnsiTheme="minorHAnsi" w:cstheme="minorHAnsi"/>
          <w:sz w:val="20"/>
          <w:szCs w:val="20"/>
        </w:rPr>
        <w:t>Oświadczenie</w:t>
      </w:r>
      <w:r w:rsidR="00AC3E9E" w:rsidRPr="003147FE">
        <w:rPr>
          <w:rFonts w:asciiTheme="minorHAnsi" w:hAnsiTheme="minorHAnsi" w:cstheme="minorHAnsi"/>
          <w:sz w:val="20"/>
          <w:szCs w:val="20"/>
        </w:rPr>
        <w:t xml:space="preserve"> powinn</w:t>
      </w:r>
      <w:r w:rsidRPr="003147FE">
        <w:rPr>
          <w:rFonts w:asciiTheme="minorHAnsi" w:hAnsiTheme="minorHAnsi" w:cstheme="minorHAnsi"/>
          <w:sz w:val="20"/>
          <w:szCs w:val="20"/>
        </w:rPr>
        <w:t>o</w:t>
      </w:r>
      <w:r w:rsidR="00AC3E9E" w:rsidRPr="003147FE">
        <w:rPr>
          <w:rFonts w:asciiTheme="minorHAnsi" w:hAnsiTheme="minorHAnsi" w:cstheme="minorHAnsi"/>
          <w:sz w:val="20"/>
          <w:szCs w:val="20"/>
        </w:rPr>
        <w:t xml:space="preserve"> zawierać </w:t>
      </w:r>
      <w:r w:rsidR="000906F1" w:rsidRPr="003147FE">
        <w:rPr>
          <w:rFonts w:asciiTheme="minorHAnsi" w:hAnsiTheme="minorHAnsi" w:cstheme="minorHAnsi"/>
          <w:sz w:val="20"/>
          <w:szCs w:val="20"/>
        </w:rPr>
        <w:t xml:space="preserve">następujące informacje: </w:t>
      </w:r>
      <w:r w:rsidR="00111ABD" w:rsidRPr="003147FE">
        <w:rPr>
          <w:rFonts w:asciiTheme="minorHAnsi" w:hAnsiTheme="minorHAnsi" w:cstheme="minorHAnsi"/>
          <w:sz w:val="20"/>
          <w:szCs w:val="20"/>
        </w:rPr>
        <w:t>Imię</w:t>
      </w:r>
      <w:r w:rsidR="003E40C6" w:rsidRPr="003147FE">
        <w:rPr>
          <w:rFonts w:asciiTheme="minorHAnsi" w:hAnsiTheme="minorHAnsi" w:cstheme="minorHAnsi"/>
          <w:sz w:val="20"/>
          <w:szCs w:val="20"/>
        </w:rPr>
        <w:br/>
      </w:r>
      <w:r w:rsidR="000906F1" w:rsidRPr="003147FE">
        <w:rPr>
          <w:rFonts w:asciiTheme="minorHAnsi" w:hAnsiTheme="minorHAnsi" w:cstheme="minorHAnsi"/>
          <w:sz w:val="20"/>
          <w:szCs w:val="20"/>
        </w:rPr>
        <w:t>i nazwisko pracownika, tytuł usługi rozwojowej oraz identyfikatory nadane w systemie informatycznym (ID wsparcia), dane Przedsiębiorcy</w:t>
      </w:r>
      <w:r w:rsidR="003522A8" w:rsidRPr="003147FE">
        <w:rPr>
          <w:rFonts w:asciiTheme="minorHAnsi" w:hAnsiTheme="minorHAnsi" w:cstheme="minorHAnsi"/>
          <w:sz w:val="20"/>
          <w:szCs w:val="20"/>
        </w:rPr>
        <w:t xml:space="preserve">, dane </w:t>
      </w:r>
      <w:del w:id="107" w:author="Monika Dwornicka" w:date="2021-09-14T13:07:00Z">
        <w:r w:rsidR="003522A8" w:rsidRPr="003147FE" w:rsidDel="00C83DF3">
          <w:rPr>
            <w:rFonts w:asciiTheme="minorHAnsi" w:hAnsiTheme="minorHAnsi" w:cstheme="minorHAnsi"/>
            <w:sz w:val="20"/>
            <w:szCs w:val="20"/>
          </w:rPr>
          <w:delText>Podmiotu świadczącego usługę rozwojową</w:delText>
        </w:r>
      </w:del>
      <w:ins w:id="108" w:author="Monika Dwornicka" w:date="2021-09-14T13:07:00Z">
        <w:r w:rsidR="00C83DF3">
          <w:rPr>
            <w:rFonts w:asciiTheme="minorHAnsi" w:hAnsiTheme="minorHAnsi" w:cstheme="minorHAnsi"/>
            <w:sz w:val="20"/>
            <w:szCs w:val="20"/>
          </w:rPr>
          <w:t>Dostawcy Usług</w:t>
        </w:r>
      </w:ins>
      <w:r w:rsidR="000906F1" w:rsidRPr="003147FE">
        <w:rPr>
          <w:rFonts w:asciiTheme="minorHAnsi" w:hAnsiTheme="minorHAnsi" w:cstheme="minorHAnsi"/>
          <w:sz w:val="20"/>
          <w:szCs w:val="20"/>
        </w:rPr>
        <w:t>, datę świadczenia usługi rozwojowej, wykaz dni realizacji usługi z liczbą godzin realizacji</w:t>
      </w:r>
      <w:r w:rsidR="003522A8" w:rsidRPr="003147FE">
        <w:rPr>
          <w:rFonts w:asciiTheme="minorHAnsi" w:hAnsiTheme="minorHAnsi" w:cstheme="minorHAnsi"/>
          <w:sz w:val="20"/>
          <w:szCs w:val="20"/>
        </w:rPr>
        <w:t xml:space="preserve">, </w:t>
      </w:r>
      <w:r w:rsidR="000906F1" w:rsidRPr="003147FE">
        <w:rPr>
          <w:rFonts w:asciiTheme="minorHAnsi" w:hAnsiTheme="minorHAnsi" w:cstheme="minorHAnsi"/>
          <w:sz w:val="20"/>
          <w:szCs w:val="20"/>
        </w:rPr>
        <w:lastRenderedPageBreak/>
        <w:t>podpi</w:t>
      </w:r>
      <w:r w:rsidR="00D93530" w:rsidRPr="003147FE">
        <w:rPr>
          <w:rFonts w:asciiTheme="minorHAnsi" w:hAnsiTheme="minorHAnsi" w:cstheme="minorHAnsi"/>
          <w:sz w:val="20"/>
          <w:szCs w:val="20"/>
        </w:rPr>
        <w:t>s</w:t>
      </w:r>
      <w:r w:rsidR="000906F1" w:rsidRPr="003147FE">
        <w:rPr>
          <w:rFonts w:asciiTheme="minorHAnsi" w:hAnsiTheme="minorHAnsi" w:cstheme="minorHAnsi"/>
          <w:sz w:val="20"/>
          <w:szCs w:val="20"/>
        </w:rPr>
        <w:t xml:space="preserve"> </w:t>
      </w:r>
      <w:r w:rsidR="003522A8" w:rsidRPr="003147FE">
        <w:rPr>
          <w:rFonts w:asciiTheme="minorHAnsi" w:hAnsiTheme="minorHAnsi" w:cstheme="minorHAnsi"/>
          <w:sz w:val="20"/>
          <w:szCs w:val="20"/>
        </w:rPr>
        <w:t>Pracodawcy oraz oświadczenie potwierdzając</w:t>
      </w:r>
      <w:ins w:id="109" w:author="Monika Dwornicka" w:date="2021-09-14T13:47:00Z">
        <w:r w:rsidR="007C7D0C">
          <w:rPr>
            <w:rFonts w:asciiTheme="minorHAnsi" w:hAnsiTheme="minorHAnsi" w:cstheme="minorHAnsi"/>
            <w:sz w:val="20"/>
            <w:szCs w:val="20"/>
          </w:rPr>
          <w:t>e</w:t>
        </w:r>
      </w:ins>
      <w:del w:id="110" w:author="Monika Dwornicka" w:date="2021-09-14T13:47:00Z">
        <w:r w:rsidR="003522A8" w:rsidRPr="003147FE" w:rsidDel="007C7D0C">
          <w:rPr>
            <w:rFonts w:asciiTheme="minorHAnsi" w:hAnsiTheme="minorHAnsi" w:cstheme="minorHAnsi"/>
            <w:sz w:val="20"/>
            <w:szCs w:val="20"/>
          </w:rPr>
          <w:delText>ym</w:delText>
        </w:r>
      </w:del>
      <w:r w:rsidR="003522A8" w:rsidRPr="003147FE">
        <w:rPr>
          <w:rFonts w:asciiTheme="minorHAnsi" w:hAnsiTheme="minorHAnsi" w:cstheme="minorHAnsi"/>
          <w:sz w:val="20"/>
          <w:szCs w:val="20"/>
        </w:rPr>
        <w:t xml:space="preserve"> udział (frekwencję) pracowników </w:t>
      </w:r>
      <w:del w:id="111" w:author="Monika Dwornicka" w:date="2021-09-14T13:47:00Z">
        <w:r w:rsidR="003E40C6" w:rsidRPr="003147FE" w:rsidDel="007C7D0C">
          <w:rPr>
            <w:rFonts w:asciiTheme="minorHAnsi" w:hAnsiTheme="minorHAnsi" w:cstheme="minorHAnsi"/>
            <w:sz w:val="20"/>
            <w:szCs w:val="20"/>
          </w:rPr>
          <w:br/>
        </w:r>
      </w:del>
      <w:r w:rsidR="003522A8" w:rsidRPr="003147FE">
        <w:rPr>
          <w:rFonts w:asciiTheme="minorHAnsi" w:hAnsiTheme="minorHAnsi" w:cstheme="minorHAnsi"/>
          <w:sz w:val="20"/>
          <w:szCs w:val="20"/>
        </w:rPr>
        <w:t>na poziomie min</w:t>
      </w:r>
      <w:ins w:id="112" w:author="Monika Dwornicka" w:date="2021-09-14T13:47:00Z">
        <w:r w:rsidR="007C7D0C">
          <w:rPr>
            <w:rFonts w:asciiTheme="minorHAnsi" w:hAnsiTheme="minorHAnsi" w:cstheme="minorHAnsi"/>
            <w:sz w:val="20"/>
            <w:szCs w:val="20"/>
          </w:rPr>
          <w:t>.</w:t>
        </w:r>
      </w:ins>
      <w:r w:rsidR="003522A8" w:rsidRPr="003147FE">
        <w:rPr>
          <w:rFonts w:asciiTheme="minorHAnsi" w:hAnsiTheme="minorHAnsi" w:cstheme="minorHAnsi"/>
          <w:sz w:val="20"/>
          <w:szCs w:val="20"/>
        </w:rPr>
        <w:t xml:space="preserve"> 80 % godzin</w:t>
      </w:r>
      <w:r w:rsidR="000906F1" w:rsidRPr="003147FE">
        <w:rPr>
          <w:rFonts w:asciiTheme="minorHAnsi" w:hAnsiTheme="minorHAnsi" w:cstheme="minorHAnsi"/>
          <w:sz w:val="20"/>
          <w:szCs w:val="20"/>
        </w:rPr>
        <w:t>.</w:t>
      </w:r>
      <w:bookmarkStart w:id="113" w:name="_Hlk2265200"/>
      <w:r w:rsidR="004424EE" w:rsidRPr="003147FE">
        <w:rPr>
          <w:rFonts w:asciiTheme="minorHAnsi" w:hAnsiTheme="minorHAnsi" w:cstheme="minorHAnsi"/>
          <w:sz w:val="20"/>
          <w:szCs w:val="20"/>
        </w:rPr>
        <w:t xml:space="preserve"> Wzór </w:t>
      </w:r>
      <w:r w:rsidR="00710298">
        <w:rPr>
          <w:rFonts w:asciiTheme="minorHAnsi" w:hAnsiTheme="minorHAnsi" w:cstheme="minorHAnsi"/>
          <w:sz w:val="20"/>
          <w:szCs w:val="20"/>
        </w:rPr>
        <w:t>O</w:t>
      </w:r>
      <w:r w:rsidR="004424EE" w:rsidRPr="003147FE">
        <w:rPr>
          <w:rFonts w:asciiTheme="minorHAnsi" w:hAnsiTheme="minorHAnsi" w:cstheme="minorHAnsi"/>
          <w:sz w:val="20"/>
          <w:szCs w:val="20"/>
        </w:rPr>
        <w:t xml:space="preserve">świadczenia </w:t>
      </w:r>
      <w:r w:rsidR="00710298">
        <w:rPr>
          <w:rFonts w:asciiTheme="minorHAnsi" w:hAnsiTheme="minorHAnsi" w:cstheme="minorHAnsi"/>
          <w:sz w:val="20"/>
          <w:szCs w:val="20"/>
        </w:rPr>
        <w:t xml:space="preserve">o frekwencji </w:t>
      </w:r>
      <w:r w:rsidR="004424EE" w:rsidRPr="003147FE">
        <w:rPr>
          <w:rFonts w:asciiTheme="minorHAnsi" w:hAnsiTheme="minorHAnsi" w:cstheme="minorHAnsi"/>
          <w:sz w:val="20"/>
          <w:szCs w:val="20"/>
        </w:rPr>
        <w:t xml:space="preserve">stanowi </w:t>
      </w:r>
      <w:r w:rsidR="00710298">
        <w:rPr>
          <w:rFonts w:asciiTheme="minorHAnsi" w:hAnsiTheme="minorHAnsi" w:cstheme="minorHAnsi"/>
          <w:sz w:val="20"/>
          <w:szCs w:val="20"/>
        </w:rPr>
        <w:t>Z</w:t>
      </w:r>
      <w:r w:rsidR="004424EE" w:rsidRPr="003147FE">
        <w:rPr>
          <w:rFonts w:asciiTheme="minorHAnsi" w:hAnsiTheme="minorHAnsi" w:cstheme="minorHAnsi"/>
          <w:sz w:val="20"/>
          <w:szCs w:val="20"/>
        </w:rPr>
        <w:t>ałącznik nr 4 do Regulaminu.</w:t>
      </w:r>
    </w:p>
    <w:p w14:paraId="3229F47F" w14:textId="59E55B2B" w:rsidR="000906F1" w:rsidRDefault="000906F1" w:rsidP="00150F12">
      <w:pPr>
        <w:pStyle w:val="Akapitzlist"/>
        <w:numPr>
          <w:ilvl w:val="0"/>
          <w:numId w:val="30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Oświadczenie o miejscu przechowywania </w:t>
      </w:r>
      <w:r w:rsidR="00D93530" w:rsidRPr="00A1678E">
        <w:rPr>
          <w:rFonts w:asciiTheme="minorHAnsi" w:hAnsiTheme="minorHAnsi" w:cstheme="minorHAnsi"/>
          <w:sz w:val="20"/>
          <w:szCs w:val="20"/>
        </w:rPr>
        <w:t>oryginałów</w:t>
      </w:r>
      <w:r w:rsidRPr="00A1678E">
        <w:rPr>
          <w:rFonts w:asciiTheme="minorHAnsi" w:hAnsiTheme="minorHAnsi" w:cstheme="minorHAnsi"/>
          <w:sz w:val="20"/>
          <w:szCs w:val="20"/>
        </w:rPr>
        <w:t xml:space="preserve"> list obecności </w:t>
      </w:r>
      <w:bookmarkEnd w:id="113"/>
      <w:r w:rsidRPr="00A1678E">
        <w:rPr>
          <w:rFonts w:asciiTheme="minorHAnsi" w:hAnsiTheme="minorHAnsi" w:cstheme="minorHAnsi"/>
          <w:sz w:val="20"/>
          <w:szCs w:val="20"/>
        </w:rPr>
        <w:t xml:space="preserve">wystawione przez </w:t>
      </w:r>
      <w:r w:rsidR="00E2405A" w:rsidRPr="00A1678E">
        <w:rPr>
          <w:rFonts w:asciiTheme="minorHAnsi" w:hAnsiTheme="minorHAnsi" w:cstheme="minorHAnsi"/>
          <w:sz w:val="20"/>
          <w:szCs w:val="20"/>
        </w:rPr>
        <w:t>M</w:t>
      </w:r>
      <w:r w:rsidR="006E1345">
        <w:rPr>
          <w:rFonts w:asciiTheme="minorHAnsi" w:hAnsiTheme="minorHAnsi" w:cstheme="minorHAnsi"/>
          <w:sz w:val="20"/>
          <w:szCs w:val="20"/>
        </w:rPr>
        <w:t>M</w:t>
      </w:r>
      <w:r w:rsidR="00E2405A" w:rsidRPr="00A1678E">
        <w:rPr>
          <w:rFonts w:asciiTheme="minorHAnsi" w:hAnsiTheme="minorHAnsi" w:cstheme="minorHAnsi"/>
          <w:sz w:val="20"/>
          <w:szCs w:val="20"/>
        </w:rPr>
        <w:t>ŚP</w:t>
      </w:r>
      <w:r w:rsidR="00D93530" w:rsidRPr="00A1678E">
        <w:rPr>
          <w:rFonts w:asciiTheme="minorHAnsi" w:hAnsiTheme="minorHAnsi" w:cstheme="minorHAnsi"/>
          <w:sz w:val="20"/>
          <w:szCs w:val="20"/>
        </w:rPr>
        <w:t xml:space="preserve">, którego </w:t>
      </w:r>
      <w:r w:rsidR="00D93530" w:rsidRPr="003147FE">
        <w:rPr>
          <w:rFonts w:asciiTheme="minorHAnsi" w:hAnsiTheme="minorHAnsi" w:cstheme="minorHAnsi"/>
          <w:sz w:val="20"/>
          <w:szCs w:val="20"/>
        </w:rPr>
        <w:t xml:space="preserve">wzór stanowi </w:t>
      </w:r>
      <w:r w:rsidR="00EE5BA4" w:rsidRPr="003147FE">
        <w:rPr>
          <w:rFonts w:asciiTheme="minorHAnsi" w:hAnsiTheme="minorHAnsi" w:cstheme="minorHAnsi"/>
          <w:sz w:val="20"/>
          <w:szCs w:val="20"/>
        </w:rPr>
        <w:t>Załącznik</w:t>
      </w:r>
      <w:r w:rsidR="00D93530" w:rsidRPr="003147FE">
        <w:rPr>
          <w:rFonts w:asciiTheme="minorHAnsi" w:hAnsiTheme="minorHAnsi" w:cstheme="minorHAnsi"/>
          <w:sz w:val="20"/>
          <w:szCs w:val="20"/>
        </w:rPr>
        <w:t xml:space="preserve"> nr </w:t>
      </w:r>
      <w:r w:rsidR="00B83275" w:rsidRPr="003147FE">
        <w:rPr>
          <w:rFonts w:asciiTheme="minorHAnsi" w:hAnsiTheme="minorHAnsi" w:cstheme="minorHAnsi"/>
          <w:sz w:val="20"/>
          <w:szCs w:val="20"/>
        </w:rPr>
        <w:t>5</w:t>
      </w:r>
      <w:r w:rsidR="00D93530" w:rsidRPr="003147FE">
        <w:rPr>
          <w:rFonts w:asciiTheme="minorHAnsi" w:hAnsiTheme="minorHAnsi" w:cstheme="minorHAnsi"/>
          <w:sz w:val="20"/>
          <w:szCs w:val="20"/>
        </w:rPr>
        <w:t xml:space="preserve"> do Regulaminu.</w:t>
      </w:r>
    </w:p>
    <w:p w14:paraId="4EE7585D" w14:textId="3E351BC2" w:rsidR="009F794D" w:rsidRPr="005F09A0" w:rsidRDefault="009F794D" w:rsidP="005F09A0">
      <w:pPr>
        <w:pStyle w:val="Akapitzlist"/>
        <w:numPr>
          <w:ilvl w:val="0"/>
          <w:numId w:val="30"/>
        </w:numPr>
        <w:spacing w:after="0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650790">
        <w:rPr>
          <w:rFonts w:asciiTheme="minorHAnsi" w:hAnsiTheme="minorHAnsi" w:cstheme="minorHAnsi"/>
          <w:sz w:val="20"/>
          <w:szCs w:val="20"/>
        </w:rPr>
        <w:t>zmiany formy usługi ze stacjonarnej na zdalną</w:t>
      </w:r>
      <w:r>
        <w:rPr>
          <w:rFonts w:asciiTheme="minorHAnsi" w:hAnsiTheme="minorHAnsi" w:cstheme="minorHAnsi"/>
          <w:sz w:val="20"/>
          <w:szCs w:val="20"/>
        </w:rPr>
        <w:t xml:space="preserve"> należy dołączyć </w:t>
      </w:r>
      <w:del w:id="114" w:author="Monika Dwornicka" w:date="2021-09-14T13:48:00Z">
        <w:r w:rsidDel="007C7D0C">
          <w:rPr>
            <w:rFonts w:asciiTheme="minorHAnsi" w:hAnsiTheme="minorHAnsi" w:cstheme="minorHAnsi"/>
            <w:sz w:val="20"/>
            <w:szCs w:val="20"/>
          </w:rPr>
          <w:delText xml:space="preserve">odpowiednio wybrane oświadczenie - </w:delText>
        </w:r>
      </w:del>
      <w:r w:rsidRPr="005F09A0">
        <w:rPr>
          <w:rFonts w:asciiTheme="minorHAnsi" w:hAnsiTheme="minorHAnsi" w:cstheme="minorHAnsi"/>
          <w:i/>
          <w:iCs/>
          <w:sz w:val="20"/>
          <w:szCs w:val="20"/>
        </w:rPr>
        <w:t>OŚWIADCZENIE O UZYSKANIU AKCEPTACJI ZMIANY FORMY USŁUGI</w:t>
      </w:r>
      <w:r w:rsidR="00650790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>
        <w:rPr>
          <w:rFonts w:asciiTheme="minorHAnsi" w:hAnsiTheme="minorHAnsi" w:cstheme="minorHAnsi"/>
          <w:sz w:val="20"/>
          <w:szCs w:val="20"/>
        </w:rPr>
        <w:t xml:space="preserve">Wzór 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Oświadcze</w:t>
      </w:r>
      <w:r w:rsidR="00650790">
        <w:rPr>
          <w:rFonts w:asciiTheme="minorHAnsi" w:eastAsiaTheme="minorHAnsi" w:hAnsiTheme="minorHAnsi" w:cstheme="minorHAnsi"/>
          <w:color w:val="000000"/>
          <w:sz w:val="20"/>
          <w:szCs w:val="20"/>
        </w:rPr>
        <w:t>nia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dotyczą</w:t>
      </w:r>
      <w:r w:rsidR="00650790">
        <w:rPr>
          <w:rFonts w:asciiTheme="minorHAnsi" w:eastAsiaTheme="minorHAnsi" w:hAnsiTheme="minorHAnsi" w:cstheme="minorHAnsi"/>
          <w:color w:val="000000"/>
          <w:sz w:val="20"/>
          <w:szCs w:val="20"/>
        </w:rPr>
        <w:t>cego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realizacji usług</w:t>
      </w:r>
      <w:r w:rsidR="00650790">
        <w:rPr>
          <w:rFonts w:asciiTheme="minorHAnsi" w:eastAsiaTheme="minorHAnsi" w:hAnsiTheme="minorHAnsi" w:cstheme="minorHAnsi"/>
          <w:color w:val="000000"/>
          <w:sz w:val="20"/>
          <w:szCs w:val="20"/>
        </w:rPr>
        <w:t>i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 formie zdalnej</w:t>
      </w:r>
      <w:r>
        <w:rPr>
          <w:rFonts w:asciiTheme="minorHAnsi" w:hAnsiTheme="minorHAnsi" w:cstheme="minorHAnsi"/>
          <w:sz w:val="20"/>
          <w:szCs w:val="20"/>
        </w:rPr>
        <w:t xml:space="preserve"> stanowi Załącznik nr 6 do Regulaminu.</w:t>
      </w:r>
    </w:p>
    <w:bookmarkEnd w:id="100"/>
    <w:p w14:paraId="40CF252A" w14:textId="6824A4CF" w:rsidR="00BF465A" w:rsidRPr="00A1678E" w:rsidRDefault="00BF465A" w:rsidP="00150F12">
      <w:pPr>
        <w:pStyle w:val="Default"/>
        <w:numPr>
          <w:ilvl w:val="0"/>
          <w:numId w:val="6"/>
        </w:numPr>
        <w:tabs>
          <w:tab w:val="num" w:pos="426"/>
        </w:tabs>
        <w:adjustRightInd/>
        <w:spacing w:line="276" w:lineRule="auto"/>
        <w:ind w:left="142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1678E">
        <w:rPr>
          <w:rFonts w:asciiTheme="minorHAnsi" w:hAnsiTheme="minorHAnsi" w:cstheme="minorHAnsi"/>
          <w:color w:val="auto"/>
          <w:sz w:val="20"/>
          <w:szCs w:val="20"/>
        </w:rPr>
        <w:t xml:space="preserve">Operator w terminie do </w:t>
      </w:r>
      <w:r w:rsidR="000906F1" w:rsidRPr="00A1678E">
        <w:rPr>
          <w:rFonts w:asciiTheme="minorHAnsi" w:hAnsiTheme="minorHAnsi" w:cstheme="minorHAnsi"/>
          <w:color w:val="auto"/>
          <w:sz w:val="20"/>
          <w:szCs w:val="20"/>
        </w:rPr>
        <w:t xml:space="preserve">14 </w:t>
      </w:r>
      <w:r w:rsidRPr="00A1678E">
        <w:rPr>
          <w:rFonts w:asciiTheme="minorHAnsi" w:hAnsiTheme="minorHAnsi" w:cstheme="minorHAnsi"/>
          <w:color w:val="auto"/>
          <w:sz w:val="20"/>
          <w:szCs w:val="20"/>
        </w:rPr>
        <w:t xml:space="preserve">dni roboczych od otrzymania od Przedsiębiorcy wszelkich wymaganych dokumentów wskazanych </w:t>
      </w:r>
      <w:r w:rsidRPr="003147FE">
        <w:rPr>
          <w:rFonts w:asciiTheme="minorHAnsi" w:hAnsiTheme="minorHAnsi" w:cstheme="minorHAnsi"/>
          <w:color w:val="auto"/>
          <w:sz w:val="20"/>
          <w:szCs w:val="20"/>
        </w:rPr>
        <w:t xml:space="preserve">w </w:t>
      </w:r>
      <w:r w:rsidR="00BA727A" w:rsidRPr="003147FE">
        <w:rPr>
          <w:rFonts w:asciiTheme="minorHAnsi" w:hAnsiTheme="minorHAnsi" w:cstheme="minorHAnsi"/>
          <w:color w:val="auto"/>
          <w:sz w:val="20"/>
          <w:szCs w:val="20"/>
        </w:rPr>
        <w:t>ust</w:t>
      </w:r>
      <w:r w:rsidRPr="003147FE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="00A270C1" w:rsidRPr="003147FE">
        <w:rPr>
          <w:rFonts w:asciiTheme="minorHAnsi" w:hAnsiTheme="minorHAnsi" w:cstheme="minorHAnsi"/>
          <w:color w:val="auto"/>
          <w:sz w:val="20"/>
          <w:szCs w:val="20"/>
        </w:rPr>
        <w:t>20</w:t>
      </w:r>
      <w:r w:rsidRPr="00A1678E">
        <w:rPr>
          <w:rFonts w:asciiTheme="minorHAnsi" w:hAnsiTheme="minorHAnsi" w:cstheme="minorHAnsi"/>
          <w:color w:val="auto"/>
          <w:sz w:val="20"/>
          <w:szCs w:val="20"/>
        </w:rPr>
        <w:t xml:space="preserve"> dokona ich weryfikacji pod względem formalnym, rachunkowym </w:t>
      </w:r>
      <w:r w:rsidR="003E40C6" w:rsidRPr="00A1678E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A1678E">
        <w:rPr>
          <w:rFonts w:asciiTheme="minorHAnsi" w:hAnsiTheme="minorHAnsi" w:cstheme="minorHAnsi"/>
          <w:color w:val="auto"/>
          <w:sz w:val="20"/>
          <w:szCs w:val="20"/>
        </w:rPr>
        <w:t xml:space="preserve">i merytorycznym. 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Bieg terminu na weryfikację i zatwierdzenie dokumentów rozliczeniowych może zostać zawieszony w przypadku potrzeby uzyskania dodatkowych wyjaśnień lub korekt w zakresie dokumentów rozliczeniowych, lub potrzeby wyjaśnienia kwalifikowalności wydatku. W uzasadnionych przypadkach, </w:t>
      </w:r>
      <w:r w:rsidR="000137A5" w:rsidRPr="00A1678E">
        <w:rPr>
          <w:rFonts w:asciiTheme="minorHAnsi" w:eastAsiaTheme="minorHAnsi" w:hAnsiTheme="minorHAnsi" w:cstheme="minorHAnsi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w szczególności w przypadku dużej liczby złożonych dokumentów, termin ten może zostać wydłużony, </w:t>
      </w:r>
      <w:r w:rsidR="000137A5" w:rsidRPr="00A1678E">
        <w:rPr>
          <w:rFonts w:asciiTheme="minorHAnsi" w:eastAsiaTheme="minorHAnsi" w:hAnsiTheme="minorHAnsi" w:cstheme="minorHAnsi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sz w:val="20"/>
          <w:szCs w:val="20"/>
        </w:rPr>
        <w:t>o czym Operator będzie informował Przedsiębiorcę na bieżąco.</w:t>
      </w:r>
    </w:p>
    <w:p w14:paraId="2E08B092" w14:textId="722AE0A6" w:rsidR="004B34D2" w:rsidRPr="006D69EA" w:rsidRDefault="00BF465A" w:rsidP="004B34D2">
      <w:pPr>
        <w:pStyle w:val="Default"/>
        <w:numPr>
          <w:ilvl w:val="0"/>
          <w:numId w:val="6"/>
        </w:numPr>
        <w:tabs>
          <w:tab w:val="num" w:pos="426"/>
        </w:tabs>
        <w:adjustRightInd/>
        <w:spacing w:after="240" w:line="276" w:lineRule="auto"/>
        <w:ind w:left="142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W przypadku stwierdzenia braków formalnych lub konieczności złożenia wyjaśnień do złożonych przez Przedsiębiorcę dokumentów rozliczeniowych, Przedsiębiorca zostanie wezwany do ich uzupełnienia </w:t>
      </w:r>
      <w:r w:rsidR="003E40C6" w:rsidRPr="00A1678E">
        <w:rPr>
          <w:rFonts w:asciiTheme="minorHAnsi" w:eastAsiaTheme="minorHAnsi" w:hAnsiTheme="minorHAnsi" w:cstheme="minorHAnsi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lub złożenia dodatkowych wyjaśnień za pośrednictwem poczty elektronicznej lub pisemnie, </w:t>
      </w:r>
      <w:r w:rsidR="003E40C6" w:rsidRPr="00A1678E">
        <w:rPr>
          <w:rFonts w:asciiTheme="minorHAnsi" w:eastAsiaTheme="minorHAnsi" w:hAnsiTheme="minorHAnsi" w:cstheme="minorHAnsi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w wyznaczonym przez Operatora terminie. </w:t>
      </w:r>
      <w:r w:rsidRPr="00A1678E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Niezłożenie przez Przedsiębiorcę wyjaśnień/dokumentów </w:t>
      </w:r>
      <w:r w:rsidR="003E40C6" w:rsidRPr="00A1678E">
        <w:rPr>
          <w:rFonts w:asciiTheme="minorHAnsi" w:eastAsia="Arial" w:hAnsiTheme="minorHAnsi" w:cstheme="minorHAnsi"/>
          <w:color w:val="00000A"/>
          <w:sz w:val="20"/>
          <w:szCs w:val="20"/>
        </w:rPr>
        <w:br/>
      </w:r>
      <w:r w:rsidRPr="00A1678E">
        <w:rPr>
          <w:rFonts w:asciiTheme="minorHAnsi" w:eastAsia="Arial" w:hAnsiTheme="minorHAnsi" w:cstheme="minorHAnsi"/>
          <w:color w:val="00000A"/>
          <w:sz w:val="20"/>
          <w:szCs w:val="20"/>
        </w:rPr>
        <w:t>w terminie wyznaczonym przez Operatora</w:t>
      </w:r>
      <w:r w:rsidRPr="00A1678E">
        <w:rPr>
          <w:rFonts w:asciiTheme="minorHAnsi" w:eastAsia="Arial" w:hAnsiTheme="minorHAnsi" w:cstheme="minorHAnsi"/>
          <w:color w:val="0000FF"/>
          <w:sz w:val="20"/>
          <w:szCs w:val="20"/>
        </w:rPr>
        <w:t xml:space="preserve"> </w:t>
      </w:r>
      <w:r w:rsidRPr="00A1678E">
        <w:rPr>
          <w:rFonts w:asciiTheme="minorHAnsi" w:eastAsia="Arial" w:hAnsiTheme="minorHAnsi" w:cstheme="minorHAnsi"/>
          <w:sz w:val="20"/>
          <w:szCs w:val="20"/>
        </w:rPr>
        <w:t>równoznaczne jest z brakiem refundacji kosztów usług rozwojowych.</w:t>
      </w:r>
    </w:p>
    <w:p w14:paraId="6A26A212" w14:textId="2E980B55" w:rsidR="00BF465A" w:rsidRPr="00A1678E" w:rsidRDefault="00BF465A" w:rsidP="00F64DBB">
      <w:pPr>
        <w:pStyle w:val="Default"/>
        <w:adjustRightInd/>
        <w:spacing w:after="240" w:line="276" w:lineRule="auto"/>
        <w:ind w:left="-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>§ 8</w:t>
      </w:r>
      <w:r w:rsidR="00F64DBB" w:rsidRPr="00A1678E">
        <w:rPr>
          <w:rFonts w:asciiTheme="minorHAnsi" w:hAnsiTheme="minorHAnsi" w:cstheme="minorHAnsi"/>
          <w:b/>
          <w:sz w:val="20"/>
          <w:szCs w:val="20"/>
        </w:rPr>
        <w:br/>
      </w:r>
      <w:r w:rsidRPr="00A1678E">
        <w:rPr>
          <w:rFonts w:asciiTheme="minorHAnsi" w:hAnsiTheme="minorHAnsi" w:cstheme="minorHAnsi"/>
          <w:b/>
          <w:sz w:val="20"/>
          <w:szCs w:val="20"/>
        </w:rPr>
        <w:t>Podatek VAT</w:t>
      </w:r>
    </w:p>
    <w:p w14:paraId="672480FA" w14:textId="4E5899AA" w:rsidR="0026489A" w:rsidRPr="00A1678E" w:rsidRDefault="00E866E0" w:rsidP="00150F12">
      <w:pPr>
        <w:pStyle w:val="Akapitzlist"/>
        <w:numPr>
          <w:ilvl w:val="1"/>
          <w:numId w:val="6"/>
        </w:numPr>
        <w:tabs>
          <w:tab w:val="clear" w:pos="720"/>
        </w:tabs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</w:t>
      </w:r>
      <w:r w:rsidRPr="00E866E0">
        <w:rPr>
          <w:rFonts w:asciiTheme="minorHAnsi" w:eastAsiaTheme="minorHAnsi" w:hAnsiTheme="minorHAnsi" w:cstheme="minorHAnsi"/>
          <w:color w:val="000000"/>
          <w:sz w:val="20"/>
          <w:szCs w:val="20"/>
        </w:rPr>
        <w:t>przypadku wystąpienia podatku VAT od Usług rozwojowych realizowanych w Projekcie nie jest on objęty Dofinasowaniem zaś M</w:t>
      </w:r>
      <w:r w:rsidR="006E1345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Pr="00E866E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ŚP zobowiązane jest do wpłaty pełnej kwoty 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faktury wraz z podatkiem</w:t>
      </w:r>
      <w:r w:rsidRPr="00E866E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VAT bezpośrednio do </w:t>
      </w:r>
      <w:del w:id="115" w:author="Monika Dwornicka" w:date="2021-09-14T13:07:00Z">
        <w:r w:rsidRPr="00E866E0" w:rsidDel="00C83DF3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delText xml:space="preserve">Podmiotu Świadczącego Usługi </w:delText>
        </w:r>
        <w:r w:rsidR="006102BB" w:rsidDel="00C83DF3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delText>R</w:delText>
        </w:r>
        <w:r w:rsidRPr="00E866E0" w:rsidDel="00C83DF3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delText>ozwojowe</w:delText>
        </w:r>
      </w:del>
      <w:ins w:id="116" w:author="Monika Dwornicka" w:date="2021-09-14T13:07:00Z">
        <w:r w:rsidR="00C83DF3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Dostawcy Usług</w:t>
        </w:r>
      </w:ins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7E74DAFF" w14:textId="61519ED4" w:rsidR="006756D1" w:rsidRPr="00A1678E" w:rsidRDefault="00E866E0" w:rsidP="00150F12">
      <w:pPr>
        <w:pStyle w:val="Akapitzlist"/>
        <w:numPr>
          <w:ilvl w:val="1"/>
          <w:numId w:val="6"/>
        </w:numPr>
        <w:tabs>
          <w:tab w:val="clear" w:pos="720"/>
        </w:tabs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W</w:t>
      </w:r>
      <w:r w:rsidR="006756D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artość </w:t>
      </w:r>
      <w:r w:rsidR="00BE4E0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refundacji </w:t>
      </w:r>
      <w:r w:rsidR="006756D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usługi rozwojowej wyliczana jest w odniesieniu do kosztu 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netto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6756D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usługi rozwojowej. </w:t>
      </w:r>
    </w:p>
    <w:p w14:paraId="044277A4" w14:textId="77777777" w:rsidR="00E866E0" w:rsidRDefault="00E866E0" w:rsidP="004B34D2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0488620" w14:textId="77777777" w:rsidR="00E866E0" w:rsidRDefault="00E866E0" w:rsidP="004B34D2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1FAC098" w14:textId="04F46EBA" w:rsidR="00281FA2" w:rsidRPr="00A1678E" w:rsidRDefault="00BF465A" w:rsidP="004B34D2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>§ 9</w:t>
      </w:r>
    </w:p>
    <w:p w14:paraId="5BC14E10" w14:textId="789AB730" w:rsidR="008E6777" w:rsidRPr="00A1678E" w:rsidRDefault="00281FA2" w:rsidP="00131283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>Refundacja kosztów usług rozwojowych</w:t>
      </w:r>
    </w:p>
    <w:p w14:paraId="6272AAC4" w14:textId="77777777" w:rsidR="00CB2555" w:rsidRPr="00A1678E" w:rsidRDefault="00CB2555" w:rsidP="00131283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1DCA9BC" w14:textId="77777777" w:rsidR="00281FA2" w:rsidRPr="00A1678E" w:rsidRDefault="00281FA2" w:rsidP="00150F12">
      <w:pPr>
        <w:numPr>
          <w:ilvl w:val="1"/>
          <w:numId w:val="13"/>
        </w:numPr>
        <w:tabs>
          <w:tab w:val="clear" w:pos="720"/>
        </w:tabs>
        <w:suppressAutoHyphens/>
        <w:spacing w:after="0"/>
        <w:ind w:left="142" w:hanging="426"/>
        <w:jc w:val="both"/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</w:pPr>
      <w:r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Refundacja kosztów usługi rozwojowej następuje po spełnieniu łącznie poniższych warunków:</w:t>
      </w:r>
    </w:p>
    <w:p w14:paraId="5E136AEB" w14:textId="0A549845" w:rsidR="00CB294A" w:rsidRPr="00A1678E" w:rsidRDefault="006207CD" w:rsidP="00150F12">
      <w:pPr>
        <w:pStyle w:val="Akapitzlist"/>
        <w:numPr>
          <w:ilvl w:val="0"/>
          <w:numId w:val="31"/>
        </w:numPr>
        <w:spacing w:after="0"/>
        <w:ind w:left="596" w:hanging="426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</w:pPr>
      <w:bookmarkStart w:id="117" w:name="_Hlk2324861"/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U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mowa dotycząca refundacji kosztów usług rozwojowych została podpisana przed rozpoczęciem realizacji usług rozwojowych;</w:t>
      </w:r>
    </w:p>
    <w:p w14:paraId="6A624B15" w14:textId="50838193" w:rsidR="00713173" w:rsidRPr="00A1678E" w:rsidRDefault="00713173" w:rsidP="00150F12">
      <w:pPr>
        <w:pStyle w:val="Akapitzlist"/>
        <w:numPr>
          <w:ilvl w:val="0"/>
          <w:numId w:val="31"/>
        </w:numPr>
        <w:spacing w:after="0"/>
        <w:ind w:left="596" w:hanging="426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</w:pP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Przedsiębiorca najpóźniej w dniu podpisania umowy dostarczył wszystkie wymagane załączniki/dokumenty, w tym Formularz zgłoszeniowy przedsiębiorstwa według wzoru stanowiącego </w:t>
      </w:r>
      <w:r w:rsidRPr="003147F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Załącznik nr 2</w:t>
      </w: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a do Umowy wsparcia.</w:t>
      </w:r>
    </w:p>
    <w:p w14:paraId="00A2DE5F" w14:textId="1BB60739" w:rsidR="00CB294A" w:rsidRPr="00A1678E" w:rsidRDefault="002B6B00" w:rsidP="00150F12">
      <w:pPr>
        <w:pStyle w:val="Akapitzlist"/>
        <w:numPr>
          <w:ilvl w:val="0"/>
          <w:numId w:val="31"/>
        </w:numPr>
        <w:spacing w:after="0"/>
        <w:ind w:left="596" w:hanging="426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</w:pP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Przedsiębiorca najpóźniej </w:t>
      </w:r>
      <w:r w:rsidR="00D70554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w </w:t>
      </w:r>
      <w:r w:rsidR="00FE358C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przeddzień rozpoczęcia udziału w usłudze rozwojowej </w:t>
      </w: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dostarczył </w:t>
      </w:r>
      <w:r w:rsidR="006E1345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D</w:t>
      </w: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oradcy</w:t>
      </w:r>
      <w:r w:rsidR="009D02BE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:</w:t>
      </w: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 Formularz zgłoszeniowy </w:t>
      </w:r>
      <w:r w:rsidR="009D02BE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uczestnika</w:t>
      </w: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 dla każdego uczestnika Projektu według wzoru stanowiącego </w:t>
      </w:r>
      <w:r w:rsidRPr="003147F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Załącznik nr 2</w:t>
      </w:r>
      <w:r w:rsidR="009D02BE" w:rsidRPr="003147F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b</w:t>
      </w: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 do Umowy wsparcia</w:t>
      </w:r>
      <w:r w:rsidR="009D02BE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oraz Oświadczeni</w:t>
      </w:r>
      <w:r w:rsidR="009D02BE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a</w:t>
      </w: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 uczestnika projektu dotyczące przetwarzania danych osobowych</w:t>
      </w:r>
      <w:r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DD34B1" w:rsidRPr="00A1678E">
        <w:rPr>
          <w:rFonts w:asciiTheme="minorHAnsi" w:hAnsiTheme="minorHAnsi" w:cstheme="minorHAnsi"/>
          <w:sz w:val="20"/>
          <w:szCs w:val="20"/>
        </w:rPr>
        <w:t xml:space="preserve">dla każdego uczestnika Projektu według wzoru </w:t>
      </w:r>
      <w:r w:rsidR="00DD34B1" w:rsidRPr="003147FE">
        <w:rPr>
          <w:rFonts w:asciiTheme="minorHAnsi" w:hAnsiTheme="minorHAnsi" w:cstheme="minorHAnsi"/>
          <w:sz w:val="20"/>
          <w:szCs w:val="20"/>
        </w:rPr>
        <w:t>stanowiącego Załącznik nr 3 do</w:t>
      </w:r>
      <w:r w:rsidR="00DD34B1" w:rsidRPr="00A1678E">
        <w:rPr>
          <w:rFonts w:asciiTheme="minorHAnsi" w:hAnsiTheme="minorHAnsi" w:cstheme="minorHAnsi"/>
          <w:sz w:val="20"/>
          <w:szCs w:val="20"/>
        </w:rPr>
        <w:t xml:space="preserve"> Umowy wsparcia</w:t>
      </w:r>
      <w:r w:rsidR="00DD34B1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.</w:t>
      </w:r>
    </w:p>
    <w:p w14:paraId="6C49E2AA" w14:textId="6D647E5E" w:rsidR="00CB294A" w:rsidRPr="00A1678E" w:rsidRDefault="006207CD" w:rsidP="00150F12">
      <w:pPr>
        <w:pStyle w:val="Akapitzlist"/>
        <w:numPr>
          <w:ilvl w:val="0"/>
          <w:numId w:val="31"/>
        </w:numPr>
        <w:spacing w:after="0"/>
        <w:ind w:left="596" w:hanging="426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</w:pP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U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sług</w:t>
      </w:r>
      <w:r w:rsidR="00293D5D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i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 rozwojow</w:t>
      </w:r>
      <w:r w:rsidR="00293D5D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e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 został</w:t>
      </w:r>
      <w:r w:rsidR="00293D5D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y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 wybran</w:t>
      </w:r>
      <w:r w:rsidR="00293D5D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e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 za pośrednictwem BUR z wykorzystaniem nadanego Przedsiębiorcy numeru ID wsparcia;</w:t>
      </w:r>
    </w:p>
    <w:p w14:paraId="782E951D" w14:textId="7757FEC5" w:rsidR="00CB294A" w:rsidRPr="00A1678E" w:rsidRDefault="006207CD" w:rsidP="00150F12">
      <w:pPr>
        <w:pStyle w:val="Akapitzlist"/>
        <w:numPr>
          <w:ilvl w:val="0"/>
          <w:numId w:val="31"/>
        </w:numPr>
        <w:spacing w:after="0"/>
        <w:ind w:left="596" w:hanging="426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</w:pPr>
      <w:r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lastRenderedPageBreak/>
        <w:t>P</w:t>
      </w:r>
      <w:r w:rsidR="00281FA2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rzedsiębiorca skorzystał z usług </w:t>
      </w:r>
      <w:r w:rsidR="00E43316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pozytywnie zwalidowanych</w:t>
      </w:r>
      <w:r w:rsidR="00713173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 przez Operatora</w:t>
      </w:r>
      <w:r w:rsidR="00E43316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, </w:t>
      </w:r>
      <w:r w:rsidR="00281FA2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zgodnych z </w:t>
      </w:r>
      <w:r w:rsidR="006E1345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A</w:t>
      </w:r>
      <w:r w:rsidR="00BE5EE7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nalizą</w:t>
      </w:r>
      <w:r w:rsidR="00BE5EE7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 </w:t>
      </w:r>
      <w:r w:rsidR="00281FA2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potrzeb rozwojowych</w:t>
      </w:r>
      <w:r w:rsidR="00713173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.</w:t>
      </w:r>
    </w:p>
    <w:p w14:paraId="37D9B6A8" w14:textId="452A05BA" w:rsidR="00CB294A" w:rsidRPr="00A1678E" w:rsidRDefault="006207CD" w:rsidP="00150F12">
      <w:pPr>
        <w:pStyle w:val="Akapitzlist"/>
        <w:numPr>
          <w:ilvl w:val="0"/>
          <w:numId w:val="31"/>
        </w:numPr>
        <w:spacing w:after="0"/>
        <w:ind w:left="596" w:hanging="426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</w:pP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W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ydatek został rzeczywiście ponie</w:t>
      </w:r>
      <w:r w:rsidR="00B47F2B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siony na zakup usługi rozwojowej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;</w:t>
      </w:r>
    </w:p>
    <w:p w14:paraId="73307409" w14:textId="259CA476" w:rsidR="00CB294A" w:rsidRPr="00A1678E" w:rsidRDefault="001B6441" w:rsidP="00150F12">
      <w:pPr>
        <w:pStyle w:val="Akapitzlist"/>
        <w:numPr>
          <w:ilvl w:val="0"/>
          <w:numId w:val="31"/>
        </w:numPr>
        <w:spacing w:after="0"/>
        <w:ind w:left="596" w:hanging="426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</w:pP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Przedsiębiorca d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okona</w:t>
      </w: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ł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 zapłaty w formie przelewu, 100% wartości usług rozwojowych na rzecz </w:t>
      </w:r>
      <w:del w:id="118" w:author="Monika Dwornicka" w:date="2021-09-14T13:07:00Z">
        <w:r w:rsidR="00A1025F" w:rsidRPr="00A1678E" w:rsidDel="00C83DF3">
          <w:rPr>
            <w:rFonts w:asciiTheme="minorHAnsi" w:eastAsia="Times New Roman" w:hAnsiTheme="minorHAnsi" w:cstheme="minorHAnsi"/>
            <w:kern w:val="1"/>
            <w:sz w:val="20"/>
            <w:szCs w:val="20"/>
            <w:lang w:eastAsia="ar-SA"/>
          </w:rPr>
          <w:delText>p</w:delText>
        </w:r>
        <w:r w:rsidR="00281FA2" w:rsidRPr="00A1678E" w:rsidDel="00C83DF3">
          <w:rPr>
            <w:rFonts w:asciiTheme="minorHAnsi" w:eastAsia="Times New Roman" w:hAnsiTheme="minorHAnsi" w:cstheme="minorHAnsi"/>
            <w:kern w:val="1"/>
            <w:sz w:val="20"/>
            <w:szCs w:val="20"/>
            <w:lang w:eastAsia="ar-SA"/>
          </w:rPr>
          <w:delText>odmiotu świadczącego usługę rozwojową</w:delText>
        </w:r>
      </w:del>
      <w:ins w:id="119" w:author="Monika Dwornicka" w:date="2021-09-14T13:07:00Z">
        <w:r w:rsidR="00C83DF3">
          <w:rPr>
            <w:rFonts w:asciiTheme="minorHAnsi" w:eastAsia="Times New Roman" w:hAnsiTheme="minorHAnsi" w:cstheme="minorHAnsi"/>
            <w:kern w:val="1"/>
            <w:sz w:val="20"/>
            <w:szCs w:val="20"/>
            <w:lang w:eastAsia="ar-SA"/>
          </w:rPr>
          <w:t>Dostawcy Usług</w:t>
        </w:r>
      </w:ins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;</w:t>
      </w:r>
    </w:p>
    <w:p w14:paraId="0DFEE11B" w14:textId="63F44D1C" w:rsidR="00CB294A" w:rsidRPr="00A1678E" w:rsidRDefault="006207CD" w:rsidP="00150F12">
      <w:pPr>
        <w:pStyle w:val="Akapitzlist"/>
        <w:numPr>
          <w:ilvl w:val="0"/>
          <w:numId w:val="31"/>
        </w:numPr>
        <w:spacing w:after="0"/>
        <w:ind w:left="596" w:hanging="426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</w:pPr>
      <w:r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W</w:t>
      </w:r>
      <w:r w:rsidR="00281FA2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ydatek został prawidłow</w:t>
      </w:r>
      <w:r w:rsidR="00B47F2B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o udokumentowany</w:t>
      </w:r>
      <w:r w:rsidR="005E6CB0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 </w:t>
      </w:r>
      <w:r w:rsidR="00293D5D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- w tym celu Operator może żądać od Przedsiębiorcy przedłożenia dodatkowych dokumentów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;</w:t>
      </w:r>
    </w:p>
    <w:p w14:paraId="75A49FA5" w14:textId="31723D96" w:rsidR="00CB294A" w:rsidRDefault="006207CD" w:rsidP="00150F12">
      <w:pPr>
        <w:pStyle w:val="Akapitzlist"/>
        <w:numPr>
          <w:ilvl w:val="0"/>
          <w:numId w:val="31"/>
        </w:numPr>
        <w:spacing w:after="0"/>
        <w:ind w:left="596" w:hanging="426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</w:pPr>
      <w:bookmarkStart w:id="120" w:name="_Hlk46135189"/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U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sługi rozwojowe zostały zakończone i zrealizowane zgodnie z założeniami tj. </w:t>
      </w:r>
      <w:r w:rsidR="00293D5D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Umową wsparcia, 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zgodnie z programem, formą, na warunkach i w wymiarze czasowym określonym w Karcie Usługi dostępnej w BUR;</w:t>
      </w:r>
    </w:p>
    <w:bookmarkEnd w:id="120"/>
    <w:p w14:paraId="06B162A9" w14:textId="22CDEB2A" w:rsidR="006E1345" w:rsidRPr="00CE3AE2" w:rsidRDefault="006E1345" w:rsidP="00CE3AE2">
      <w:pPr>
        <w:pStyle w:val="Akapitzlist"/>
        <w:numPr>
          <w:ilvl w:val="0"/>
          <w:numId w:val="31"/>
        </w:numPr>
        <w:spacing w:after="0"/>
        <w:ind w:left="567" w:hanging="425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</w:pPr>
      <w:r w:rsidRPr="00CE3AE2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Usługi rozwojowe realizowane w formie zdalnej zostały zakończone i zrealizowane zgodnie z założeniami tj. Umową wsparcia, zgodnie z programem, formą, na warunkach i w wymiarze czasowym określonym w Karcie Usługi dostępnej w BUR, zgodnie z </w:t>
      </w:r>
      <w:r w:rsidRPr="00CE3AE2">
        <w:rPr>
          <w:rFonts w:asciiTheme="minorHAnsi" w:eastAsiaTheme="minorHAnsi" w:hAnsiTheme="minorHAnsi" w:cstheme="minorHAnsi"/>
          <w:sz w:val="20"/>
          <w:szCs w:val="20"/>
        </w:rPr>
        <w:t>Zasadami realizacji usług zdalnych</w:t>
      </w:r>
      <w:r w:rsidRPr="00CE3AE2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;</w:t>
      </w:r>
    </w:p>
    <w:p w14:paraId="6D904253" w14:textId="795712A7" w:rsidR="00CB294A" w:rsidRPr="00A1678E" w:rsidRDefault="006207CD" w:rsidP="00150F12">
      <w:pPr>
        <w:pStyle w:val="Akapitzlist"/>
        <w:numPr>
          <w:ilvl w:val="0"/>
          <w:numId w:val="31"/>
        </w:numPr>
        <w:spacing w:after="0"/>
        <w:ind w:left="596" w:hanging="426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</w:pPr>
      <w:r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C</w:t>
      </w:r>
      <w:r w:rsidR="00281FA2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eny usług rozwojowych opisanych w dokumentach księgowych są równe cenie wskazanej </w:t>
      </w:r>
      <w:r w:rsidR="000137A5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br/>
      </w:r>
      <w:r w:rsidR="00281FA2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w </w:t>
      </w:r>
      <w:r w:rsidR="00293D5D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K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arcie </w:t>
      </w:r>
      <w:r w:rsidR="00293D5D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U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sługi dostępnej w BUR;</w:t>
      </w:r>
    </w:p>
    <w:p w14:paraId="27F7CF8C" w14:textId="6F1BF027" w:rsidR="00CB294A" w:rsidRPr="00A1678E" w:rsidRDefault="006207CD" w:rsidP="00150F12">
      <w:pPr>
        <w:pStyle w:val="Akapitzlist"/>
        <w:numPr>
          <w:ilvl w:val="0"/>
          <w:numId w:val="31"/>
        </w:numPr>
        <w:spacing w:after="0"/>
        <w:ind w:left="596" w:hanging="426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</w:pPr>
      <w:r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P</w:t>
      </w:r>
      <w:r w:rsidR="00281FA2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rzedsiębiorca przedłożył potwierdzenie wykonania usług rozwojowych </w:t>
      </w:r>
      <w:r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- </w:t>
      </w:r>
      <w:r w:rsidR="00281FA2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wydane przez </w:t>
      </w:r>
      <w:del w:id="121" w:author="Monika Dwornicka" w:date="2021-09-14T13:07:00Z">
        <w:r w:rsidR="00A1025F" w:rsidRPr="00A1678E" w:rsidDel="00C83DF3">
          <w:rPr>
            <w:rFonts w:asciiTheme="minorHAnsi" w:eastAsia="Times New Roman" w:hAnsiTheme="minorHAnsi" w:cstheme="minorHAnsi"/>
            <w:color w:val="000000"/>
            <w:kern w:val="1"/>
            <w:sz w:val="20"/>
            <w:szCs w:val="20"/>
            <w:lang w:eastAsia="ar-SA"/>
          </w:rPr>
          <w:delText>p</w:delText>
        </w:r>
        <w:r w:rsidR="00281FA2" w:rsidRPr="00A1678E" w:rsidDel="00C83DF3">
          <w:rPr>
            <w:rFonts w:asciiTheme="minorHAnsi" w:eastAsia="Times New Roman" w:hAnsiTheme="minorHAnsi" w:cstheme="minorHAnsi"/>
            <w:color w:val="000000"/>
            <w:kern w:val="1"/>
            <w:sz w:val="20"/>
            <w:szCs w:val="20"/>
            <w:lang w:eastAsia="ar-SA"/>
          </w:rPr>
          <w:delText>odmiot świadczący usługę rozwojową</w:delText>
        </w:r>
      </w:del>
      <w:ins w:id="122" w:author="Monika Dwornicka" w:date="2021-09-14T13:07:00Z">
        <w:r w:rsidR="00C83DF3">
          <w:rPr>
            <w:rFonts w:asciiTheme="minorHAnsi" w:eastAsia="Times New Roman" w:hAnsiTheme="minorHAnsi" w:cstheme="minorHAnsi"/>
            <w:color w:val="000000"/>
            <w:kern w:val="1"/>
            <w:sz w:val="20"/>
            <w:szCs w:val="20"/>
            <w:lang w:eastAsia="ar-SA"/>
          </w:rPr>
          <w:t>Dostawcę Usług</w:t>
        </w:r>
      </w:ins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, tj. </w:t>
      </w:r>
      <w:r w:rsidR="00281FA2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zaświadczenie</w:t>
      </w:r>
      <w:r w:rsidR="006D3084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 lub </w:t>
      </w:r>
      <w:r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certyfikat</w:t>
      </w:r>
      <w:r w:rsidR="00281FA2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 </w:t>
      </w:r>
      <w:r w:rsidR="00354F89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o </w:t>
      </w:r>
      <w:r w:rsidR="00281FA2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ukończeniu udziału w usłu</w:t>
      </w:r>
      <w:r w:rsidR="00DC7D87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dze rozwojowej</w:t>
      </w:r>
      <w:r w:rsidR="00281FA2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 </w:t>
      </w:r>
      <w:r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wystawione zgodnie z </w:t>
      </w:r>
      <w:r w:rsidRPr="003147F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zapisami </w:t>
      </w:r>
      <w:r w:rsidR="00713173" w:rsidRPr="003147F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§</w:t>
      </w:r>
      <w:r w:rsidRPr="003147F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 7 ust. </w:t>
      </w:r>
      <w:r w:rsidR="00713173" w:rsidRPr="003147F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2</w:t>
      </w:r>
      <w:del w:id="123" w:author="Monika Dwornicka" w:date="2021-09-14T13:52:00Z">
        <w:r w:rsidR="00713173" w:rsidRPr="003147FE" w:rsidDel="007C7D0C">
          <w:rPr>
            <w:rFonts w:asciiTheme="minorHAnsi" w:eastAsia="Times New Roman" w:hAnsiTheme="minorHAnsi" w:cstheme="minorHAnsi"/>
            <w:color w:val="000000"/>
            <w:kern w:val="1"/>
            <w:sz w:val="20"/>
            <w:szCs w:val="20"/>
            <w:lang w:eastAsia="ar-SA"/>
          </w:rPr>
          <w:delText>0</w:delText>
        </w:r>
      </w:del>
      <w:ins w:id="124" w:author="Monika Dwornicka" w:date="2021-09-14T13:52:00Z">
        <w:r w:rsidR="007C7D0C">
          <w:rPr>
            <w:rFonts w:asciiTheme="minorHAnsi" w:eastAsia="Times New Roman" w:hAnsiTheme="minorHAnsi" w:cstheme="minorHAnsi"/>
            <w:color w:val="000000"/>
            <w:kern w:val="1"/>
            <w:sz w:val="20"/>
            <w:szCs w:val="20"/>
            <w:lang w:eastAsia="ar-SA"/>
          </w:rPr>
          <w:t>2</w:t>
        </w:r>
      </w:ins>
      <w:r w:rsidR="00713173" w:rsidRPr="003147F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 </w:t>
      </w:r>
      <w:r w:rsidR="003147FE" w:rsidRPr="00CE3AE2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c</w:t>
      </w:r>
      <w:r w:rsidRPr="003147F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.</w:t>
      </w:r>
    </w:p>
    <w:p w14:paraId="3079A1E3" w14:textId="11F6B80F" w:rsidR="00281FA2" w:rsidRPr="00A1678E" w:rsidRDefault="00281FA2" w:rsidP="00150F12">
      <w:pPr>
        <w:pStyle w:val="Akapitzlist"/>
        <w:numPr>
          <w:ilvl w:val="0"/>
          <w:numId w:val="31"/>
        </w:numPr>
        <w:suppressAutoHyphens/>
        <w:spacing w:after="0"/>
        <w:ind w:left="596" w:hanging="426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</w:pPr>
      <w:r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Przedsiębiorca w przypadku usług rozwojowych realizowanych w formie doradztwa</w:t>
      </w:r>
      <w:r w:rsidR="000557BD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,</w:t>
      </w:r>
      <w:r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 </w:t>
      </w:r>
      <w:r w:rsidR="000557BD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mających </w:t>
      </w:r>
      <w:r w:rsidR="003E40C6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br/>
      </w:r>
      <w:r w:rsidR="000557BD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na celu przygotowanie </w:t>
      </w:r>
      <w:r w:rsidR="005E6CB0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A</w:t>
      </w:r>
      <w:r w:rsidR="00BE5EE7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nalizy</w:t>
      </w:r>
      <w:r w:rsidR="000557BD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, </w:t>
      </w:r>
      <w:r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przedłożył Operatorowi do wglądu dokumenty potwierdzające wykonanie usług rozwojowych w formie </w:t>
      </w:r>
      <w:r w:rsidR="00354F89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doradztwa </w:t>
      </w:r>
      <w:r w:rsidR="00847A3E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tj. </w:t>
      </w:r>
      <w:r w:rsidR="005E6CB0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A</w:t>
      </w:r>
      <w:r w:rsidR="00BE5EE7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nalizę</w:t>
      </w:r>
      <w:r w:rsidR="00BE5EE7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 </w:t>
      </w:r>
      <w:r w:rsidR="006D572B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oraz w razie potrzeby Operatora dodatkowo raport lub </w:t>
      </w:r>
      <w:r w:rsidR="005E6CB0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A</w:t>
      </w:r>
      <w:r w:rsidR="006D572B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 xml:space="preserve">nalizę </w:t>
      </w:r>
      <w:r w:rsidR="007138E9"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zaakceptowane przez przedsiębiorcę</w:t>
      </w:r>
      <w:r w:rsidRPr="00A1678E">
        <w:rPr>
          <w:rFonts w:asciiTheme="minorHAnsi" w:eastAsia="Times New Roman" w:hAnsiTheme="minorHAnsi" w:cstheme="minorHAnsi"/>
          <w:color w:val="000000"/>
          <w:kern w:val="1"/>
          <w:sz w:val="20"/>
          <w:szCs w:val="20"/>
          <w:lang w:eastAsia="ar-SA"/>
        </w:rPr>
        <w:t>;</w:t>
      </w:r>
    </w:p>
    <w:p w14:paraId="747FC776" w14:textId="69FDC1B5" w:rsidR="00CB294A" w:rsidRPr="00A1678E" w:rsidRDefault="006207CD" w:rsidP="00150F12">
      <w:pPr>
        <w:pStyle w:val="Akapitzlist"/>
        <w:numPr>
          <w:ilvl w:val="0"/>
          <w:numId w:val="31"/>
        </w:numPr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A1678E">
        <w:rPr>
          <w:rFonts w:asciiTheme="minorHAnsi" w:hAnsiTheme="minorHAnsi" w:cstheme="minorHAnsi"/>
          <w:sz w:val="20"/>
          <w:szCs w:val="20"/>
          <w:lang w:eastAsia="ar-SA"/>
        </w:rPr>
        <w:t>U</w:t>
      </w:r>
      <w:r w:rsidR="00281FA2" w:rsidRPr="00A1678E">
        <w:rPr>
          <w:rFonts w:asciiTheme="minorHAnsi" w:hAnsiTheme="minorHAnsi" w:cstheme="minorHAnsi"/>
          <w:sz w:val="20"/>
          <w:szCs w:val="20"/>
          <w:lang w:eastAsia="ar-SA"/>
        </w:rPr>
        <w:t>sług</w:t>
      </w:r>
      <w:r w:rsidR="00293D5D" w:rsidRPr="00A1678E">
        <w:rPr>
          <w:rFonts w:asciiTheme="minorHAnsi" w:hAnsiTheme="minorHAnsi" w:cstheme="minorHAnsi"/>
          <w:sz w:val="20"/>
          <w:szCs w:val="20"/>
          <w:lang w:eastAsia="ar-SA"/>
        </w:rPr>
        <w:t>i</w:t>
      </w:r>
      <w:r w:rsidR="00281FA2" w:rsidRPr="00A1678E">
        <w:rPr>
          <w:rFonts w:asciiTheme="minorHAnsi" w:hAnsiTheme="minorHAnsi" w:cstheme="minorHAnsi"/>
          <w:sz w:val="20"/>
          <w:szCs w:val="20"/>
          <w:lang w:eastAsia="ar-SA"/>
        </w:rPr>
        <w:t xml:space="preserve"> rozwojow</w:t>
      </w:r>
      <w:r w:rsidR="00293D5D" w:rsidRPr="00A1678E">
        <w:rPr>
          <w:rFonts w:asciiTheme="minorHAnsi" w:hAnsiTheme="minorHAnsi" w:cstheme="minorHAnsi"/>
          <w:sz w:val="20"/>
          <w:szCs w:val="20"/>
          <w:lang w:eastAsia="ar-SA"/>
        </w:rPr>
        <w:t>e</w:t>
      </w:r>
      <w:r w:rsidR="00281FA2" w:rsidRPr="00A1678E">
        <w:rPr>
          <w:rFonts w:asciiTheme="minorHAnsi" w:hAnsiTheme="minorHAnsi" w:cstheme="minorHAnsi"/>
          <w:sz w:val="20"/>
          <w:szCs w:val="20"/>
          <w:lang w:eastAsia="ar-SA"/>
        </w:rPr>
        <w:t xml:space="preserve"> zakończył</w:t>
      </w:r>
      <w:r w:rsidR="00293D5D" w:rsidRPr="00A1678E">
        <w:rPr>
          <w:rFonts w:asciiTheme="minorHAnsi" w:hAnsiTheme="minorHAnsi" w:cstheme="minorHAnsi"/>
          <w:sz w:val="20"/>
          <w:szCs w:val="20"/>
          <w:lang w:eastAsia="ar-SA"/>
        </w:rPr>
        <w:t>y</w:t>
      </w:r>
      <w:r w:rsidR="00281FA2" w:rsidRPr="00A1678E">
        <w:rPr>
          <w:rFonts w:asciiTheme="minorHAnsi" w:hAnsiTheme="minorHAnsi" w:cstheme="minorHAnsi"/>
          <w:sz w:val="20"/>
          <w:szCs w:val="20"/>
          <w:lang w:eastAsia="ar-SA"/>
        </w:rPr>
        <w:t xml:space="preserve"> się wypełnieniem przez Przedsiębiorcę i jego pracowników korzystających z usług, ankiety oceniając</w:t>
      </w:r>
      <w:r w:rsidR="00293D5D" w:rsidRPr="00A1678E">
        <w:rPr>
          <w:rFonts w:asciiTheme="minorHAnsi" w:hAnsiTheme="minorHAnsi" w:cstheme="minorHAnsi"/>
          <w:sz w:val="20"/>
          <w:szCs w:val="20"/>
          <w:lang w:eastAsia="ar-SA"/>
        </w:rPr>
        <w:t>ych</w:t>
      </w:r>
      <w:r w:rsidR="00281FA2" w:rsidRPr="00A1678E">
        <w:rPr>
          <w:rFonts w:asciiTheme="minorHAnsi" w:hAnsiTheme="minorHAnsi" w:cstheme="minorHAnsi"/>
          <w:sz w:val="20"/>
          <w:szCs w:val="20"/>
          <w:lang w:eastAsia="ar-SA"/>
        </w:rPr>
        <w:t xml:space="preserve"> usługi rozwojowe, zgodnie z Systemem Oceny Usług Rozwojowych przy wykorzystaniu BUR;</w:t>
      </w:r>
    </w:p>
    <w:p w14:paraId="67F16DB7" w14:textId="7682A360" w:rsidR="00281FA2" w:rsidRPr="00A1678E" w:rsidRDefault="006207CD" w:rsidP="00150F12">
      <w:pPr>
        <w:pStyle w:val="Akapitzlist"/>
        <w:numPr>
          <w:ilvl w:val="0"/>
          <w:numId w:val="31"/>
        </w:numPr>
        <w:spacing w:after="0"/>
        <w:ind w:left="596" w:hanging="426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</w:pP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R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aport z monitoringu/kontroli (o ile dotyczy) nie zawiera nieprawidłowości lub uchybień wpływających na</w:t>
      </w: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 kwalifikowalność 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realizacj</w:t>
      </w:r>
      <w:r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>i</w:t>
      </w:r>
      <w:r w:rsidR="00281FA2" w:rsidRPr="00A1678E">
        <w:rPr>
          <w:rFonts w:asciiTheme="minorHAnsi" w:eastAsia="Times New Roman" w:hAnsiTheme="minorHAnsi" w:cstheme="minorHAnsi"/>
          <w:kern w:val="1"/>
          <w:sz w:val="20"/>
          <w:szCs w:val="20"/>
          <w:lang w:eastAsia="ar-SA"/>
        </w:rPr>
        <w:t xml:space="preserve"> usług rozwojowych.</w:t>
      </w:r>
      <w:bookmarkEnd w:id="117"/>
    </w:p>
    <w:p w14:paraId="24F4671D" w14:textId="01B5015B" w:rsidR="00281FA2" w:rsidRPr="00A1678E" w:rsidRDefault="00281FA2" w:rsidP="00984534">
      <w:pPr>
        <w:numPr>
          <w:ilvl w:val="1"/>
          <w:numId w:val="13"/>
        </w:numPr>
        <w:tabs>
          <w:tab w:val="clear" w:pos="720"/>
        </w:tabs>
        <w:suppressAutoHyphens/>
        <w:spacing w:after="0"/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W ramach </w:t>
      </w:r>
      <w:r w:rsidR="00CA4F36" w:rsidRPr="00A1678E">
        <w:rPr>
          <w:rFonts w:asciiTheme="minorHAnsi" w:hAnsiTheme="minorHAnsi" w:cstheme="minorHAnsi"/>
          <w:sz w:val="20"/>
          <w:szCs w:val="20"/>
        </w:rPr>
        <w:t>Projek</w:t>
      </w:r>
      <w:r w:rsidRPr="00A1678E">
        <w:rPr>
          <w:rFonts w:asciiTheme="minorHAnsi" w:hAnsiTheme="minorHAnsi" w:cstheme="minorHAnsi"/>
          <w:sz w:val="20"/>
          <w:szCs w:val="20"/>
        </w:rPr>
        <w:t>tu</w:t>
      </w:r>
      <w:r w:rsidRPr="00A1678E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>nie jest możliwe refundowanie kosztów usługi rozwojowej, która</w:t>
      </w:r>
      <w:r w:rsidR="00BD2ABD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jest świadczona przez </w:t>
      </w:r>
      <w:r w:rsidR="00A1025F" w:rsidRPr="00A1678E"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odmiot, z którym Przedsiębiorca jest powiązany kapitałowo lub osobowo, przy czym przez powiązania kapitałowe lub osobowe </w:t>
      </w:r>
      <w:r w:rsidRPr="00A1678E">
        <w:rPr>
          <w:rFonts w:asciiTheme="minorHAnsi" w:hAnsiTheme="minorHAnsi" w:cstheme="minorHAnsi"/>
          <w:sz w:val="20"/>
          <w:szCs w:val="20"/>
        </w:rPr>
        <w:t>rozumie się</w:t>
      </w:r>
      <w:r w:rsidR="00EE3D23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355E97" w:rsidRPr="00A1678E">
        <w:rPr>
          <w:rFonts w:asciiTheme="minorHAnsi" w:hAnsiTheme="minorHAnsi" w:cstheme="minorHAnsi"/>
          <w:sz w:val="20"/>
          <w:szCs w:val="20"/>
        </w:rPr>
        <w:t>powiązania między Przedsiębiorcą ubiegającym się o udzielenie wsparcia lub członkami organów tego Przedsiębiorcy</w:t>
      </w:r>
      <w:r w:rsidR="003E40C6" w:rsidRPr="00A1678E">
        <w:rPr>
          <w:rFonts w:asciiTheme="minorHAnsi" w:hAnsiTheme="minorHAnsi" w:cstheme="minorHAnsi"/>
          <w:sz w:val="20"/>
          <w:szCs w:val="20"/>
        </w:rPr>
        <w:t>,</w:t>
      </w:r>
      <w:r w:rsidR="00355E97" w:rsidRPr="00A1678E">
        <w:rPr>
          <w:rFonts w:asciiTheme="minorHAnsi" w:hAnsiTheme="minorHAnsi" w:cstheme="minorHAnsi"/>
          <w:sz w:val="20"/>
          <w:szCs w:val="20"/>
        </w:rPr>
        <w:t xml:space="preserve"> a </w:t>
      </w:r>
      <w:r w:rsidR="00EE3D23" w:rsidRPr="00A1678E">
        <w:rPr>
          <w:rFonts w:asciiTheme="minorHAnsi" w:hAnsiTheme="minorHAnsi" w:cstheme="minorHAnsi"/>
          <w:sz w:val="20"/>
          <w:szCs w:val="20"/>
        </w:rPr>
        <w:t>P</w:t>
      </w:r>
      <w:r w:rsidR="00355E97" w:rsidRPr="00A1678E">
        <w:rPr>
          <w:rFonts w:asciiTheme="minorHAnsi" w:hAnsiTheme="minorHAnsi" w:cstheme="minorHAnsi"/>
          <w:sz w:val="20"/>
          <w:szCs w:val="20"/>
        </w:rPr>
        <w:t>odmiotem realizującym usługi rozwojowe lub członkami organów tego podmiotu polegające na</w:t>
      </w:r>
      <w:r w:rsidRPr="00A1678E">
        <w:rPr>
          <w:rFonts w:asciiTheme="minorHAnsi" w:hAnsiTheme="minorHAnsi" w:cstheme="minorHAnsi"/>
          <w:sz w:val="20"/>
          <w:szCs w:val="20"/>
        </w:rPr>
        <w:t>:</w:t>
      </w:r>
    </w:p>
    <w:p w14:paraId="3E148B4C" w14:textId="2064D200" w:rsidR="00B25B65" w:rsidRPr="00A1678E" w:rsidRDefault="00355E97" w:rsidP="00BD2AB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uczestniczeniu </w:t>
      </w:r>
      <w:r w:rsidR="00BE56AF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spółce jako wspólnik spółki cywilnej lub spółki osobowej; </w:t>
      </w:r>
    </w:p>
    <w:p w14:paraId="09041F48" w14:textId="75AA894E" w:rsidR="00B25B65" w:rsidRPr="00A1678E" w:rsidRDefault="00BE56AF" w:rsidP="00BD2AB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posiadani</w:t>
      </w:r>
      <w:r w:rsidR="00355E9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u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co najmniej </w:t>
      </w:r>
      <w:r w:rsidR="00355E9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10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% </w:t>
      </w:r>
      <w:r w:rsidR="00355E9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udziałów lub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akcji; </w:t>
      </w:r>
    </w:p>
    <w:p w14:paraId="19FA40BB" w14:textId="2A627697" w:rsidR="00B25B65" w:rsidRPr="00A1678E" w:rsidRDefault="00BE56AF" w:rsidP="00BD2AB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pełnieni</w:t>
      </w:r>
      <w:r w:rsidR="00355E9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u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funkcji członka organu nadzorczego lub zarządzającego, prokurenta, pełnomocnika;</w:t>
      </w:r>
    </w:p>
    <w:p w14:paraId="396185FC" w14:textId="495A8A79" w:rsidR="00EB30FE" w:rsidRPr="00EB30FE" w:rsidRDefault="00BE56AF" w:rsidP="00EB30FE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rPrChange w:id="125" w:author="Monika Dwornicka" w:date="2021-09-14T14:00:00Z">
            <w:rPr/>
          </w:rPrChange>
        </w:rPr>
        <w:pPrChange w:id="126" w:author="Monika Dwornicka" w:date="2021-09-14T14:00:00Z">
          <w:pPr>
            <w:autoSpaceDE w:val="0"/>
            <w:autoSpaceDN w:val="0"/>
            <w:adjustRightInd w:val="0"/>
            <w:spacing w:after="0"/>
            <w:ind w:left="567"/>
            <w:jc w:val="both"/>
          </w:pPr>
        </w:pPrChange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pozostawani</w:t>
      </w:r>
      <w:r w:rsidR="00355E9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u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 takim stosunku prawnym lub faktycznym, który może budzić uzasadnione wątpliwości, co do bezstronności w wyborze </w:t>
      </w:r>
      <w:del w:id="127" w:author="Monika Dwornicka" w:date="2021-09-14T13:54:00Z">
        <w:r w:rsidRPr="00A1678E" w:rsidDel="007C7D0C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delText>wykonawcy</w:delText>
        </w:r>
      </w:del>
      <w:ins w:id="128" w:author="Monika Dwornicka" w:date="2021-09-14T13:54:00Z">
        <w:r w:rsidR="007C7D0C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>Dostawcy Usług</w:t>
        </w:r>
      </w:ins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, w szczególności pozostawanie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związku małżeńskim, w stosunku pokrewieństwa lub powinowactwa w linii prostej, pokrewieństwa lub powinowactwa </w:t>
      </w:r>
      <w:ins w:id="129" w:author="Monika Dwornicka" w:date="2021-09-14T13:55:00Z">
        <w:r w:rsidR="007C7D0C">
          <w:rPr>
            <w:rFonts w:asciiTheme="minorHAnsi" w:eastAsiaTheme="minorHAnsi" w:hAnsiTheme="minorHAnsi" w:cstheme="minorHAnsi"/>
            <w:color w:val="000000"/>
            <w:sz w:val="20"/>
            <w:szCs w:val="20"/>
          </w:rPr>
          <w:t xml:space="preserve">drugiego stopnia </w:t>
        </w:r>
      </w:ins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 linii bocznej do drugiego stopnia lub w stosunku przysposobienia, opieki lub kurateli.</w:t>
      </w:r>
    </w:p>
    <w:p w14:paraId="0683BCC1" w14:textId="77777777" w:rsidR="00EB30FE" w:rsidRDefault="00EB30FE" w:rsidP="00EB30FE">
      <w:pPr>
        <w:numPr>
          <w:ilvl w:val="1"/>
          <w:numId w:val="13"/>
        </w:numPr>
        <w:shd w:val="clear" w:color="auto" w:fill="FFFFFF" w:themeFill="background1"/>
        <w:tabs>
          <w:tab w:val="clear" w:pos="720"/>
        </w:tabs>
        <w:autoSpaceDE w:val="0"/>
        <w:autoSpaceDN w:val="0"/>
        <w:adjustRightInd w:val="0"/>
        <w:spacing w:after="0"/>
        <w:ind w:left="142" w:hanging="426"/>
        <w:contextualSpacing/>
        <w:jc w:val="both"/>
        <w:rPr>
          <w:ins w:id="130" w:author="Monika Dwornicka" w:date="2021-09-14T14:03:00Z"/>
          <w:rFonts w:asciiTheme="minorHAnsi" w:hAnsiTheme="minorHAnsi" w:cstheme="minorHAnsi"/>
          <w:sz w:val="20"/>
          <w:szCs w:val="20"/>
        </w:rPr>
      </w:pPr>
      <w:bookmarkStart w:id="131" w:name="_Hlk4484935"/>
      <w:ins w:id="132" w:author="Monika Dwornicka" w:date="2021-09-14T14:01:00Z">
        <w:r w:rsidRPr="00EB30FE">
          <w:rPr>
            <w:rFonts w:asciiTheme="minorHAnsi" w:hAnsiTheme="minorHAnsi" w:cstheme="minorHAnsi"/>
            <w:sz w:val="20"/>
            <w:szCs w:val="20"/>
          </w:rPr>
          <w:t>W ramach Projektu nie jest możliwe refundowanie kosztów usługi rozwojowej</w:t>
        </w:r>
      </w:ins>
      <w:ins w:id="133" w:author="Monika Dwornicka" w:date="2021-09-14T14:00:00Z">
        <w:r w:rsidRPr="00EB30FE">
          <w:rPr>
            <w:rFonts w:asciiTheme="minorHAnsi" w:hAnsiTheme="minorHAnsi" w:cstheme="minorHAnsi"/>
            <w:sz w:val="20"/>
            <w:szCs w:val="20"/>
          </w:rPr>
          <w:t>, jeżeli</w:t>
        </w:r>
      </w:ins>
      <w:ins w:id="134" w:author="Monika Dwornicka" w:date="2021-09-14T14:02:00Z">
        <w:r>
          <w:rPr>
            <w:rFonts w:asciiTheme="minorHAnsi" w:hAnsiTheme="minorHAnsi" w:cstheme="minorHAnsi"/>
            <w:sz w:val="20"/>
            <w:szCs w:val="20"/>
          </w:rPr>
          <w:t>:</w:t>
        </w:r>
      </w:ins>
    </w:p>
    <w:p w14:paraId="2315514E" w14:textId="1C710EF9" w:rsidR="00EB30FE" w:rsidRDefault="00EB30FE" w:rsidP="008F0004">
      <w:pPr>
        <w:numPr>
          <w:ilvl w:val="2"/>
          <w:numId w:val="47"/>
        </w:numPr>
        <w:shd w:val="clear" w:color="auto" w:fill="FFFFFF" w:themeFill="background1"/>
        <w:tabs>
          <w:tab w:val="clear" w:pos="1080"/>
          <w:tab w:val="num" w:pos="1276"/>
        </w:tabs>
        <w:autoSpaceDE w:val="0"/>
        <w:autoSpaceDN w:val="0"/>
        <w:adjustRightInd w:val="0"/>
        <w:spacing w:after="0"/>
        <w:ind w:left="993" w:hanging="426"/>
        <w:contextualSpacing/>
        <w:jc w:val="both"/>
        <w:rPr>
          <w:ins w:id="135" w:author="Monika Dwornicka" w:date="2021-09-14T14:03:00Z"/>
          <w:rFonts w:asciiTheme="minorHAnsi" w:hAnsiTheme="minorHAnsi" w:cstheme="minorHAnsi"/>
          <w:sz w:val="20"/>
          <w:szCs w:val="20"/>
        </w:rPr>
        <w:pPrChange w:id="136" w:author="Monika Dwornicka" w:date="2021-09-14T14:09:00Z">
          <w:pPr>
            <w:numPr>
              <w:ilvl w:val="2"/>
              <w:numId w:val="13"/>
            </w:numPr>
            <w:shd w:val="clear" w:color="auto" w:fill="FFFFFF" w:themeFill="background1"/>
            <w:tabs>
              <w:tab w:val="num" w:pos="1080"/>
            </w:tabs>
            <w:autoSpaceDE w:val="0"/>
            <w:autoSpaceDN w:val="0"/>
            <w:adjustRightInd w:val="0"/>
            <w:spacing w:after="0"/>
            <w:ind w:left="1080" w:hanging="360"/>
            <w:contextualSpacing/>
            <w:jc w:val="both"/>
          </w:pPr>
        </w:pPrChange>
      </w:pPr>
      <w:ins w:id="137" w:author="Monika Dwornicka" w:date="2021-09-14T14:03:00Z">
        <w:r>
          <w:rPr>
            <w:rFonts w:asciiTheme="minorHAnsi" w:hAnsiTheme="minorHAnsi" w:cstheme="minorHAnsi"/>
            <w:sz w:val="20"/>
            <w:szCs w:val="20"/>
          </w:rPr>
          <w:t>j</w:t>
        </w:r>
      </w:ins>
      <w:ins w:id="138" w:author="Monika Dwornicka" w:date="2021-09-14T14:00:00Z">
        <w:r w:rsidRPr="00EB30FE">
          <w:rPr>
            <w:rFonts w:asciiTheme="minorHAnsi" w:hAnsiTheme="minorHAnsi" w:cstheme="minorHAnsi"/>
            <w:sz w:val="20"/>
            <w:szCs w:val="20"/>
            <w:rPrChange w:id="139" w:author="Monika Dwornicka" w:date="2021-09-14T14:03:00Z">
              <w:rPr/>
            </w:rPrChange>
          </w:rPr>
          <w:t xml:space="preserve">est świadczona przez podmiot pełniący funkcję Operatora lub partnera w danym </w:t>
        </w:r>
      </w:ins>
      <w:ins w:id="140" w:author="Monika Dwornicka" w:date="2021-09-14T14:01:00Z">
        <w:r w:rsidRPr="00EB30FE">
          <w:rPr>
            <w:rFonts w:asciiTheme="minorHAnsi" w:hAnsiTheme="minorHAnsi" w:cstheme="minorHAnsi"/>
            <w:sz w:val="20"/>
            <w:szCs w:val="20"/>
            <w:rPrChange w:id="141" w:author="Monika Dwornicka" w:date="2021-09-14T14:03:00Z">
              <w:rPr/>
            </w:rPrChange>
          </w:rPr>
          <w:t>P</w:t>
        </w:r>
      </w:ins>
      <w:ins w:id="142" w:author="Monika Dwornicka" w:date="2021-09-14T14:00:00Z">
        <w:r w:rsidRPr="00EB30FE">
          <w:rPr>
            <w:rFonts w:asciiTheme="minorHAnsi" w:hAnsiTheme="minorHAnsi" w:cstheme="minorHAnsi"/>
            <w:sz w:val="20"/>
            <w:szCs w:val="20"/>
            <w:rPrChange w:id="143" w:author="Monika Dwornicka" w:date="2021-09-14T14:03:00Z">
              <w:rPr/>
            </w:rPrChange>
          </w:rPr>
          <w:t>rojekcie albo przez podmiot powiązany z Operatorem lub partnerem kapitałowo lub osobowo;</w:t>
        </w:r>
      </w:ins>
    </w:p>
    <w:p w14:paraId="38581EBB" w14:textId="67F3F014" w:rsidR="00EB30FE" w:rsidRPr="00EB30FE" w:rsidRDefault="00EB30FE" w:rsidP="008F0004">
      <w:pPr>
        <w:numPr>
          <w:ilvl w:val="2"/>
          <w:numId w:val="47"/>
        </w:numPr>
        <w:shd w:val="clear" w:color="auto" w:fill="FFFFFF" w:themeFill="background1"/>
        <w:tabs>
          <w:tab w:val="clear" w:pos="1080"/>
          <w:tab w:val="num" w:pos="1276"/>
        </w:tabs>
        <w:autoSpaceDE w:val="0"/>
        <w:autoSpaceDN w:val="0"/>
        <w:adjustRightInd w:val="0"/>
        <w:spacing w:after="0"/>
        <w:ind w:left="993" w:hanging="426"/>
        <w:contextualSpacing/>
        <w:jc w:val="both"/>
        <w:rPr>
          <w:ins w:id="144" w:author="Monika Dwornicka" w:date="2021-09-14T14:00:00Z"/>
          <w:rFonts w:asciiTheme="minorHAnsi" w:hAnsiTheme="minorHAnsi" w:cstheme="minorHAnsi"/>
          <w:sz w:val="20"/>
          <w:szCs w:val="20"/>
          <w:rPrChange w:id="145" w:author="Monika Dwornicka" w:date="2021-09-14T14:03:00Z">
            <w:rPr>
              <w:ins w:id="146" w:author="Monika Dwornicka" w:date="2021-09-14T14:00:00Z"/>
            </w:rPr>
          </w:rPrChange>
        </w:rPr>
        <w:pPrChange w:id="147" w:author="Monika Dwornicka" w:date="2021-09-14T14:09:00Z">
          <w:pPr>
            <w:numPr>
              <w:ilvl w:val="1"/>
              <w:numId w:val="13"/>
            </w:numPr>
            <w:shd w:val="clear" w:color="auto" w:fill="FFFFFF" w:themeFill="background1"/>
            <w:autoSpaceDE w:val="0"/>
            <w:autoSpaceDN w:val="0"/>
            <w:adjustRightInd w:val="0"/>
            <w:spacing w:after="0"/>
            <w:ind w:left="142" w:hanging="426"/>
            <w:contextualSpacing/>
            <w:jc w:val="both"/>
          </w:pPr>
        </w:pPrChange>
      </w:pPr>
      <w:ins w:id="148" w:author="Monika Dwornicka" w:date="2021-09-14T14:03:00Z">
        <w:r w:rsidRPr="00EB30FE">
          <w:rPr>
            <w:rFonts w:asciiTheme="minorHAnsi" w:hAnsiTheme="minorHAnsi" w:cstheme="minorHAnsi"/>
            <w:sz w:val="20"/>
            <w:szCs w:val="20"/>
          </w:rPr>
          <w:t>obejmuje wzajemne świadczenie usług o zbliżonej tematyce przez dostawców usług, którzy delegują na usługi siebie oraz swoich pracowników i korzystają z dofinansowania, a następnie świadczą usługi w zakresie tej samej tematyki dla przedsiębiorcy, który wcześniej występował w roli dostawcy tych usług</w:t>
        </w:r>
      </w:ins>
      <w:ins w:id="149" w:author="Monika Dwornicka" w:date="2021-09-14T14:09:00Z">
        <w:r w:rsidR="008F0004">
          <w:rPr>
            <w:rFonts w:asciiTheme="minorHAnsi" w:hAnsiTheme="minorHAnsi" w:cstheme="minorHAnsi"/>
            <w:sz w:val="20"/>
            <w:szCs w:val="20"/>
          </w:rPr>
          <w:t>.</w:t>
        </w:r>
      </w:ins>
    </w:p>
    <w:p w14:paraId="22209878" w14:textId="1C812FD9" w:rsidR="00281FA2" w:rsidRPr="00A1678E" w:rsidRDefault="00281FA2" w:rsidP="00150F12">
      <w:pPr>
        <w:numPr>
          <w:ilvl w:val="1"/>
          <w:numId w:val="13"/>
        </w:numPr>
        <w:shd w:val="clear" w:color="auto" w:fill="FFFFFF" w:themeFill="background1"/>
        <w:tabs>
          <w:tab w:val="clear" w:pos="720"/>
        </w:tabs>
        <w:autoSpaceDE w:val="0"/>
        <w:autoSpaceDN w:val="0"/>
        <w:adjustRightInd w:val="0"/>
        <w:spacing w:after="0"/>
        <w:ind w:left="14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Operator zastrzega sobie możliwość odmowy udzielenia wsparcia na usługi,</w:t>
      </w:r>
      <w:bookmarkEnd w:id="131"/>
      <w:r w:rsidRPr="00A1678E">
        <w:rPr>
          <w:rFonts w:asciiTheme="minorHAnsi" w:hAnsiTheme="minorHAnsi" w:cstheme="minorHAnsi"/>
          <w:sz w:val="20"/>
          <w:szCs w:val="20"/>
        </w:rPr>
        <w:t xml:space="preserve"> których karta</w:t>
      </w:r>
      <w:r w:rsidR="004D1FEA" w:rsidRPr="00A1678E">
        <w:rPr>
          <w:rFonts w:asciiTheme="minorHAnsi" w:hAnsiTheme="minorHAnsi" w:cstheme="minorHAnsi"/>
          <w:sz w:val="20"/>
          <w:szCs w:val="20"/>
        </w:rPr>
        <w:t xml:space="preserve"> usługi w BUR jest niekompletna, </w:t>
      </w:r>
      <w:r w:rsidRPr="00A1678E">
        <w:rPr>
          <w:rFonts w:asciiTheme="minorHAnsi" w:hAnsiTheme="minorHAnsi" w:cstheme="minorHAnsi"/>
          <w:sz w:val="20"/>
          <w:szCs w:val="20"/>
        </w:rPr>
        <w:t xml:space="preserve">bądź </w:t>
      </w:r>
      <w:r w:rsidR="003413A9" w:rsidRPr="00A1678E">
        <w:rPr>
          <w:rFonts w:asciiTheme="minorHAnsi" w:hAnsiTheme="minorHAnsi" w:cstheme="minorHAnsi"/>
          <w:sz w:val="20"/>
          <w:szCs w:val="20"/>
        </w:rPr>
        <w:t>opis usługi nie wynika z Opisu uniwersalnych kompetencji menadżerskich</w:t>
      </w:r>
      <w:r w:rsidRPr="00A1678E">
        <w:rPr>
          <w:rFonts w:asciiTheme="minorHAnsi" w:hAnsiTheme="minorHAnsi" w:cstheme="minorHAnsi"/>
          <w:sz w:val="20"/>
          <w:szCs w:val="20"/>
        </w:rPr>
        <w:t>.</w:t>
      </w:r>
    </w:p>
    <w:p w14:paraId="5785EB30" w14:textId="1F8860C8" w:rsidR="00B76BA5" w:rsidRPr="00A1678E" w:rsidRDefault="00B76BA5" w:rsidP="00150F12">
      <w:pPr>
        <w:numPr>
          <w:ilvl w:val="1"/>
          <w:numId w:val="13"/>
        </w:numPr>
        <w:shd w:val="clear" w:color="auto" w:fill="FFFFFF" w:themeFill="background1"/>
        <w:tabs>
          <w:tab w:val="clear" w:pos="720"/>
        </w:tabs>
        <w:autoSpaceDE w:val="0"/>
        <w:autoSpaceDN w:val="0"/>
        <w:adjustRightInd w:val="0"/>
        <w:spacing w:after="0"/>
        <w:ind w:left="14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Operator dokonuje refundacji w terminie do </w:t>
      </w:r>
      <w:r w:rsidR="00AB626F" w:rsidRPr="00A1678E">
        <w:rPr>
          <w:rFonts w:asciiTheme="minorHAnsi" w:hAnsiTheme="minorHAnsi" w:cstheme="minorHAnsi"/>
          <w:sz w:val="20"/>
          <w:szCs w:val="20"/>
        </w:rPr>
        <w:t xml:space="preserve">14 </w:t>
      </w:r>
      <w:r w:rsidRPr="00A1678E">
        <w:rPr>
          <w:rFonts w:asciiTheme="minorHAnsi" w:hAnsiTheme="minorHAnsi" w:cstheme="minorHAnsi"/>
          <w:sz w:val="20"/>
          <w:szCs w:val="20"/>
        </w:rPr>
        <w:t xml:space="preserve">dni kalendarzowych od zaakceptowania kompletnych </w:t>
      </w:r>
      <w:r w:rsidR="000137A5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i poprawnych dokumentów </w:t>
      </w:r>
      <w:r w:rsidR="00187581" w:rsidRPr="00A1678E">
        <w:rPr>
          <w:rFonts w:asciiTheme="minorHAnsi" w:hAnsiTheme="minorHAnsi" w:cstheme="minorHAnsi"/>
          <w:sz w:val="20"/>
          <w:szCs w:val="20"/>
        </w:rPr>
        <w:t xml:space="preserve">wskazanych </w:t>
      </w:r>
      <w:r w:rsidR="00187581" w:rsidRPr="003147FE">
        <w:rPr>
          <w:rFonts w:asciiTheme="minorHAnsi" w:hAnsiTheme="minorHAnsi" w:cstheme="minorHAnsi"/>
          <w:sz w:val="20"/>
          <w:szCs w:val="20"/>
        </w:rPr>
        <w:t xml:space="preserve">w </w:t>
      </w:r>
      <w:r w:rsidR="001C33DE" w:rsidRPr="003147FE">
        <w:rPr>
          <w:rFonts w:asciiTheme="minorHAnsi" w:hAnsiTheme="minorHAnsi" w:cstheme="minorHAnsi"/>
          <w:sz w:val="20"/>
          <w:szCs w:val="20"/>
        </w:rPr>
        <w:t>§ 7</w:t>
      </w:r>
      <w:r w:rsidR="001C33DE" w:rsidRPr="003147F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26A16" w:rsidRPr="003147FE">
        <w:rPr>
          <w:rFonts w:asciiTheme="minorHAnsi" w:hAnsiTheme="minorHAnsi" w:cstheme="minorHAnsi"/>
          <w:sz w:val="20"/>
          <w:szCs w:val="20"/>
        </w:rPr>
        <w:t xml:space="preserve">ust. </w:t>
      </w:r>
      <w:r w:rsidR="00465DED" w:rsidRPr="00CE3AE2">
        <w:rPr>
          <w:rFonts w:asciiTheme="minorHAnsi" w:hAnsiTheme="minorHAnsi" w:cstheme="minorHAnsi"/>
          <w:sz w:val="20"/>
          <w:szCs w:val="20"/>
        </w:rPr>
        <w:t>2</w:t>
      </w:r>
      <w:ins w:id="150" w:author="Monika Dwornicka" w:date="2021-09-14T14:11:00Z">
        <w:r w:rsidR="008F0004">
          <w:rPr>
            <w:rFonts w:asciiTheme="minorHAnsi" w:hAnsiTheme="minorHAnsi" w:cstheme="minorHAnsi"/>
            <w:sz w:val="20"/>
            <w:szCs w:val="20"/>
          </w:rPr>
          <w:t>2</w:t>
        </w:r>
      </w:ins>
      <w:del w:id="151" w:author="Monika Dwornicka" w:date="2021-09-14T14:11:00Z">
        <w:r w:rsidR="00465DED" w:rsidRPr="00CE3AE2" w:rsidDel="008F0004">
          <w:rPr>
            <w:rFonts w:asciiTheme="minorHAnsi" w:hAnsiTheme="minorHAnsi" w:cstheme="minorHAnsi"/>
            <w:sz w:val="20"/>
            <w:szCs w:val="20"/>
          </w:rPr>
          <w:delText>0</w:delText>
        </w:r>
      </w:del>
      <w:r w:rsidR="00465DED" w:rsidRPr="00CE3AE2">
        <w:rPr>
          <w:rFonts w:asciiTheme="minorHAnsi" w:hAnsiTheme="minorHAnsi" w:cstheme="minorHAnsi"/>
          <w:sz w:val="20"/>
          <w:szCs w:val="20"/>
        </w:rPr>
        <w:t>,</w:t>
      </w:r>
      <w:r w:rsidR="001C33DE" w:rsidRPr="00A1678E">
        <w:rPr>
          <w:rFonts w:asciiTheme="minorHAnsi" w:hAnsiTheme="minorHAnsi" w:cstheme="minorHAnsi"/>
          <w:sz w:val="20"/>
          <w:szCs w:val="20"/>
        </w:rPr>
        <w:t xml:space="preserve"> jeżeli spełnione zostały warunk</w:t>
      </w:r>
      <w:r w:rsidR="00095E47" w:rsidRPr="00A1678E">
        <w:rPr>
          <w:rFonts w:asciiTheme="minorHAnsi" w:hAnsiTheme="minorHAnsi" w:cstheme="minorHAnsi"/>
          <w:sz w:val="20"/>
          <w:szCs w:val="20"/>
        </w:rPr>
        <w:t>i</w:t>
      </w:r>
      <w:r w:rsidR="001C33DE" w:rsidRPr="00A1678E">
        <w:rPr>
          <w:rFonts w:asciiTheme="minorHAnsi" w:hAnsiTheme="minorHAnsi" w:cstheme="minorHAnsi"/>
          <w:sz w:val="20"/>
          <w:szCs w:val="20"/>
        </w:rPr>
        <w:t xml:space="preserve"> opisan</w:t>
      </w:r>
      <w:r w:rsidR="00095E47" w:rsidRPr="00A1678E">
        <w:rPr>
          <w:rFonts w:asciiTheme="minorHAnsi" w:hAnsiTheme="minorHAnsi" w:cstheme="minorHAnsi"/>
          <w:sz w:val="20"/>
          <w:szCs w:val="20"/>
        </w:rPr>
        <w:t>e</w:t>
      </w:r>
      <w:r w:rsidR="001C33DE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1C33DE" w:rsidRPr="003147FE">
        <w:rPr>
          <w:rFonts w:asciiTheme="minorHAnsi" w:hAnsiTheme="minorHAnsi" w:cstheme="minorHAnsi"/>
          <w:sz w:val="20"/>
          <w:szCs w:val="20"/>
        </w:rPr>
        <w:t>w ust.</w:t>
      </w:r>
      <w:r w:rsidR="003147FE">
        <w:rPr>
          <w:rFonts w:asciiTheme="minorHAnsi" w:hAnsiTheme="minorHAnsi" w:cstheme="minorHAnsi"/>
          <w:sz w:val="20"/>
          <w:szCs w:val="20"/>
        </w:rPr>
        <w:t xml:space="preserve"> </w:t>
      </w:r>
      <w:r w:rsidR="00465DED" w:rsidRPr="00CE3AE2">
        <w:rPr>
          <w:rFonts w:asciiTheme="minorHAnsi" w:hAnsiTheme="minorHAnsi" w:cstheme="minorHAnsi"/>
          <w:sz w:val="20"/>
          <w:szCs w:val="20"/>
        </w:rPr>
        <w:t>1</w:t>
      </w:r>
      <w:r w:rsidR="00465DED" w:rsidRPr="00A1678E">
        <w:rPr>
          <w:rFonts w:asciiTheme="minorHAnsi" w:hAnsiTheme="minorHAnsi" w:cstheme="minorHAnsi"/>
          <w:sz w:val="20"/>
          <w:szCs w:val="20"/>
        </w:rPr>
        <w:t xml:space="preserve"> oraz</w:t>
      </w:r>
      <w:r w:rsidR="001C33DE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465DED" w:rsidRPr="00A1678E">
        <w:rPr>
          <w:rFonts w:asciiTheme="minorHAnsi" w:hAnsiTheme="minorHAnsi" w:cstheme="minorHAnsi"/>
          <w:sz w:val="20"/>
          <w:szCs w:val="20"/>
        </w:rPr>
        <w:t>po zweryfikowaniu</w:t>
      </w:r>
      <w:r w:rsidRPr="00A1678E">
        <w:rPr>
          <w:rFonts w:asciiTheme="minorHAnsi" w:hAnsiTheme="minorHAnsi" w:cstheme="minorHAnsi"/>
          <w:sz w:val="20"/>
          <w:szCs w:val="20"/>
        </w:rPr>
        <w:t xml:space="preserve"> dokonania przez uczestnika i pracodawcę oceny usługi rozwojowej w BUR.</w:t>
      </w:r>
    </w:p>
    <w:p w14:paraId="47D58DC8" w14:textId="459A1AAB" w:rsidR="002D0AB8" w:rsidRPr="00A1678E" w:rsidRDefault="00B76BA5" w:rsidP="002D0AB8">
      <w:pPr>
        <w:numPr>
          <w:ilvl w:val="1"/>
          <w:numId w:val="13"/>
        </w:numPr>
        <w:shd w:val="clear" w:color="auto" w:fill="FFFFFF" w:themeFill="background1"/>
        <w:tabs>
          <w:tab w:val="clear" w:pos="720"/>
        </w:tabs>
        <w:autoSpaceDE w:val="0"/>
        <w:autoSpaceDN w:val="0"/>
        <w:adjustRightInd w:val="0"/>
        <w:spacing w:after="0"/>
        <w:ind w:left="14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lastRenderedPageBreak/>
        <w:t xml:space="preserve">Brak złożenia przez Przedsiębiorcę dokumentów rozliczeniowych w terminie wskazanym </w:t>
      </w:r>
      <w:r w:rsidRPr="003147FE">
        <w:rPr>
          <w:rFonts w:asciiTheme="minorHAnsi" w:hAnsiTheme="minorHAnsi" w:cstheme="minorHAnsi"/>
          <w:sz w:val="20"/>
          <w:szCs w:val="20"/>
        </w:rPr>
        <w:t xml:space="preserve">w </w:t>
      </w:r>
      <w:r w:rsidR="00050AEA" w:rsidRPr="003147FE">
        <w:rPr>
          <w:rFonts w:asciiTheme="minorHAnsi" w:hAnsiTheme="minorHAnsi" w:cstheme="minorHAnsi"/>
          <w:sz w:val="20"/>
          <w:szCs w:val="20"/>
        </w:rPr>
        <w:t>ust</w:t>
      </w:r>
      <w:r w:rsidR="00B47F2B" w:rsidRPr="003147FE">
        <w:rPr>
          <w:rFonts w:asciiTheme="minorHAnsi" w:hAnsiTheme="minorHAnsi" w:cstheme="minorHAnsi"/>
          <w:sz w:val="20"/>
          <w:szCs w:val="20"/>
        </w:rPr>
        <w:t xml:space="preserve">. </w:t>
      </w:r>
      <w:r w:rsidR="00AB626F" w:rsidRPr="003147FE">
        <w:rPr>
          <w:rFonts w:asciiTheme="minorHAnsi" w:hAnsiTheme="minorHAnsi" w:cstheme="minorHAnsi"/>
          <w:sz w:val="20"/>
          <w:szCs w:val="20"/>
        </w:rPr>
        <w:t>4</w:t>
      </w:r>
      <w:r w:rsidR="00F64DBB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>lub odmowa poddania się kontroli/monitoringowi lub nie dokona</w:t>
      </w:r>
      <w:r w:rsidR="00AB626F" w:rsidRPr="00A1678E">
        <w:rPr>
          <w:rFonts w:asciiTheme="minorHAnsi" w:hAnsiTheme="minorHAnsi" w:cstheme="minorHAnsi"/>
          <w:sz w:val="20"/>
          <w:szCs w:val="20"/>
        </w:rPr>
        <w:t>nie</w:t>
      </w:r>
      <w:r w:rsidRPr="00A1678E">
        <w:rPr>
          <w:rFonts w:asciiTheme="minorHAnsi" w:hAnsiTheme="minorHAnsi" w:cstheme="minorHAnsi"/>
          <w:sz w:val="20"/>
          <w:szCs w:val="20"/>
        </w:rPr>
        <w:t xml:space="preserve"> oceny usługi rozwojowej w BUR może oznaczać, że Przedsiębiorca nie otrzyma refundacji kosztów usług</w:t>
      </w:r>
      <w:r w:rsidR="00527F18" w:rsidRPr="00A1678E">
        <w:rPr>
          <w:rFonts w:asciiTheme="minorHAnsi" w:hAnsiTheme="minorHAnsi" w:cstheme="minorHAnsi"/>
          <w:sz w:val="20"/>
          <w:szCs w:val="20"/>
        </w:rPr>
        <w:t>i rozwojowej/usług</w:t>
      </w:r>
      <w:r w:rsidRPr="00A1678E">
        <w:rPr>
          <w:rFonts w:asciiTheme="minorHAnsi" w:hAnsiTheme="minorHAnsi" w:cstheme="minorHAnsi"/>
          <w:sz w:val="20"/>
          <w:szCs w:val="20"/>
        </w:rPr>
        <w:t xml:space="preserve"> rozwojowych.</w:t>
      </w:r>
    </w:p>
    <w:p w14:paraId="09E68681" w14:textId="39BC6291" w:rsidR="00D26AE0" w:rsidRPr="00A1678E" w:rsidRDefault="002D0AB8" w:rsidP="00D26AE0">
      <w:pPr>
        <w:numPr>
          <w:ilvl w:val="1"/>
          <w:numId w:val="13"/>
        </w:numPr>
        <w:shd w:val="clear" w:color="auto" w:fill="FFFFFF" w:themeFill="background1"/>
        <w:tabs>
          <w:tab w:val="clear" w:pos="720"/>
        </w:tabs>
        <w:autoSpaceDE w:val="0"/>
        <w:autoSpaceDN w:val="0"/>
        <w:adjustRightInd w:val="0"/>
        <w:spacing w:after="0"/>
        <w:ind w:left="14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Operator zastrzega sobie możliwość odmowy udzielenia wsparcia na usługi</w:t>
      </w:r>
      <w:r w:rsidR="00355E97" w:rsidRPr="00A1678E">
        <w:rPr>
          <w:rFonts w:asciiTheme="minorHAnsi" w:hAnsiTheme="minorHAnsi" w:cstheme="minorHAnsi"/>
          <w:sz w:val="20"/>
          <w:szCs w:val="20"/>
        </w:rPr>
        <w:t xml:space="preserve">, </w:t>
      </w:r>
      <w:r w:rsidRPr="00A1678E">
        <w:rPr>
          <w:rFonts w:asciiTheme="minorHAnsi" w:hAnsiTheme="minorHAnsi" w:cstheme="minorHAnsi"/>
          <w:sz w:val="20"/>
          <w:szCs w:val="20"/>
        </w:rPr>
        <w:t>których realizacja została przeprowadzona</w:t>
      </w:r>
      <w:r w:rsidRPr="00A1678E"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>na zasadach niezgodnych z Regulaminem BUR m.in. w zakresie powierzania usług.</w:t>
      </w:r>
    </w:p>
    <w:p w14:paraId="09061C01" w14:textId="43FDF148" w:rsidR="0054729F" w:rsidRPr="00A1678E" w:rsidRDefault="006756D1" w:rsidP="00D26AE0">
      <w:pPr>
        <w:numPr>
          <w:ilvl w:val="1"/>
          <w:numId w:val="13"/>
        </w:numPr>
        <w:shd w:val="clear" w:color="auto" w:fill="FFFFFF" w:themeFill="background1"/>
        <w:tabs>
          <w:tab w:val="clear" w:pos="720"/>
        </w:tabs>
        <w:autoSpaceDE w:val="0"/>
        <w:autoSpaceDN w:val="0"/>
        <w:adjustRightInd w:val="0"/>
        <w:spacing w:after="0"/>
        <w:ind w:left="14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Rozliczenie usług rozwojowych następuje na podstawie i warunkach określonych w </w:t>
      </w:r>
      <w:r w:rsidR="001A396E" w:rsidRPr="00A1678E">
        <w:rPr>
          <w:rFonts w:asciiTheme="minorHAnsi" w:hAnsiTheme="minorHAnsi" w:cstheme="minorHAnsi"/>
          <w:sz w:val="20"/>
          <w:szCs w:val="20"/>
        </w:rPr>
        <w:t xml:space="preserve">Regulaminie </w:t>
      </w:r>
      <w:r w:rsidR="00F64DBB" w:rsidRPr="00A1678E">
        <w:rPr>
          <w:rFonts w:asciiTheme="minorHAnsi" w:hAnsiTheme="minorHAnsi" w:cstheme="minorHAnsi"/>
          <w:sz w:val="20"/>
          <w:szCs w:val="20"/>
        </w:rPr>
        <w:br/>
      </w:r>
      <w:r w:rsidR="001A396E" w:rsidRPr="00A1678E">
        <w:rPr>
          <w:rFonts w:asciiTheme="minorHAnsi" w:hAnsiTheme="minorHAnsi" w:cstheme="minorHAnsi"/>
          <w:sz w:val="20"/>
          <w:szCs w:val="20"/>
        </w:rPr>
        <w:t xml:space="preserve">oraz </w:t>
      </w:r>
      <w:r w:rsidR="0054729F" w:rsidRPr="00A1678E">
        <w:rPr>
          <w:rFonts w:asciiTheme="minorHAnsi" w:hAnsiTheme="minorHAnsi" w:cstheme="minorHAnsi"/>
          <w:sz w:val="20"/>
          <w:szCs w:val="20"/>
        </w:rPr>
        <w:t>U</w:t>
      </w:r>
      <w:r w:rsidRPr="00A1678E">
        <w:rPr>
          <w:rFonts w:asciiTheme="minorHAnsi" w:hAnsiTheme="minorHAnsi" w:cstheme="minorHAnsi"/>
          <w:sz w:val="20"/>
          <w:szCs w:val="20"/>
        </w:rPr>
        <w:t>mowie wsparcia</w:t>
      </w:r>
      <w:r w:rsidR="00D200A5" w:rsidRPr="00A1678E">
        <w:rPr>
          <w:rFonts w:asciiTheme="minorHAnsi" w:hAnsiTheme="minorHAnsi" w:cstheme="minorHAnsi"/>
          <w:sz w:val="20"/>
          <w:szCs w:val="20"/>
        </w:rPr>
        <w:t>.</w:t>
      </w:r>
    </w:p>
    <w:p w14:paraId="75F870C3" w14:textId="0882F3E9" w:rsidR="0054729F" w:rsidRPr="00A1678E" w:rsidRDefault="0054729F" w:rsidP="00F64DBB">
      <w:pPr>
        <w:numPr>
          <w:ilvl w:val="1"/>
          <w:numId w:val="13"/>
        </w:numPr>
        <w:shd w:val="clear" w:color="auto" w:fill="FFFFFF" w:themeFill="background1"/>
        <w:tabs>
          <w:tab w:val="clear" w:pos="720"/>
        </w:tabs>
        <w:autoSpaceDE w:val="0"/>
        <w:autoSpaceDN w:val="0"/>
        <w:adjustRightInd w:val="0"/>
        <w:spacing w:after="240"/>
        <w:ind w:left="142" w:hanging="426"/>
        <w:contextualSpacing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sz w:val="20"/>
          <w:szCs w:val="20"/>
        </w:rPr>
        <w:t xml:space="preserve">Refundacja zostanie przekazana Przedsiębiorcy w formie przelewu na rachunek bankowy Przedsiębiorcy wskazany </w:t>
      </w:r>
      <w:r w:rsidR="00510160" w:rsidRPr="00A1678E">
        <w:rPr>
          <w:rFonts w:asciiTheme="minorHAnsi" w:eastAsiaTheme="minorHAnsi" w:hAnsiTheme="minorHAnsi" w:cstheme="minorHAnsi"/>
          <w:sz w:val="20"/>
          <w:szCs w:val="20"/>
        </w:rPr>
        <w:t>w Umowie wsparcia</w:t>
      </w:r>
      <w:r w:rsidRPr="00A1678E">
        <w:rPr>
          <w:rFonts w:asciiTheme="minorHAnsi" w:eastAsiaTheme="minorHAnsi" w:hAnsiTheme="minorHAnsi" w:cstheme="minorHAnsi"/>
          <w:sz w:val="20"/>
          <w:szCs w:val="20"/>
        </w:rPr>
        <w:t>.</w:t>
      </w:r>
      <w:r w:rsidR="005E6CB0">
        <w:rPr>
          <w:rFonts w:asciiTheme="minorHAnsi" w:eastAsiaTheme="minorHAnsi" w:hAnsiTheme="minorHAnsi" w:cstheme="minorHAnsi"/>
          <w:sz w:val="20"/>
          <w:szCs w:val="20"/>
        </w:rPr>
        <w:t xml:space="preserve"> Wzór formularza przekazania informacji o rachunku bankowym do wypłaty refundacji stanowi </w:t>
      </w:r>
      <w:r w:rsidR="00DA74DE">
        <w:rPr>
          <w:rFonts w:asciiTheme="minorHAnsi" w:eastAsiaTheme="minorHAnsi" w:hAnsiTheme="minorHAnsi" w:cstheme="minorHAnsi"/>
          <w:sz w:val="20"/>
          <w:szCs w:val="20"/>
        </w:rPr>
        <w:t>Z</w:t>
      </w:r>
      <w:r w:rsidR="005E6CB0" w:rsidRPr="003147FE">
        <w:rPr>
          <w:rFonts w:asciiTheme="minorHAnsi" w:eastAsiaTheme="minorHAnsi" w:hAnsiTheme="minorHAnsi" w:cstheme="minorHAnsi"/>
          <w:sz w:val="20"/>
          <w:szCs w:val="20"/>
        </w:rPr>
        <w:t xml:space="preserve">ałącznik nr </w:t>
      </w:r>
      <w:r w:rsidR="00E33616">
        <w:rPr>
          <w:rFonts w:asciiTheme="minorHAnsi" w:eastAsiaTheme="minorHAnsi" w:hAnsiTheme="minorHAnsi" w:cstheme="minorHAnsi"/>
          <w:sz w:val="20"/>
          <w:szCs w:val="20"/>
        </w:rPr>
        <w:t>7</w:t>
      </w:r>
      <w:r w:rsidR="005E6CB0">
        <w:rPr>
          <w:rFonts w:asciiTheme="minorHAnsi" w:eastAsiaTheme="minorHAnsi" w:hAnsiTheme="minorHAnsi" w:cstheme="minorHAnsi"/>
          <w:sz w:val="20"/>
          <w:szCs w:val="20"/>
        </w:rPr>
        <w:t xml:space="preserve"> do Umowy Wsparcia. W przypadku zmiany wskazanego podczas podpisywania umowy rachunku Przedsiębiorca jest zobowiązany dołączyć ponownie wypełniony formularz podczas przekazania dokumentów rozliczeniowych do Systemu Operatora.</w:t>
      </w:r>
    </w:p>
    <w:p w14:paraId="68387885" w14:textId="1801A97F" w:rsidR="00175AAC" w:rsidRPr="00A1678E" w:rsidRDefault="00131283" w:rsidP="00F64DBB">
      <w:pPr>
        <w:shd w:val="clear" w:color="auto" w:fill="FFFFFF" w:themeFill="background1"/>
        <w:autoSpaceDE w:val="0"/>
        <w:autoSpaceDN w:val="0"/>
        <w:adjustRightInd w:val="0"/>
        <w:spacing w:after="240"/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sz w:val="20"/>
          <w:szCs w:val="20"/>
        </w:rPr>
        <w:br/>
      </w:r>
      <w:r w:rsidR="006C4768" w:rsidRPr="00A1678E">
        <w:rPr>
          <w:rFonts w:asciiTheme="minorHAnsi" w:hAnsiTheme="minorHAnsi" w:cstheme="minorHAnsi"/>
          <w:b/>
          <w:sz w:val="20"/>
          <w:szCs w:val="20"/>
        </w:rPr>
        <w:t>§ 10</w:t>
      </w:r>
    </w:p>
    <w:p w14:paraId="659BB686" w14:textId="44748254" w:rsidR="00A320D1" w:rsidRPr="00A1678E" w:rsidRDefault="00175AAC" w:rsidP="00F64DBB">
      <w:pPr>
        <w:spacing w:after="24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>Monitoring i kontrola</w:t>
      </w:r>
    </w:p>
    <w:p w14:paraId="21B60F85" w14:textId="3CD44189" w:rsidR="00175AAC" w:rsidRPr="00A1678E" w:rsidRDefault="00175AAC" w:rsidP="00F64DB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4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Przedsiębiorca zobowiązuje się w zakresie realizacji umowy wsparcia poddać się kontroli/monitoringowi przeprowadzanej przez </w:t>
      </w:r>
      <w:r w:rsidRPr="00A1678E">
        <w:rPr>
          <w:rFonts w:asciiTheme="minorHAnsi" w:hAnsiTheme="minorHAnsi" w:cstheme="minorHAnsi"/>
          <w:sz w:val="20"/>
          <w:szCs w:val="20"/>
        </w:rPr>
        <w:t xml:space="preserve">Operatora lub </w:t>
      </w:r>
      <w:r w:rsidR="00D806B1" w:rsidRPr="00A1678E">
        <w:rPr>
          <w:rFonts w:asciiTheme="minorHAnsi" w:hAnsiTheme="minorHAnsi" w:cstheme="minorHAnsi"/>
          <w:sz w:val="20"/>
          <w:szCs w:val="20"/>
        </w:rPr>
        <w:t xml:space="preserve">Instytucję Pośredniczącą </w:t>
      </w:r>
      <w:r w:rsidRPr="00A1678E">
        <w:rPr>
          <w:rFonts w:asciiTheme="minorHAnsi" w:hAnsiTheme="minorHAnsi" w:cstheme="minorHAnsi"/>
          <w:sz w:val="20"/>
          <w:szCs w:val="20"/>
        </w:rPr>
        <w:t>/I</w:t>
      </w:r>
      <w:r w:rsidR="00D806B1" w:rsidRPr="00A1678E">
        <w:rPr>
          <w:rFonts w:asciiTheme="minorHAnsi" w:hAnsiTheme="minorHAnsi" w:cstheme="minorHAnsi"/>
          <w:sz w:val="20"/>
          <w:szCs w:val="20"/>
        </w:rPr>
        <w:t xml:space="preserve">nstytucję </w:t>
      </w:r>
      <w:r w:rsidRPr="00A1678E">
        <w:rPr>
          <w:rFonts w:asciiTheme="minorHAnsi" w:hAnsiTheme="minorHAnsi" w:cstheme="minorHAnsi"/>
          <w:sz w:val="20"/>
          <w:szCs w:val="20"/>
        </w:rPr>
        <w:t>Z</w:t>
      </w:r>
      <w:r w:rsidR="00D806B1" w:rsidRPr="00A1678E">
        <w:rPr>
          <w:rFonts w:asciiTheme="minorHAnsi" w:hAnsiTheme="minorHAnsi" w:cstheme="minorHAnsi"/>
          <w:sz w:val="20"/>
          <w:szCs w:val="20"/>
        </w:rPr>
        <w:t>arządzającą</w:t>
      </w:r>
      <w:r w:rsidRPr="00A1678E">
        <w:rPr>
          <w:rFonts w:asciiTheme="minorHAnsi" w:hAnsiTheme="minorHAnsi" w:cstheme="minorHAnsi"/>
          <w:sz w:val="20"/>
          <w:szCs w:val="20"/>
        </w:rPr>
        <w:t xml:space="preserve"> POWER lub inną instytucję uprawnioną do przeprowadzania kontroli na podstawie odrębnych przepisów </w:t>
      </w:r>
      <w:r w:rsidR="003E40C6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lub upoważnienia </w:t>
      </w:r>
      <w:r w:rsidR="00D806B1" w:rsidRPr="00A1678E">
        <w:rPr>
          <w:rFonts w:asciiTheme="minorHAnsi" w:hAnsiTheme="minorHAnsi" w:cstheme="minorHAnsi"/>
          <w:sz w:val="20"/>
          <w:szCs w:val="20"/>
        </w:rPr>
        <w:t>wyżej wymienionych instytucji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oraz zobowiązuje się do przedstawiania na pisemne wezwanie Operatora wszelkich informacji i wyjaśnień związanych z </w:t>
      </w:r>
      <w:r w:rsidR="00D806B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korzystaniem z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usług rozwojowych,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 których</w:t>
      </w:r>
      <w:r w:rsidR="00E426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mowa w umowie wsparcia, w terminie określonym w wezwaniu.</w:t>
      </w:r>
    </w:p>
    <w:p w14:paraId="607E16D0" w14:textId="35E2EFA0" w:rsidR="00175AAC" w:rsidRPr="00A1678E" w:rsidRDefault="00175AAC" w:rsidP="00150F1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Kontrole, o których mowa </w:t>
      </w:r>
      <w:r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</w:t>
      </w:r>
      <w:r w:rsidR="00BA727A"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>ust</w:t>
      </w:r>
      <w:r w:rsidRPr="003147FE">
        <w:rPr>
          <w:rFonts w:asciiTheme="minorHAnsi" w:eastAsiaTheme="minorHAnsi" w:hAnsiTheme="minorHAnsi" w:cstheme="minorHAnsi"/>
          <w:color w:val="000000"/>
          <w:sz w:val="20"/>
          <w:szCs w:val="20"/>
        </w:rPr>
        <w:t>. 1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, mogą być przeprowadzane przez okres 10 lat podatkowych, licząc </w:t>
      </w:r>
      <w:r w:rsidR="003E40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od dnia przyznania wsparcia.</w:t>
      </w:r>
    </w:p>
    <w:p w14:paraId="603E1DED" w14:textId="77777777" w:rsidR="00175AAC" w:rsidRPr="00A1678E" w:rsidRDefault="00B47F2B" w:rsidP="00150F1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Operator prowadząc monitoring lub kontrole </w:t>
      </w:r>
      <w:r w:rsidR="00175AAC" w:rsidRPr="00A1678E">
        <w:rPr>
          <w:rFonts w:asciiTheme="minorHAnsi" w:hAnsiTheme="minorHAnsi" w:cstheme="minorHAnsi"/>
          <w:sz w:val="20"/>
          <w:szCs w:val="20"/>
        </w:rPr>
        <w:t>w szczególności weryfikuje:</w:t>
      </w:r>
    </w:p>
    <w:p w14:paraId="4A0EEA4F" w14:textId="77777777" w:rsidR="00175AAC" w:rsidRPr="00A1678E" w:rsidRDefault="00175AAC" w:rsidP="00150F12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dokumentację składaną przez Przedsiębiorców;</w:t>
      </w:r>
    </w:p>
    <w:p w14:paraId="393FB10A" w14:textId="465D8A80" w:rsidR="00175AAC" w:rsidRPr="00A1678E" w:rsidRDefault="00175AAC" w:rsidP="00150F12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realizację usługi rozwojowej w formie wizyty monitorującej przeprowadzanej bez zapowiedzi </w:t>
      </w:r>
      <w:r w:rsidR="00E426C6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>w miejscu świadczenia usługi. Celem wizyty monitoringowej jest stwierdzenie faktycznego dostarczenia usług rozwojowych i ich zgodności ze standardami określonymi w karcie usługi z BUR w tym zgodności uczestników usługi rozwojowej ze zgłoszeniem dokonanym przez Przedsiębiorcę;</w:t>
      </w:r>
    </w:p>
    <w:p w14:paraId="5B77AC64" w14:textId="77777777" w:rsidR="00175AAC" w:rsidRPr="00A1678E" w:rsidRDefault="00175AAC" w:rsidP="00150F12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dane wprowadzane w systemie BUR;</w:t>
      </w:r>
    </w:p>
    <w:p w14:paraId="191D576A" w14:textId="77777777" w:rsidR="00175AAC" w:rsidRPr="00A1678E" w:rsidRDefault="00175AAC" w:rsidP="00150F12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dokonywanie oceny usług w BUR zgodnie z </w:t>
      </w:r>
      <w:r w:rsidRPr="00A1678E">
        <w:rPr>
          <w:rFonts w:asciiTheme="minorHAnsi" w:hAnsiTheme="minorHAnsi" w:cstheme="minorHAnsi"/>
          <w:bCs/>
          <w:sz w:val="20"/>
          <w:szCs w:val="20"/>
        </w:rPr>
        <w:t>Systemem Oceny Usług Rozwojowych;</w:t>
      </w:r>
    </w:p>
    <w:p w14:paraId="15AF443E" w14:textId="56E86902" w:rsidR="00175AAC" w:rsidRPr="00A1678E" w:rsidRDefault="00175AAC" w:rsidP="00150F12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w przypadku usług doradczych – dostarczone </w:t>
      </w:r>
      <w:r w:rsidR="00B47F2B" w:rsidRPr="00A1678E">
        <w:rPr>
          <w:rFonts w:asciiTheme="minorHAnsi" w:hAnsiTheme="minorHAnsi" w:cstheme="minorHAnsi"/>
          <w:color w:val="000000"/>
          <w:sz w:val="20"/>
          <w:szCs w:val="20"/>
        </w:rPr>
        <w:t>dokumenty np.</w:t>
      </w:r>
      <w:r w:rsidR="00BE5EE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47F2B" w:rsidRPr="00A1678E">
        <w:rPr>
          <w:rFonts w:asciiTheme="minorHAnsi" w:hAnsiTheme="minorHAnsi" w:cstheme="minorHAnsi"/>
          <w:color w:val="000000"/>
          <w:sz w:val="20"/>
          <w:szCs w:val="20"/>
        </w:rPr>
        <w:t>raporty, analizy</w:t>
      </w:r>
      <w:r w:rsidRPr="00A1678E">
        <w:rPr>
          <w:rFonts w:asciiTheme="minorHAnsi" w:hAnsiTheme="minorHAnsi" w:cstheme="minorHAnsi"/>
          <w:color w:val="000000"/>
          <w:sz w:val="20"/>
          <w:szCs w:val="20"/>
        </w:rPr>
        <w:t>;</w:t>
      </w:r>
    </w:p>
    <w:p w14:paraId="7FD9C3FA" w14:textId="02E457FB" w:rsidR="00D806B1" w:rsidRPr="00A1678E" w:rsidRDefault="00D806B1" w:rsidP="00150F12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59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stopień wykorzystania limitu dofinansowania przypadającego na przedsiębiorcę;</w:t>
      </w:r>
    </w:p>
    <w:p w14:paraId="360EA602" w14:textId="0C953F74" w:rsidR="00D24FC8" w:rsidRPr="00CE3AE2" w:rsidRDefault="00175AAC" w:rsidP="00131283">
      <w:pPr>
        <w:pStyle w:val="Teksttreci20"/>
        <w:numPr>
          <w:ilvl w:val="0"/>
          <w:numId w:val="8"/>
        </w:numPr>
        <w:shd w:val="clear" w:color="auto" w:fill="auto"/>
        <w:tabs>
          <w:tab w:val="left" w:pos="426"/>
        </w:tabs>
        <w:spacing w:before="0" w:after="0" w:line="276" w:lineRule="auto"/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="Arial" w:hAnsiTheme="minorHAnsi" w:cstheme="minorHAnsi"/>
          <w:sz w:val="20"/>
          <w:szCs w:val="20"/>
        </w:rPr>
        <w:t>Jeżeli kontrola lub monitoring wykażą nieprawidłowości lub uchybienia w realizacji usługi rozwojowe</w:t>
      </w:r>
      <w:r w:rsidR="005E6CB0">
        <w:rPr>
          <w:rFonts w:asciiTheme="minorHAnsi" w:eastAsia="Arial" w:hAnsiTheme="minorHAnsi" w:cstheme="minorHAnsi"/>
          <w:sz w:val="20"/>
          <w:szCs w:val="20"/>
        </w:rPr>
        <w:t xml:space="preserve">j </w:t>
      </w:r>
      <w:r w:rsidRPr="00A1678E">
        <w:rPr>
          <w:rFonts w:asciiTheme="minorHAnsi" w:eastAsia="Arial" w:hAnsiTheme="minorHAnsi" w:cstheme="minorHAnsi"/>
          <w:sz w:val="20"/>
          <w:szCs w:val="20"/>
        </w:rPr>
        <w:t>Operator może</w:t>
      </w:r>
      <w:r w:rsidR="00A27C81" w:rsidRPr="00A1678E">
        <w:rPr>
          <w:rFonts w:asciiTheme="minorHAnsi" w:eastAsia="Arial" w:hAnsiTheme="minorHAnsi" w:cstheme="minorHAnsi"/>
          <w:sz w:val="20"/>
          <w:szCs w:val="20"/>
        </w:rPr>
        <w:t xml:space="preserve"> uznać daną usługę za niekwalifikowaną i</w:t>
      </w:r>
      <w:r w:rsidRPr="00A1678E">
        <w:rPr>
          <w:rFonts w:asciiTheme="minorHAnsi" w:eastAsia="Arial" w:hAnsiTheme="minorHAnsi" w:cstheme="minorHAnsi"/>
          <w:sz w:val="20"/>
          <w:szCs w:val="20"/>
        </w:rPr>
        <w:t xml:space="preserve"> odstąpić od refundacji kosztów usługi </w:t>
      </w:r>
      <w:r w:rsidR="00F64DBB" w:rsidRPr="00A1678E">
        <w:rPr>
          <w:rFonts w:asciiTheme="minorHAnsi" w:eastAsia="Arial" w:hAnsiTheme="minorHAnsi" w:cstheme="minorHAnsi"/>
          <w:sz w:val="20"/>
          <w:szCs w:val="20"/>
        </w:rPr>
        <w:t>r</w:t>
      </w:r>
      <w:r w:rsidRPr="00A1678E">
        <w:rPr>
          <w:rFonts w:asciiTheme="minorHAnsi" w:eastAsia="Arial" w:hAnsiTheme="minorHAnsi" w:cstheme="minorHAnsi"/>
          <w:sz w:val="20"/>
          <w:szCs w:val="20"/>
        </w:rPr>
        <w:t>ozwojowej.</w:t>
      </w:r>
    </w:p>
    <w:p w14:paraId="542D8843" w14:textId="54AFFCA9" w:rsidR="005C453E" w:rsidRPr="00CE3AE2" w:rsidRDefault="005C453E" w:rsidP="00131283">
      <w:pPr>
        <w:pStyle w:val="Teksttreci20"/>
        <w:numPr>
          <w:ilvl w:val="0"/>
          <w:numId w:val="8"/>
        </w:numPr>
        <w:shd w:val="clear" w:color="auto" w:fill="auto"/>
        <w:tabs>
          <w:tab w:val="left" w:pos="426"/>
        </w:tabs>
        <w:spacing w:before="0" w:after="0" w:line="276" w:lineRule="auto"/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t xml:space="preserve">Zasady przeprowadzenia kontroli stanowią </w:t>
      </w:r>
      <w:r w:rsidR="006D608A">
        <w:rPr>
          <w:rFonts w:asciiTheme="minorHAnsi" w:eastAsia="Arial" w:hAnsiTheme="minorHAnsi" w:cstheme="minorHAnsi"/>
          <w:sz w:val="20"/>
          <w:szCs w:val="20"/>
        </w:rPr>
        <w:t>Z</w:t>
      </w:r>
      <w:r w:rsidRPr="003147FE">
        <w:rPr>
          <w:rFonts w:asciiTheme="minorHAnsi" w:eastAsia="Arial" w:hAnsiTheme="minorHAnsi" w:cstheme="minorHAnsi"/>
          <w:sz w:val="20"/>
          <w:szCs w:val="20"/>
        </w:rPr>
        <w:t>ałącznik nr 10</w:t>
      </w:r>
      <w:r>
        <w:rPr>
          <w:rFonts w:asciiTheme="minorHAnsi" w:eastAsia="Arial" w:hAnsiTheme="minorHAnsi" w:cstheme="minorHAnsi"/>
          <w:sz w:val="20"/>
          <w:szCs w:val="20"/>
        </w:rPr>
        <w:t xml:space="preserve"> do Regulaminu.</w:t>
      </w:r>
    </w:p>
    <w:p w14:paraId="1F0184F3" w14:textId="149E9B4A" w:rsidR="005C453E" w:rsidRDefault="005C453E">
      <w:pPr>
        <w:pStyle w:val="Teksttreci20"/>
        <w:shd w:val="clear" w:color="auto" w:fill="auto"/>
        <w:tabs>
          <w:tab w:val="left" w:pos="426"/>
        </w:tabs>
        <w:spacing w:before="0" w:after="0" w:line="276" w:lineRule="auto"/>
        <w:ind w:left="142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23B82CFE" w14:textId="77777777" w:rsidR="003147FE" w:rsidRPr="00A1678E" w:rsidRDefault="003147FE" w:rsidP="00CE3AE2">
      <w:pPr>
        <w:pStyle w:val="Teksttreci20"/>
        <w:shd w:val="clear" w:color="auto" w:fill="auto"/>
        <w:tabs>
          <w:tab w:val="left" w:pos="426"/>
        </w:tabs>
        <w:spacing w:before="0" w:after="0" w:line="276" w:lineRule="auto"/>
        <w:ind w:left="142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6B035D09" w14:textId="77777777" w:rsidR="00D24FC8" w:rsidRPr="00A1678E" w:rsidRDefault="00D24FC8" w:rsidP="00150F12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152" w:name="_Hlk9259676"/>
      <w:r w:rsidRPr="00A1678E">
        <w:rPr>
          <w:rFonts w:asciiTheme="minorHAnsi" w:hAnsiTheme="minorHAnsi" w:cstheme="minorHAnsi"/>
          <w:b/>
          <w:sz w:val="20"/>
          <w:szCs w:val="20"/>
        </w:rPr>
        <w:t>§</w:t>
      </w:r>
      <w:bookmarkEnd w:id="152"/>
      <w:r w:rsidR="006C4768" w:rsidRPr="00A1678E">
        <w:rPr>
          <w:rFonts w:asciiTheme="minorHAnsi" w:hAnsiTheme="minorHAnsi" w:cstheme="minorHAnsi"/>
          <w:b/>
          <w:sz w:val="20"/>
          <w:szCs w:val="20"/>
        </w:rPr>
        <w:t xml:space="preserve"> 11</w:t>
      </w:r>
    </w:p>
    <w:p w14:paraId="736B3E0D" w14:textId="3454E77D" w:rsidR="00D24FC8" w:rsidRPr="00A1678E" w:rsidRDefault="00D24FC8" w:rsidP="00131283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>Pomoc de minimis/ pomoc publiczna</w:t>
      </w:r>
    </w:p>
    <w:p w14:paraId="38418412" w14:textId="77777777" w:rsidR="00CB2555" w:rsidRPr="00A1678E" w:rsidRDefault="00CB2555" w:rsidP="00131283">
      <w:pPr>
        <w:spacing w:after="0"/>
        <w:ind w:left="142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4386AD6" w14:textId="77777777" w:rsidR="00846C25" w:rsidRPr="00A1678E" w:rsidRDefault="00846C25" w:rsidP="00150F12">
      <w:pPr>
        <w:pStyle w:val="Akapitzlist"/>
        <w:numPr>
          <w:ilvl w:val="0"/>
          <w:numId w:val="11"/>
        </w:numPr>
        <w:suppressAutoHyphens/>
        <w:spacing w:after="0"/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Dofinansowanie</w:t>
      </w:r>
      <w:r w:rsidR="00B47F2B" w:rsidRPr="00A1678E">
        <w:rPr>
          <w:rFonts w:asciiTheme="minorHAnsi" w:hAnsiTheme="minorHAnsi" w:cstheme="minorHAnsi"/>
          <w:sz w:val="20"/>
          <w:szCs w:val="20"/>
        </w:rPr>
        <w:t>,</w:t>
      </w:r>
      <w:r w:rsidRPr="00A1678E">
        <w:rPr>
          <w:rFonts w:asciiTheme="minorHAnsi" w:hAnsiTheme="minorHAnsi" w:cstheme="minorHAnsi"/>
          <w:sz w:val="20"/>
          <w:szCs w:val="20"/>
        </w:rPr>
        <w:t xml:space="preserve"> które otrzymuje przedsiębiorca w ramach kwoty wsparcia, stanowi </w:t>
      </w:r>
      <w:r w:rsidR="00722136" w:rsidRPr="00A1678E">
        <w:rPr>
          <w:rFonts w:asciiTheme="minorHAnsi" w:hAnsiTheme="minorHAnsi" w:cstheme="minorHAnsi"/>
          <w:sz w:val="20"/>
          <w:szCs w:val="20"/>
        </w:rPr>
        <w:t>pomoc de </w:t>
      </w:r>
      <w:r w:rsidRPr="00A1678E">
        <w:rPr>
          <w:rFonts w:asciiTheme="minorHAnsi" w:hAnsiTheme="minorHAnsi" w:cstheme="minorHAnsi"/>
          <w:sz w:val="20"/>
          <w:szCs w:val="20"/>
        </w:rPr>
        <w:t>minimis</w:t>
      </w:r>
      <w:r w:rsidR="00B47F2B" w:rsidRPr="00A1678E">
        <w:rPr>
          <w:rFonts w:asciiTheme="minorHAnsi" w:hAnsiTheme="minorHAnsi" w:cstheme="minorHAnsi"/>
          <w:sz w:val="20"/>
          <w:szCs w:val="20"/>
        </w:rPr>
        <w:t xml:space="preserve"> lub </w:t>
      </w:r>
      <w:r w:rsidRPr="00A1678E">
        <w:rPr>
          <w:rFonts w:asciiTheme="minorHAnsi" w:hAnsiTheme="minorHAnsi" w:cstheme="minorHAnsi"/>
          <w:sz w:val="20"/>
          <w:szCs w:val="20"/>
        </w:rPr>
        <w:t>pomoc publiczną.</w:t>
      </w:r>
    </w:p>
    <w:p w14:paraId="33678629" w14:textId="0BAA1708" w:rsidR="00D24FC8" w:rsidRPr="00A1678E" w:rsidRDefault="00D24FC8" w:rsidP="00150F12">
      <w:pPr>
        <w:pStyle w:val="Akapitzlist"/>
        <w:numPr>
          <w:ilvl w:val="0"/>
          <w:numId w:val="11"/>
        </w:numPr>
        <w:suppressAutoHyphens/>
        <w:spacing w:after="0"/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Pomoc publiczna oraz pomoc </w:t>
      </w:r>
      <w:r w:rsidRPr="008F0004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>de minimis</w:t>
      </w:r>
      <w:r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</w:t>
      </w:r>
      <w:r w:rsidR="00CA4F3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Projek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cie są udzielane zgodnie z zasadami określonymi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odrębnych przepisach krajowych i unijnych, w tym w szczególności w rozporządzeniu Komisji (UE) </w:t>
      </w:r>
      <w:r w:rsidR="00F64DB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nr 1407/2013, w rozporządzeniu Komisji (UE) nr 651/2014 oraz w </w:t>
      </w:r>
      <w:bookmarkStart w:id="153" w:name="_Hlk10434236"/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rozporządzeniu </w:t>
      </w:r>
      <w:bookmarkStart w:id="154" w:name="_Hlk9259729"/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Ministra Infrastruktury </w:t>
      </w:r>
      <w:r w:rsidR="000137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lastRenderedPageBreak/>
        <w:t xml:space="preserve">i Rozwoju z dnia </w:t>
      </w:r>
      <w:bookmarkStart w:id="155" w:name="_Hlk9259666"/>
      <w:bookmarkEnd w:id="154"/>
      <w:r w:rsidR="00355E9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9 listopada 2015 r. w sprawie udzielania przez Polską Agencję Rozwoju Przedsiębiorczości pomocy finansowej w ramach Programu Operacyjnego Wiedza Edukacja Rozwój 2014-2020 (Dz.U 2018, poz. 2256)</w:t>
      </w:r>
      <w:bookmarkEnd w:id="153"/>
      <w:bookmarkEnd w:id="155"/>
      <w:r w:rsidR="00355E9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25929475" w14:textId="77777777" w:rsidR="00D24FC8" w:rsidRPr="00A1678E" w:rsidRDefault="00D24FC8" w:rsidP="00150F12">
      <w:pPr>
        <w:pStyle w:val="Akapitzlist"/>
        <w:numPr>
          <w:ilvl w:val="0"/>
          <w:numId w:val="11"/>
        </w:numPr>
        <w:suppressAutoHyphens/>
        <w:spacing w:after="0"/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Przedsiębiorca, zgodnie z Ustawą z dnia 30 kwietnia 2004 r. o postępowaniach w sprawach dotyczących pomocy publicznej, zobowiązany jest do zwrotu</w:t>
      </w:r>
      <w:r w:rsidR="0072213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pomocy przyznanej niezgodnie z 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zasadami wspólnego rynku oraz pomocy wykorzystanej niezgodnie z przeznaczeniem.</w:t>
      </w:r>
    </w:p>
    <w:p w14:paraId="035623E0" w14:textId="77777777" w:rsidR="00D24FC8" w:rsidRPr="00A1678E" w:rsidRDefault="00D24FC8" w:rsidP="00150F12">
      <w:pPr>
        <w:pStyle w:val="Akapitzlist"/>
        <w:numPr>
          <w:ilvl w:val="0"/>
          <w:numId w:val="11"/>
        </w:numPr>
        <w:suppressAutoHyphens/>
        <w:spacing w:after="0"/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Podstawowym rodzajem pomocy udzielanej w </w:t>
      </w:r>
      <w:r w:rsidR="00CA4F3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Projek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cie jest pomoc </w:t>
      </w:r>
      <w:r w:rsidRPr="008F0004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>de minimis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. </w:t>
      </w:r>
    </w:p>
    <w:p w14:paraId="0CB22783" w14:textId="7E7CD015" w:rsidR="00EE3D23" w:rsidRPr="00A1678E" w:rsidRDefault="00054BC3" w:rsidP="00150F12">
      <w:pPr>
        <w:pStyle w:val="Akapitzlist"/>
        <w:numPr>
          <w:ilvl w:val="0"/>
          <w:numId w:val="11"/>
        </w:numPr>
        <w:suppressAutoHyphens/>
        <w:spacing w:after="0"/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W przypadku, gdy Przedsiębiorca wykorzysta dozwolony limit pomocy de minimis (200 tys. EUR lub 100 tys. EUR w przypadku prowadzonej działalności w transporcie drogowym towarów), o którym mowa </w:t>
      </w:r>
      <w:r w:rsidR="00F64DBB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w art. 3 </w:t>
      </w:r>
      <w:r w:rsidR="00187581" w:rsidRPr="00A1678E">
        <w:rPr>
          <w:rFonts w:asciiTheme="minorHAnsi" w:hAnsiTheme="minorHAnsi" w:cstheme="minorHAnsi"/>
          <w:sz w:val="20"/>
          <w:szCs w:val="20"/>
        </w:rPr>
        <w:t>pkt</w:t>
      </w:r>
      <w:r w:rsidRPr="00A1678E">
        <w:rPr>
          <w:rFonts w:asciiTheme="minorHAnsi" w:hAnsiTheme="minorHAnsi" w:cstheme="minorHAnsi"/>
          <w:sz w:val="20"/>
          <w:szCs w:val="20"/>
        </w:rPr>
        <w:t>. 2 Rozporządzenia Komisji (UE) nr 1407/2013, może być mu udzielona</w:t>
      </w:r>
      <w:r w:rsidR="00EE3D23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 xml:space="preserve">pomoc publiczna </w:t>
      </w:r>
      <w:r w:rsidR="00F64DBB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na szkolenia </w:t>
      </w:r>
      <w:r w:rsidR="004D65AB" w:rsidRPr="00A1678E">
        <w:rPr>
          <w:rFonts w:asciiTheme="minorHAnsi" w:hAnsiTheme="minorHAnsi" w:cstheme="minorHAnsi"/>
          <w:sz w:val="20"/>
          <w:szCs w:val="20"/>
        </w:rPr>
        <w:t>lub na usługi doradcze zgodnie z § 5.1 rozporządzenia</w:t>
      </w:r>
      <w:r w:rsidR="004D65AB" w:rsidRPr="00A1678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D65AB" w:rsidRPr="00A1678E">
        <w:rPr>
          <w:rFonts w:asciiTheme="minorHAnsi" w:hAnsiTheme="minorHAnsi" w:cstheme="minorHAnsi"/>
          <w:sz w:val="20"/>
          <w:szCs w:val="20"/>
        </w:rPr>
        <w:t xml:space="preserve">Ministra Infrastruktury i Rozwoju </w:t>
      </w:r>
      <w:r w:rsidR="00F64DBB" w:rsidRPr="00A1678E">
        <w:rPr>
          <w:rFonts w:asciiTheme="minorHAnsi" w:hAnsiTheme="minorHAnsi" w:cstheme="minorHAnsi"/>
          <w:sz w:val="20"/>
          <w:szCs w:val="20"/>
        </w:rPr>
        <w:br/>
      </w:r>
      <w:r w:rsidR="004D65AB" w:rsidRPr="00A1678E">
        <w:rPr>
          <w:rFonts w:asciiTheme="minorHAnsi" w:hAnsiTheme="minorHAnsi" w:cstheme="minorHAnsi"/>
          <w:sz w:val="20"/>
          <w:szCs w:val="20"/>
        </w:rPr>
        <w:t>z dnia</w:t>
      </w:r>
      <w:r w:rsidR="004D65AB" w:rsidRPr="00A1678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D65AB" w:rsidRPr="00A1678E">
        <w:rPr>
          <w:rFonts w:asciiTheme="minorHAnsi" w:hAnsiTheme="minorHAnsi" w:cstheme="minorHAnsi"/>
          <w:sz w:val="20"/>
          <w:szCs w:val="20"/>
        </w:rPr>
        <w:t>9 listopada 2015 r. w sprawie udzielania przez Polską Agencję Rozwoju Przedsiębiorczości pomocy finansowej w ramach Programu Operacyjnego Wiedza Edukacja Rozwój 2014-2020 (</w:t>
      </w:r>
      <w:r w:rsidR="00465DED" w:rsidRPr="00A1678E">
        <w:rPr>
          <w:rFonts w:asciiTheme="minorHAnsi" w:hAnsiTheme="minorHAnsi" w:cstheme="minorHAnsi"/>
          <w:sz w:val="20"/>
          <w:szCs w:val="20"/>
        </w:rPr>
        <w:t>Dz. U</w:t>
      </w:r>
      <w:r w:rsidR="004D65AB" w:rsidRPr="00A1678E">
        <w:rPr>
          <w:rFonts w:asciiTheme="minorHAnsi" w:hAnsiTheme="minorHAnsi" w:cstheme="minorHAnsi"/>
          <w:sz w:val="20"/>
          <w:szCs w:val="20"/>
        </w:rPr>
        <w:t xml:space="preserve"> 2018, </w:t>
      </w:r>
      <w:r w:rsidR="00F64DBB" w:rsidRPr="00A1678E">
        <w:rPr>
          <w:rFonts w:asciiTheme="minorHAnsi" w:hAnsiTheme="minorHAnsi" w:cstheme="minorHAnsi"/>
          <w:sz w:val="20"/>
          <w:szCs w:val="20"/>
        </w:rPr>
        <w:br/>
      </w:r>
      <w:r w:rsidR="004D65AB" w:rsidRPr="00A1678E">
        <w:rPr>
          <w:rFonts w:asciiTheme="minorHAnsi" w:hAnsiTheme="minorHAnsi" w:cstheme="minorHAnsi"/>
          <w:sz w:val="20"/>
          <w:szCs w:val="20"/>
        </w:rPr>
        <w:t>poz. 2256)</w:t>
      </w:r>
      <w:r w:rsidR="00EE3D23" w:rsidRPr="00A1678E">
        <w:rPr>
          <w:rFonts w:asciiTheme="minorHAnsi" w:hAnsiTheme="minorHAnsi" w:cstheme="minorHAnsi"/>
          <w:sz w:val="20"/>
          <w:szCs w:val="20"/>
        </w:rPr>
        <w:t>.</w:t>
      </w:r>
      <w:r w:rsidR="004D65AB" w:rsidRPr="00A1678E" w:rsidDel="004D65A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F5B415D" w14:textId="1547BD07" w:rsidR="00D24FC8" w:rsidRPr="00A1678E" w:rsidRDefault="00EB71FF" w:rsidP="00150F12">
      <w:pPr>
        <w:pStyle w:val="Akapitzlist"/>
        <w:numPr>
          <w:ilvl w:val="0"/>
          <w:numId w:val="11"/>
        </w:numPr>
        <w:suppressAutoHyphens/>
        <w:spacing w:after="0"/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Po </w:t>
      </w:r>
      <w:r w:rsidR="00D24FC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podpisan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iu</w:t>
      </w:r>
      <w:r w:rsidR="00D24FC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umow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y</w:t>
      </w:r>
      <w:r w:rsidR="00D24FC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wsparcia Operator przekazuje Przedsiębiorstwu zaświadczenie o przyznanej pomocy </w:t>
      </w:r>
      <w:r w:rsidR="00D24FC8"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>de minimis</w:t>
      </w:r>
      <w:r w:rsidR="00D24FC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, zgodnie ze wzorem określonym w załączniku nr 1 do rozporządzenia Rady Ministrów z dnia 20 marca 2007 r. w sprawie zaświadczeń o pomocy </w:t>
      </w:r>
      <w:r w:rsidR="00D24FC8"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 xml:space="preserve">de minimis </w:t>
      </w:r>
      <w:r w:rsidR="00D24FC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i pomocy </w:t>
      </w:r>
      <w:r w:rsidR="00D24FC8"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 xml:space="preserve">de minimis </w:t>
      </w:r>
      <w:r w:rsidR="00D24FC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rolnictwie lub rybołówstwie. Za datę przyznania pomocy </w:t>
      </w:r>
      <w:r w:rsidR="00D24FC8"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 xml:space="preserve">de minimis </w:t>
      </w:r>
      <w:r w:rsidR="00D24FC8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uznaje się datę podpisania umowy wsparcia. </w:t>
      </w:r>
    </w:p>
    <w:p w14:paraId="4AE77490" w14:textId="5B2331DF" w:rsidR="00D24FC8" w:rsidRPr="00A1678E" w:rsidRDefault="00D24FC8" w:rsidP="00150F12">
      <w:pPr>
        <w:pStyle w:val="Akapitzlist"/>
        <w:numPr>
          <w:ilvl w:val="0"/>
          <w:numId w:val="11"/>
        </w:numPr>
        <w:suppressAutoHyphens/>
        <w:spacing w:after="0"/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Jeżeli w wyniku rozliczenia usług rozwojowych Przedsiębiorstwo pr</w:t>
      </w:r>
      <w:r w:rsidR="00B74619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zedstawi dokumenty świadczące o 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wykorzystaniu mniejszej kwoty niż wartość określona w umowie wsparcia, Operator zobligowany jest do wydania nowego zaświadczenia, o którym mowa w art. 5 pkt 3a usta</w:t>
      </w:r>
      <w:r w:rsidR="00B74619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wy z dnia 30 kwietnia 2004r. o 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postępowaniu w sprawach dotyczących pomocy, w którym wskazuje właściwą wartość pomocy </w:t>
      </w:r>
      <w:r w:rsidR="00F64DB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oraz stwierdza utratę ważności poprzedniego zaświadczenia.</w:t>
      </w:r>
    </w:p>
    <w:p w14:paraId="2C6F98BF" w14:textId="77777777" w:rsidR="00D24FC8" w:rsidRPr="00A1678E" w:rsidRDefault="00D24FC8" w:rsidP="00150F12">
      <w:pPr>
        <w:pStyle w:val="Akapitzlist"/>
        <w:numPr>
          <w:ilvl w:val="0"/>
          <w:numId w:val="11"/>
        </w:numPr>
        <w:suppressAutoHyphens/>
        <w:spacing w:after="0"/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sytuacji, gdy Przedsiębiorca wykorzystał dostępne limity w ramach pomocy </w:t>
      </w:r>
      <w:r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 xml:space="preserve">de minimis,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 którym mowa w art. 3 </w:t>
      </w:r>
      <w:r w:rsidR="0018758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pkt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. 2 rozporządzenia Komisji (UE) nr 1407/2013, lub prowadzi działalność w sektorach wyłączonych ze stosowania rozporządzenia 1407/2013, może ubiegać się o </w:t>
      </w:r>
      <w:r w:rsidR="00BE4E0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refundację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kosztów usług rozwojowych w ramach pomocy udzielanej zgodnie z rozporządzeniem 651/2014, tzn. może być mu udzielana pomoc publiczna na szkolenia lub pomoc publiczna na usługi doradcze.</w:t>
      </w:r>
    </w:p>
    <w:p w14:paraId="5043A875" w14:textId="703D0EED" w:rsidR="00D24FC8" w:rsidRPr="000573C8" w:rsidRDefault="00D24FC8" w:rsidP="00150F12">
      <w:pPr>
        <w:pStyle w:val="Akapitzlist"/>
        <w:numPr>
          <w:ilvl w:val="0"/>
          <w:numId w:val="11"/>
        </w:numPr>
        <w:suppressAutoHyphens/>
        <w:spacing w:after="0"/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Przedsiębiorca ubiegający się o pomoc </w:t>
      </w:r>
      <w:r w:rsidR="00BA727A"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>de minimis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, jest zobowiązany do przedstawienia, </w:t>
      </w:r>
      <w:r w:rsidR="00F64DB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przed podpisaniem umowy wsparcia wszystkich zaświadczeń o pomocy </w:t>
      </w:r>
      <w:r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>de minimis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 jakie otrzymał w roku,</w:t>
      </w:r>
      <w:r w:rsidR="00E426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 którym ubiega się o pomoc, oraz w ciągu 2 poprzedzających go lat, albo oświadczenia o wielkości pomocy </w:t>
      </w:r>
      <w:r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 xml:space="preserve">de minimis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otrzymanej w tym okresie</w:t>
      </w:r>
      <w:r w:rsidR="00E3796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lub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o nieotrzymaniu takiej pomocy w tym okresie</w:t>
      </w:r>
      <w:r w:rsidR="00D200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(którego wzór stanowi </w:t>
      </w:r>
      <w:r w:rsidR="00D200A5" w:rsidRPr="000573C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Załącznik nr </w:t>
      </w:r>
      <w:r w:rsidR="00B83275" w:rsidRPr="000573C8">
        <w:rPr>
          <w:rFonts w:asciiTheme="minorHAnsi" w:eastAsiaTheme="minorHAnsi" w:hAnsiTheme="minorHAnsi" w:cstheme="minorHAnsi"/>
          <w:color w:val="000000"/>
          <w:sz w:val="20"/>
          <w:szCs w:val="20"/>
        </w:rPr>
        <w:t>4</w:t>
      </w:r>
      <w:r w:rsidR="00D200A5" w:rsidRPr="000573C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do </w:t>
      </w:r>
      <w:r w:rsidR="00E37960" w:rsidRPr="000573C8">
        <w:rPr>
          <w:rFonts w:asciiTheme="minorHAnsi" w:eastAsiaTheme="minorHAnsi" w:hAnsiTheme="minorHAnsi" w:cstheme="minorHAnsi"/>
          <w:color w:val="000000"/>
          <w:sz w:val="20"/>
          <w:szCs w:val="20"/>
        </w:rPr>
        <w:t>Umowy wsparcia</w:t>
      </w:r>
      <w:r w:rsidR="00D200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);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informacji niezbędnych do udzielenia pomocy </w:t>
      </w:r>
      <w:r w:rsidR="00F64DB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>de minimis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  <w:r w:rsidR="00E426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dotyczących </w:t>
      </w:r>
      <w:r w:rsidR="00E426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 szczególności Przedsiębiorcy i prowadzonej przez niego działalności gospodarczej oraz</w:t>
      </w:r>
      <w:r w:rsidR="00E426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wielkości i przeznaczenia pomocy publicznej otrzymanej w odniesieniu do tych samych kosztów kwalifikujących się do objęcia pomocą, na pokrycie których ma być przeznaczona pomoc </w:t>
      </w:r>
      <w:r w:rsidR="00F64DB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>de minimis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; informacje, o których mowa, podmiot ubiegający się o pomoc </w:t>
      </w:r>
      <w:r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 xml:space="preserve">de minimis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przekazuje </w:t>
      </w:r>
      <w:r w:rsidR="00F64DB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na Formularzu informacji przedstawianych przy ubieganiu się o pomoc </w:t>
      </w:r>
      <w:r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>de minimis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 którego wzór określa załącznik do rozporządzenia Rady Ministrów z dnia 29 marca 2010 r. w sprawie zakresu informacji przedstawianych przez</w:t>
      </w:r>
      <w:r w:rsidR="00E426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podmiot</w:t>
      </w:r>
      <w:r w:rsidR="00E426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ubiegający</w:t>
      </w:r>
      <w:r w:rsidR="00E426C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się o pomoc </w:t>
      </w:r>
      <w:r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>de minimis</w:t>
      </w:r>
      <w:r w:rsidR="00D200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(wzór stanowi </w:t>
      </w:r>
      <w:r w:rsidR="00D200A5" w:rsidRPr="000573C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Załącznik nr </w:t>
      </w:r>
      <w:r w:rsidR="00E37960" w:rsidRPr="000573C8">
        <w:rPr>
          <w:rFonts w:asciiTheme="minorHAnsi" w:eastAsiaTheme="minorHAnsi" w:hAnsiTheme="minorHAnsi" w:cstheme="minorHAnsi"/>
          <w:color w:val="000000"/>
          <w:sz w:val="20"/>
          <w:szCs w:val="20"/>
        </w:rPr>
        <w:t>5</w:t>
      </w:r>
      <w:r w:rsidR="00D200A5" w:rsidRPr="000573C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F64DBB" w:rsidRPr="000573C8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D200A5" w:rsidRPr="000573C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do </w:t>
      </w:r>
      <w:r w:rsidR="00E37960" w:rsidRPr="000573C8">
        <w:rPr>
          <w:rFonts w:asciiTheme="minorHAnsi" w:eastAsiaTheme="minorHAnsi" w:hAnsiTheme="minorHAnsi" w:cstheme="minorHAnsi"/>
          <w:color w:val="000000"/>
          <w:sz w:val="20"/>
          <w:szCs w:val="20"/>
        </w:rPr>
        <w:t>Umowy wsparcia</w:t>
      </w:r>
      <w:r w:rsidR="00D200A5" w:rsidRPr="000573C8">
        <w:rPr>
          <w:rFonts w:asciiTheme="minorHAnsi" w:eastAsiaTheme="minorHAnsi" w:hAnsiTheme="minorHAnsi" w:cstheme="minorHAnsi"/>
          <w:color w:val="000000"/>
          <w:sz w:val="20"/>
          <w:szCs w:val="20"/>
        </w:rPr>
        <w:t>).</w:t>
      </w:r>
    </w:p>
    <w:p w14:paraId="4EA27EDF" w14:textId="71728EE8" w:rsidR="00D24FC8" w:rsidRPr="000573C8" w:rsidRDefault="00D24FC8" w:rsidP="00150F12">
      <w:pPr>
        <w:pStyle w:val="Akapitzlist"/>
        <w:numPr>
          <w:ilvl w:val="0"/>
          <w:numId w:val="11"/>
        </w:numPr>
        <w:suppressAutoHyphens/>
        <w:spacing w:after="0"/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Przedsiębiorca ubiegający się o pomoc publiczną, jest zobowiązany do przedstawienia przed podpisaniem umowy wsparcia informacji wymaganych zgodnie z Rozporządzeniem Rady Ministrów z dn</w:t>
      </w:r>
      <w:r w:rsidR="00B74619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ia 29 marca 2010 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r. w sprawie zakresu informacji przedstawianych przez podmiot ubiegający się o pomoc inną </w:t>
      </w:r>
      <w:r w:rsidR="00F64DB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niż pomoc </w:t>
      </w:r>
      <w:r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 xml:space="preserve">de minimis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lub pomoc </w:t>
      </w:r>
      <w:r w:rsidRPr="00A1678E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 xml:space="preserve">de minimis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w rolnictwie lub rybołówstwie</w:t>
      </w:r>
      <w:r w:rsidR="00D200A5" w:rsidRPr="00A1678E">
        <w:rPr>
          <w:rFonts w:asciiTheme="minorHAnsi" w:hAnsiTheme="minorHAnsi" w:cstheme="minorHAnsi"/>
          <w:sz w:val="20"/>
          <w:szCs w:val="20"/>
        </w:rPr>
        <w:t xml:space="preserve"> (</w:t>
      </w:r>
      <w:r w:rsidR="00D200A5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Wzór stanowi </w:t>
      </w:r>
      <w:r w:rsidR="00D200A5" w:rsidRPr="000573C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Załącznik nr </w:t>
      </w:r>
      <w:r w:rsidR="00E37960" w:rsidRPr="000573C8">
        <w:rPr>
          <w:rFonts w:asciiTheme="minorHAnsi" w:eastAsiaTheme="minorHAnsi" w:hAnsiTheme="minorHAnsi" w:cstheme="minorHAnsi"/>
          <w:color w:val="000000"/>
          <w:sz w:val="20"/>
          <w:szCs w:val="20"/>
        </w:rPr>
        <w:t>6</w:t>
      </w:r>
      <w:r w:rsidR="00D200A5" w:rsidRPr="000573C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do </w:t>
      </w:r>
      <w:r w:rsidR="00E37960" w:rsidRPr="000573C8">
        <w:rPr>
          <w:rFonts w:asciiTheme="minorHAnsi" w:eastAsiaTheme="minorHAnsi" w:hAnsiTheme="minorHAnsi" w:cstheme="minorHAnsi"/>
          <w:color w:val="000000"/>
          <w:sz w:val="20"/>
          <w:szCs w:val="20"/>
        </w:rPr>
        <w:t>Umowy wsparcia</w:t>
      </w:r>
      <w:r w:rsidR="00D200A5" w:rsidRPr="000573C8">
        <w:rPr>
          <w:rFonts w:asciiTheme="minorHAnsi" w:eastAsiaTheme="minorHAnsi" w:hAnsiTheme="minorHAnsi" w:cstheme="minorHAnsi"/>
          <w:color w:val="000000"/>
          <w:sz w:val="20"/>
          <w:szCs w:val="20"/>
        </w:rPr>
        <w:t>).</w:t>
      </w:r>
    </w:p>
    <w:p w14:paraId="4AEA2034" w14:textId="77777777" w:rsidR="00D24FC8" w:rsidRPr="00A1678E" w:rsidRDefault="00D24FC8" w:rsidP="00F64DBB">
      <w:pPr>
        <w:pStyle w:val="Akapitzlist"/>
        <w:numPr>
          <w:ilvl w:val="0"/>
          <w:numId w:val="11"/>
        </w:numPr>
        <w:suppressAutoHyphens/>
        <w:spacing w:after="0"/>
        <w:ind w:left="14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zakresie nieuregulowanym w </w:t>
      </w:r>
      <w:r w:rsidR="00B47F2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Regulaminie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lub w przypadku zmiany stanu prawnego opisanego powyżej, zastosowanie znajdują przepisy powszechnie obowiązujące.</w:t>
      </w:r>
    </w:p>
    <w:p w14:paraId="10A3E6E1" w14:textId="17711698" w:rsidR="00A320D1" w:rsidRPr="00942893" w:rsidRDefault="00D24FC8" w:rsidP="00F64DBB">
      <w:pPr>
        <w:pStyle w:val="Akapitzlist"/>
        <w:numPr>
          <w:ilvl w:val="0"/>
          <w:numId w:val="11"/>
        </w:numPr>
        <w:suppressAutoHyphens/>
        <w:spacing w:after="240"/>
        <w:ind w:left="141" w:hanging="425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bCs/>
          <w:sz w:val="20"/>
          <w:szCs w:val="20"/>
        </w:rPr>
        <w:lastRenderedPageBreak/>
        <w:t>Operator przed podpisaniem</w:t>
      </w:r>
      <w:r w:rsidR="00B47F2B" w:rsidRPr="00A1678E">
        <w:rPr>
          <w:rFonts w:asciiTheme="minorHAnsi" w:hAnsiTheme="minorHAnsi" w:cstheme="minorHAnsi"/>
          <w:bCs/>
          <w:sz w:val="20"/>
          <w:szCs w:val="20"/>
        </w:rPr>
        <w:t xml:space="preserve"> umowy wsparcia z Przedsiębiorcą</w:t>
      </w:r>
      <w:r w:rsidRPr="00A1678E">
        <w:rPr>
          <w:rFonts w:asciiTheme="minorHAnsi" w:hAnsiTheme="minorHAnsi" w:cstheme="minorHAnsi"/>
          <w:bCs/>
          <w:sz w:val="20"/>
          <w:szCs w:val="20"/>
        </w:rPr>
        <w:t xml:space="preserve"> weryfikuje poziom wykorzystanej pomocy de minimis na podstawie dokumentów dost</w:t>
      </w:r>
      <w:r w:rsidR="00B47F2B" w:rsidRPr="00A1678E">
        <w:rPr>
          <w:rFonts w:asciiTheme="minorHAnsi" w:hAnsiTheme="minorHAnsi" w:cstheme="minorHAnsi"/>
          <w:bCs/>
          <w:sz w:val="20"/>
          <w:szCs w:val="20"/>
        </w:rPr>
        <w:t>arczonych przez Przedsiębiorcę</w:t>
      </w:r>
      <w:r w:rsidRPr="00A1678E">
        <w:rPr>
          <w:rFonts w:asciiTheme="minorHAnsi" w:hAnsiTheme="minorHAnsi" w:cstheme="minorHAnsi"/>
          <w:bCs/>
          <w:sz w:val="20"/>
          <w:szCs w:val="20"/>
        </w:rPr>
        <w:t xml:space="preserve"> oraz za pomocą systemów</w:t>
      </w:r>
      <w:r w:rsidR="00E426C6" w:rsidRPr="00A1678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bCs/>
          <w:sz w:val="20"/>
          <w:szCs w:val="20"/>
        </w:rPr>
        <w:t>SHRIMP</w:t>
      </w:r>
      <w:r w:rsidR="00E426C6" w:rsidRPr="00A1678E">
        <w:rPr>
          <w:rFonts w:asciiTheme="minorHAnsi" w:hAnsiTheme="minorHAnsi" w:cstheme="minorHAnsi"/>
          <w:bCs/>
          <w:sz w:val="20"/>
          <w:szCs w:val="20"/>
        </w:rPr>
        <w:t xml:space="preserve"> i </w:t>
      </w:r>
      <w:r w:rsidRPr="00A1678E">
        <w:rPr>
          <w:rFonts w:asciiTheme="minorHAnsi" w:hAnsiTheme="minorHAnsi" w:cstheme="minorHAnsi"/>
          <w:bCs/>
          <w:sz w:val="20"/>
          <w:szCs w:val="20"/>
        </w:rPr>
        <w:t>SUDOP.</w:t>
      </w:r>
    </w:p>
    <w:p w14:paraId="687C8F78" w14:textId="77777777" w:rsidR="000573C8" w:rsidRPr="00A1678E" w:rsidRDefault="000573C8" w:rsidP="00CE3AE2">
      <w:pPr>
        <w:pStyle w:val="Akapitzlist"/>
        <w:suppressAutoHyphens/>
        <w:spacing w:after="240"/>
        <w:ind w:left="141"/>
        <w:jc w:val="both"/>
        <w:rPr>
          <w:rFonts w:asciiTheme="minorHAnsi" w:hAnsiTheme="minorHAnsi" w:cstheme="minorHAnsi"/>
          <w:sz w:val="20"/>
          <w:szCs w:val="20"/>
        </w:rPr>
      </w:pPr>
    </w:p>
    <w:p w14:paraId="6C049528" w14:textId="51CDE105" w:rsidR="00113176" w:rsidRPr="00A1678E" w:rsidRDefault="00113176" w:rsidP="00F64DBB">
      <w:pPr>
        <w:tabs>
          <w:tab w:val="left" w:pos="8220"/>
        </w:tabs>
        <w:spacing w:after="240"/>
        <w:ind w:left="141" w:right="850" w:hanging="425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>§ 12</w:t>
      </w:r>
      <w:r w:rsidR="00F64DBB" w:rsidRPr="00A1678E">
        <w:rPr>
          <w:rFonts w:asciiTheme="minorHAnsi" w:hAnsiTheme="minorHAnsi" w:cstheme="minorHAnsi"/>
          <w:b/>
          <w:sz w:val="20"/>
          <w:szCs w:val="20"/>
        </w:rPr>
        <w:br/>
      </w:r>
      <w:r w:rsidRPr="00A1678E">
        <w:rPr>
          <w:rFonts w:asciiTheme="minorHAnsi" w:hAnsiTheme="minorHAnsi" w:cstheme="minorHAnsi"/>
          <w:b/>
          <w:sz w:val="20"/>
          <w:szCs w:val="20"/>
        </w:rPr>
        <w:t>Ochrona danych osobowych</w:t>
      </w:r>
    </w:p>
    <w:p w14:paraId="06DB238F" w14:textId="3C9A8779" w:rsidR="00113176" w:rsidRPr="00A1678E" w:rsidRDefault="00113176" w:rsidP="00F64DBB">
      <w:pPr>
        <w:pStyle w:val="Akapitzlist"/>
        <w:numPr>
          <w:ilvl w:val="0"/>
          <w:numId w:val="17"/>
        </w:numPr>
        <w:spacing w:after="240"/>
        <w:ind w:left="141" w:right="-2" w:hanging="425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Administratorem danych osobowych Przedsiębiorcy i/lub jego pracowników w odniesieniu do zbioru </w:t>
      </w:r>
      <w:r w:rsidR="00F64DBB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pn. „Programu Operacyjnego Wiedza Edukacja Rozwój 2014-2020” (dalej: PO WER 2014-2020) </w:t>
      </w:r>
      <w:r w:rsidR="00F64DBB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jest Minister właściwy do spraw rozwoju regionalnego, pełniący funkcję Instytucji Zarządzającej </w:t>
      </w:r>
      <w:r w:rsidR="00F64DBB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dla Programu Operacyjnego Wiedza Edukacja Rozwój 2014-2020, mający siedzibę przy ul. Wspólnej 2/4, 00-926 Warszawa (dalej: Instytucja Zarządzająca). </w:t>
      </w:r>
    </w:p>
    <w:p w14:paraId="1FEFDA86" w14:textId="77777777" w:rsidR="00113176" w:rsidRPr="00A1678E" w:rsidRDefault="00113176" w:rsidP="00150F12">
      <w:pPr>
        <w:pStyle w:val="Akapitzlist"/>
        <w:numPr>
          <w:ilvl w:val="0"/>
          <w:numId w:val="17"/>
        </w:numPr>
        <w:spacing w:after="0"/>
        <w:ind w:left="142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Administratorem danych osobowych w odniesieniu do zbioru pn. „Centralny system teleinformatyczny wspierający realizację programów operacyjnych” jest Minister właściwy do spraw rozwoju regionalnego. </w:t>
      </w:r>
    </w:p>
    <w:p w14:paraId="4F9F1BA6" w14:textId="77777777" w:rsidR="00113176" w:rsidRPr="00A1678E" w:rsidRDefault="00113176" w:rsidP="00150F12">
      <w:pPr>
        <w:pStyle w:val="Akapitzlist"/>
        <w:numPr>
          <w:ilvl w:val="0"/>
          <w:numId w:val="17"/>
        </w:numPr>
        <w:spacing w:after="0"/>
        <w:ind w:left="142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Instytucja Zarządzająca powołała Inspektora Ochrony Danych, z którym kontakt jest możliwy pod adresem email: </w:t>
      </w:r>
      <w:r w:rsidRPr="00A1678E">
        <w:rPr>
          <w:rStyle w:val="Hipercze"/>
          <w:rFonts w:asciiTheme="minorHAnsi" w:hAnsiTheme="minorHAnsi" w:cstheme="minorHAnsi"/>
          <w:sz w:val="20"/>
          <w:szCs w:val="20"/>
        </w:rPr>
        <w:t>iod@miir.gov.pl</w:t>
      </w:r>
      <w:r w:rsidRPr="00A1678E">
        <w:rPr>
          <w:rFonts w:asciiTheme="minorHAnsi" w:hAnsiTheme="minorHAnsi" w:cstheme="minorHAnsi"/>
          <w:sz w:val="20"/>
          <w:szCs w:val="20"/>
        </w:rPr>
        <w:t>.</w:t>
      </w:r>
    </w:p>
    <w:p w14:paraId="25F48865" w14:textId="29B6277D" w:rsidR="00113176" w:rsidRPr="00A1678E" w:rsidRDefault="00113176" w:rsidP="00150F12">
      <w:pPr>
        <w:pStyle w:val="Akapitzlist"/>
        <w:numPr>
          <w:ilvl w:val="0"/>
          <w:numId w:val="17"/>
        </w:numPr>
        <w:spacing w:after="0"/>
        <w:ind w:left="142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Dane osobowe przetwarzane są na podstawie art. 6 ust. 1 lit. c oraz art. 9 ust. 2 lit. g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danych). Oznacza to, </w:t>
      </w:r>
      <w:r w:rsidR="000137A5" w:rsidRPr="00A1678E">
        <w:rPr>
          <w:rFonts w:asciiTheme="minorHAnsi" w:hAnsiTheme="minorHAnsi" w:cstheme="minorHAnsi"/>
          <w:sz w:val="20"/>
          <w:szCs w:val="20"/>
        </w:rPr>
        <w:br/>
      </w:r>
      <w:r w:rsidR="00465DED" w:rsidRPr="00A1678E">
        <w:rPr>
          <w:rFonts w:asciiTheme="minorHAnsi" w:hAnsiTheme="minorHAnsi" w:cstheme="minorHAnsi"/>
          <w:sz w:val="20"/>
          <w:szCs w:val="20"/>
        </w:rPr>
        <w:t>że dane</w:t>
      </w:r>
      <w:r w:rsidRPr="00A1678E">
        <w:rPr>
          <w:rFonts w:asciiTheme="minorHAnsi" w:hAnsiTheme="minorHAnsi" w:cstheme="minorHAnsi"/>
          <w:sz w:val="20"/>
          <w:szCs w:val="20"/>
        </w:rPr>
        <w:t xml:space="preserve"> osobowe Pracownika są niezbędne do wypełnienia przez Instytucję Zarządzającą obowiązków prawnych ciążących na niej w związku z realizacją PO WER 2014-2020. Wspomniane obowiązki prawne ciążące na Instytucji Zarządzającej w związku z realizacją PO WER 2014-2020 określone zostały przepisami m.in. niżej wymienionych aktach prawnych: </w:t>
      </w:r>
    </w:p>
    <w:p w14:paraId="31216368" w14:textId="3ED22570" w:rsidR="00113176" w:rsidRPr="00A1678E" w:rsidRDefault="00113176" w:rsidP="00150F12">
      <w:pPr>
        <w:pStyle w:val="Akapitzlist"/>
        <w:numPr>
          <w:ilvl w:val="1"/>
          <w:numId w:val="17"/>
        </w:numPr>
        <w:spacing w:after="0"/>
        <w:ind w:left="596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rozporządzenia Parlamentu Europejskiego i Rady (UE) nr 1303/2013 z dnia 17 grudnia 2013r. ustanawiającego wspólne przepisy dotyczące Europejskiego Funduszu Rozwoju Regionalnego, Europejskiego Funduszu Społecznego, Funduszu Spójności, Europejskiego Funduszu Rolnego </w:t>
      </w:r>
      <w:r w:rsidR="00F64DBB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na rzecz Rozwoju Obszarów Wiejskich oraz Europejskiego Funduszu Morskiego i Rybackiego </w:t>
      </w:r>
      <w:r w:rsidR="00F64DBB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oraz ustanawiającego przepisy ogólne dotyczące Europejskiego Funduszu Rozwoju Regionalnego, Europejskiego Funduszu Społecznego, Funduszu Spójności i Europejskiego Funduszu Morskiego </w:t>
      </w:r>
      <w:r w:rsidR="000137A5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i Rybackiego oraz uchylającego rozporządzenie Rady (WE) nr 1083/2006 (Dz. Urz. UE L 347 </w:t>
      </w:r>
      <w:r w:rsidR="000137A5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>z 20.12.2013, str. 320, z późn. zm.),</w:t>
      </w:r>
    </w:p>
    <w:p w14:paraId="68EF6904" w14:textId="6E637229" w:rsidR="00113176" w:rsidRPr="00A1678E" w:rsidRDefault="00113176" w:rsidP="00150F12">
      <w:pPr>
        <w:pStyle w:val="Akapitzlist"/>
        <w:numPr>
          <w:ilvl w:val="1"/>
          <w:numId w:val="17"/>
        </w:numPr>
        <w:spacing w:after="0"/>
        <w:ind w:left="596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rozporządzenia Parlamentu Europejskiego i Rady (UE) nr 1304/2013 z dnia 17 grudnia 2013r.</w:t>
      </w:r>
      <w:r w:rsidR="000137A5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 w sprawie Europejskiego Funduszu Społecznego i uchylającego rozporządzenie Rady (WE) </w:t>
      </w:r>
      <w:r w:rsidR="00F64DBB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>nr 1081/2006 (Dz. Urz. UE L 347 z 20.12.2013, str. 470, z późn. zm.),</w:t>
      </w:r>
    </w:p>
    <w:p w14:paraId="439CAF4C" w14:textId="669299B2" w:rsidR="00113176" w:rsidRPr="00A1678E" w:rsidRDefault="00113176" w:rsidP="00150F12">
      <w:pPr>
        <w:pStyle w:val="Akapitzlist"/>
        <w:numPr>
          <w:ilvl w:val="1"/>
          <w:numId w:val="17"/>
        </w:numPr>
        <w:spacing w:after="0"/>
        <w:ind w:left="596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ustawy z dnia 11 lipca 2014 r. o zasadach realizacji programów w zakresie polityki spójności finansowanych w perspektywie finansowej 2014</w:t>
      </w:r>
      <w:r w:rsidR="00F64DBB" w:rsidRPr="00A1678E">
        <w:rPr>
          <w:rFonts w:asciiTheme="minorHAnsi" w:hAnsiTheme="minorHAnsi" w:cstheme="minorHAnsi"/>
          <w:sz w:val="20"/>
          <w:szCs w:val="20"/>
        </w:rPr>
        <w:t>-</w:t>
      </w:r>
      <w:r w:rsidRPr="00A1678E">
        <w:rPr>
          <w:rFonts w:asciiTheme="minorHAnsi" w:hAnsiTheme="minorHAnsi" w:cstheme="minorHAnsi"/>
          <w:sz w:val="20"/>
          <w:szCs w:val="20"/>
        </w:rPr>
        <w:t>2020 (Dz. U. z 2017 r. poz. 1460, z późn. zm.);</w:t>
      </w:r>
      <w:r w:rsidR="00F64DBB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>przepisy dotyczące wymiany informacji między beneficjentami a instytucjami zarządzającymi, certyfikującymi, audytowymi i pośredniczącymi.,</w:t>
      </w:r>
    </w:p>
    <w:p w14:paraId="6CFDBF36" w14:textId="68995D8B" w:rsidR="00113176" w:rsidRPr="00A1678E" w:rsidRDefault="00113176" w:rsidP="00150F12">
      <w:pPr>
        <w:pStyle w:val="Akapitzlist"/>
        <w:numPr>
          <w:ilvl w:val="1"/>
          <w:numId w:val="17"/>
        </w:numPr>
        <w:spacing w:after="0"/>
        <w:ind w:left="596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rozporządzenia wykonawczego Komisji (UE) nr 1011/2014 z dnia 22 września 2014r. ustanawiającego szczegółowe przepisy wykonawcze do rozporządzenia Parlamentu Europejskiego</w:t>
      </w:r>
      <w:r w:rsidR="00E426C6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 i Rady (UE) nr 1303/2013 w odniesieniu do wzorów służących do przekazywania Komisji określonych informacji oraz szczegółowe przepisy dotyczące wymiany informacji między beneficjentami a instytucjami zarządzającymi, certyfikującymi, audytowymi i pośredniczącymi</w:t>
      </w:r>
      <w:r w:rsidR="00F64DBB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>(Dz. Urz. UE L 286</w:t>
      </w:r>
      <w:r w:rsidR="00F64DBB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sz w:val="20"/>
          <w:szCs w:val="20"/>
        </w:rPr>
        <w:t>z 30.09.2014, str. 1).</w:t>
      </w:r>
    </w:p>
    <w:p w14:paraId="5D9D7B31" w14:textId="6CFE3CCE" w:rsidR="00113176" w:rsidRPr="00A1678E" w:rsidRDefault="00113176" w:rsidP="00150F12">
      <w:pPr>
        <w:pStyle w:val="Akapitzlist"/>
        <w:numPr>
          <w:ilvl w:val="0"/>
          <w:numId w:val="17"/>
        </w:numPr>
        <w:spacing w:after="0"/>
        <w:ind w:left="142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Dane osobowe będą przetwarzane wyłącznie w celu wykonania przez Instytucję Zarządzającą określonych prawem obowiązków w związku z realizacją Projektu, w szczególności potwierdzenia kwalifikowalności </w:t>
      </w:r>
      <w:r w:rsidRPr="00A1678E">
        <w:rPr>
          <w:rFonts w:asciiTheme="minorHAnsi" w:hAnsiTheme="minorHAnsi" w:cstheme="minorHAnsi"/>
          <w:sz w:val="20"/>
          <w:szCs w:val="20"/>
        </w:rPr>
        <w:lastRenderedPageBreak/>
        <w:t>wydatków, udzielenia wsparcia, monitoringu, ewaluacji, kontroli, audytu i sprawozdawczości oraz działań informacyjno-promocyjnych w ramach PO WER</w:t>
      </w:r>
      <w:r w:rsidR="00F64DBB" w:rsidRPr="00A1678E">
        <w:rPr>
          <w:rFonts w:asciiTheme="minorHAnsi" w:hAnsiTheme="minorHAnsi" w:cstheme="minorHAnsi"/>
          <w:sz w:val="20"/>
          <w:szCs w:val="20"/>
        </w:rPr>
        <w:t xml:space="preserve"> 2014-2020</w:t>
      </w:r>
      <w:r w:rsidRPr="00A1678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E574769" w14:textId="202C9C49" w:rsidR="0045532F" w:rsidRPr="00A1678E" w:rsidRDefault="00113176" w:rsidP="00150F12">
      <w:pPr>
        <w:pStyle w:val="Akapitzlist"/>
        <w:numPr>
          <w:ilvl w:val="0"/>
          <w:numId w:val="17"/>
        </w:numPr>
        <w:spacing w:after="0"/>
        <w:ind w:left="142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Dane osobowe zostały powierzone do przetwarzania, Instytucji Pośredniczącej - Polska Agencja Rozwoju Przedsiębiorczości z siedzibą w Warszawie (00-834) przy ul. Pańskiej 81/83, Operatorowi realizującemu projekt</w:t>
      </w:r>
      <w:r w:rsidR="0045532F" w:rsidRPr="00A1678E">
        <w:rPr>
          <w:rFonts w:asciiTheme="minorHAnsi" w:hAnsiTheme="minorHAnsi" w:cstheme="minorHAnsi"/>
          <w:sz w:val="20"/>
          <w:szCs w:val="20"/>
        </w:rPr>
        <w:t xml:space="preserve">: </w:t>
      </w:r>
      <w:r w:rsidR="005C453E">
        <w:rPr>
          <w:rFonts w:asciiTheme="minorHAnsi" w:hAnsiTheme="minorHAnsi" w:cstheme="minorHAnsi"/>
          <w:sz w:val="20"/>
          <w:szCs w:val="20"/>
        </w:rPr>
        <w:t xml:space="preserve">Łódzkiej Izbie Przemysłowo-Handlowej </w:t>
      </w:r>
      <w:r w:rsidR="0045532F" w:rsidRPr="00A1678E">
        <w:rPr>
          <w:rFonts w:asciiTheme="minorHAnsi" w:hAnsiTheme="minorHAnsi" w:cstheme="minorHAnsi"/>
          <w:sz w:val="20"/>
          <w:szCs w:val="20"/>
        </w:rPr>
        <w:t>w Łodzi (</w:t>
      </w:r>
      <w:r w:rsidR="00355893" w:rsidRPr="00355893">
        <w:rPr>
          <w:rFonts w:asciiTheme="minorHAnsi" w:eastAsiaTheme="minorHAnsi" w:hAnsiTheme="minorHAnsi" w:cstheme="minorHAnsi"/>
          <w:sz w:val="20"/>
          <w:szCs w:val="20"/>
        </w:rPr>
        <w:t>91-415</w:t>
      </w:r>
      <w:r w:rsidR="00355893">
        <w:rPr>
          <w:rFonts w:asciiTheme="minorHAnsi" w:eastAsiaTheme="minorHAnsi" w:hAnsiTheme="minorHAnsi" w:cstheme="minorHAnsi"/>
          <w:sz w:val="20"/>
          <w:szCs w:val="20"/>
        </w:rPr>
        <w:t xml:space="preserve">) </w:t>
      </w:r>
      <w:r w:rsidR="0045532F" w:rsidRPr="00A1678E">
        <w:rPr>
          <w:rFonts w:asciiTheme="minorHAnsi" w:hAnsiTheme="minorHAnsi" w:cstheme="minorHAnsi"/>
          <w:sz w:val="20"/>
          <w:szCs w:val="20"/>
        </w:rPr>
        <w:t>przy ulicy</w:t>
      </w:r>
      <w:r w:rsidR="005C453E">
        <w:rPr>
          <w:rFonts w:asciiTheme="minorHAnsi" w:hAnsiTheme="minorHAnsi" w:cstheme="minorHAnsi"/>
          <w:sz w:val="20"/>
          <w:szCs w:val="20"/>
        </w:rPr>
        <w:t xml:space="preserve"> </w:t>
      </w:r>
      <w:r w:rsidR="00355893" w:rsidRPr="00355893">
        <w:rPr>
          <w:rFonts w:asciiTheme="minorHAnsi" w:eastAsiaTheme="minorHAnsi" w:hAnsiTheme="minorHAnsi" w:cstheme="minorHAnsi"/>
          <w:sz w:val="20"/>
          <w:szCs w:val="20"/>
        </w:rPr>
        <w:t xml:space="preserve">Pl. Wolności 5 lok. </w:t>
      </w:r>
      <w:r w:rsidR="00355893">
        <w:rPr>
          <w:rFonts w:asciiTheme="minorHAnsi" w:eastAsiaTheme="minorHAnsi" w:hAnsiTheme="minorHAnsi" w:cstheme="minorHAnsi"/>
          <w:sz w:val="20"/>
          <w:szCs w:val="20"/>
        </w:rPr>
        <w:t xml:space="preserve">2, </w:t>
      </w:r>
      <w:r w:rsidR="0045532F" w:rsidRPr="00A1678E">
        <w:rPr>
          <w:rFonts w:asciiTheme="minorHAnsi" w:hAnsiTheme="minorHAnsi" w:cstheme="minorHAnsi"/>
          <w:sz w:val="20"/>
          <w:szCs w:val="20"/>
        </w:rPr>
        <w:t>Partnerom Operatora:</w:t>
      </w:r>
      <w:r w:rsidR="005C453E">
        <w:rPr>
          <w:rFonts w:asciiTheme="minorHAnsi" w:hAnsiTheme="minorHAnsi" w:cstheme="minorHAnsi"/>
          <w:sz w:val="20"/>
          <w:szCs w:val="20"/>
        </w:rPr>
        <w:t xml:space="preserve"> </w:t>
      </w:r>
      <w:r w:rsidR="005C453E" w:rsidRPr="005C453E">
        <w:rPr>
          <w:rFonts w:asciiTheme="minorHAnsi" w:hAnsiTheme="minorHAnsi" w:cstheme="minorHAnsi"/>
          <w:sz w:val="20"/>
          <w:szCs w:val="20"/>
        </w:rPr>
        <w:t>Regionaln</w:t>
      </w:r>
      <w:r w:rsidR="005C453E">
        <w:rPr>
          <w:rFonts w:asciiTheme="minorHAnsi" w:hAnsiTheme="minorHAnsi" w:cstheme="minorHAnsi"/>
          <w:sz w:val="20"/>
          <w:szCs w:val="20"/>
        </w:rPr>
        <w:t>ej</w:t>
      </w:r>
      <w:r w:rsidR="005C453E" w:rsidRPr="005C453E">
        <w:rPr>
          <w:rFonts w:asciiTheme="minorHAnsi" w:hAnsiTheme="minorHAnsi" w:cstheme="minorHAnsi"/>
          <w:sz w:val="20"/>
          <w:szCs w:val="20"/>
        </w:rPr>
        <w:t xml:space="preserve"> Izb</w:t>
      </w:r>
      <w:r w:rsidR="005C453E">
        <w:rPr>
          <w:rFonts w:asciiTheme="minorHAnsi" w:hAnsiTheme="minorHAnsi" w:cstheme="minorHAnsi"/>
          <w:sz w:val="20"/>
          <w:szCs w:val="20"/>
        </w:rPr>
        <w:t>ie</w:t>
      </w:r>
      <w:r w:rsidR="005C453E" w:rsidRPr="005C453E">
        <w:rPr>
          <w:rFonts w:asciiTheme="minorHAnsi" w:hAnsiTheme="minorHAnsi" w:cstheme="minorHAnsi"/>
          <w:sz w:val="20"/>
          <w:szCs w:val="20"/>
        </w:rPr>
        <w:t xml:space="preserve"> Gospodarcz</w:t>
      </w:r>
      <w:r w:rsidR="005C453E">
        <w:rPr>
          <w:rFonts w:asciiTheme="minorHAnsi" w:hAnsiTheme="minorHAnsi" w:cstheme="minorHAnsi"/>
          <w:sz w:val="20"/>
          <w:szCs w:val="20"/>
        </w:rPr>
        <w:t>ej</w:t>
      </w:r>
      <w:r w:rsidR="005C453E" w:rsidRPr="005C453E">
        <w:rPr>
          <w:rFonts w:asciiTheme="minorHAnsi" w:hAnsiTheme="minorHAnsi" w:cstheme="minorHAnsi"/>
          <w:sz w:val="20"/>
          <w:szCs w:val="20"/>
        </w:rPr>
        <w:t xml:space="preserve"> w Katowicach</w:t>
      </w:r>
      <w:r w:rsidR="005C453E">
        <w:rPr>
          <w:rFonts w:asciiTheme="minorHAnsi" w:hAnsiTheme="minorHAnsi" w:cstheme="minorHAnsi"/>
          <w:sz w:val="20"/>
          <w:szCs w:val="20"/>
        </w:rPr>
        <w:t xml:space="preserve">, </w:t>
      </w:r>
      <w:r w:rsidR="005C453E" w:rsidRPr="005C453E">
        <w:rPr>
          <w:rFonts w:asciiTheme="minorHAnsi" w:hAnsiTheme="minorHAnsi" w:cstheme="minorHAnsi"/>
          <w:sz w:val="20"/>
          <w:szCs w:val="20"/>
        </w:rPr>
        <w:t>Opolsk</w:t>
      </w:r>
      <w:r w:rsidR="005C453E">
        <w:rPr>
          <w:rFonts w:asciiTheme="minorHAnsi" w:hAnsiTheme="minorHAnsi" w:cstheme="minorHAnsi"/>
          <w:sz w:val="20"/>
          <w:szCs w:val="20"/>
        </w:rPr>
        <w:t>iej</w:t>
      </w:r>
      <w:r w:rsidR="005C453E" w:rsidRPr="005C453E">
        <w:rPr>
          <w:rFonts w:asciiTheme="minorHAnsi" w:hAnsiTheme="minorHAnsi" w:cstheme="minorHAnsi"/>
          <w:sz w:val="20"/>
          <w:szCs w:val="20"/>
        </w:rPr>
        <w:t xml:space="preserve"> Izb</w:t>
      </w:r>
      <w:r w:rsidR="005C453E">
        <w:rPr>
          <w:rFonts w:asciiTheme="minorHAnsi" w:hAnsiTheme="minorHAnsi" w:cstheme="minorHAnsi"/>
          <w:sz w:val="20"/>
          <w:szCs w:val="20"/>
        </w:rPr>
        <w:t>ie</w:t>
      </w:r>
      <w:r w:rsidR="005C453E" w:rsidRPr="005C453E">
        <w:rPr>
          <w:rFonts w:asciiTheme="minorHAnsi" w:hAnsiTheme="minorHAnsi" w:cstheme="minorHAnsi"/>
          <w:sz w:val="20"/>
          <w:szCs w:val="20"/>
        </w:rPr>
        <w:t xml:space="preserve"> Gospodarcz</w:t>
      </w:r>
      <w:r w:rsidR="005C453E">
        <w:rPr>
          <w:rFonts w:asciiTheme="minorHAnsi" w:hAnsiTheme="minorHAnsi" w:cstheme="minorHAnsi"/>
          <w:sz w:val="20"/>
          <w:szCs w:val="20"/>
        </w:rPr>
        <w:t>ej</w:t>
      </w:r>
      <w:r w:rsidR="0045532F" w:rsidRPr="00A1678E">
        <w:rPr>
          <w:rFonts w:asciiTheme="minorHAnsi" w:hAnsiTheme="minorHAnsi" w:cstheme="minorHAnsi"/>
          <w:sz w:val="20"/>
          <w:szCs w:val="20"/>
        </w:rPr>
        <w:t>,</w:t>
      </w:r>
      <w:r w:rsidR="008D5A7B" w:rsidRPr="00A1678E">
        <w:rPr>
          <w:rFonts w:asciiTheme="minorHAnsi" w:hAnsiTheme="minorHAnsi" w:cstheme="minorHAnsi"/>
          <w:sz w:val="20"/>
          <w:szCs w:val="20"/>
        </w:rPr>
        <w:t xml:space="preserve"> </w:t>
      </w:r>
      <w:r w:rsidR="005C453E">
        <w:rPr>
          <w:rFonts w:asciiTheme="minorHAnsi" w:hAnsiTheme="minorHAnsi" w:cstheme="minorHAnsi"/>
          <w:sz w:val="20"/>
          <w:szCs w:val="20"/>
        </w:rPr>
        <w:t>HRP Group sp. z o.o.</w:t>
      </w:r>
    </w:p>
    <w:p w14:paraId="7D8BFB50" w14:textId="2A0DB268" w:rsidR="00113176" w:rsidRPr="00A1678E" w:rsidRDefault="00113176" w:rsidP="00150F12">
      <w:pPr>
        <w:pStyle w:val="Akapitzlist"/>
        <w:numPr>
          <w:ilvl w:val="0"/>
          <w:numId w:val="17"/>
        </w:numPr>
        <w:spacing w:after="0"/>
        <w:ind w:left="142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Dane osobowe mogą zostać również powierzone specjalistycznym firmom, realizującym na zlecenie Instytucji Zarządzającej, Instytucji Pośredniczącej oraz beneficjenta kontrole i audyt w ramach PO WER.</w:t>
      </w:r>
    </w:p>
    <w:p w14:paraId="7E351735" w14:textId="211CE586" w:rsidR="00113176" w:rsidRPr="00A1678E" w:rsidRDefault="00113176" w:rsidP="00150F12">
      <w:pPr>
        <w:pStyle w:val="Akapitzlist"/>
        <w:numPr>
          <w:ilvl w:val="0"/>
          <w:numId w:val="17"/>
        </w:numPr>
        <w:spacing w:after="0"/>
        <w:ind w:left="142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Dane osobowe, zgodnie z obowiązującymi przepisami prawa, są udostępniane uprawnionym podmiotom </w:t>
      </w:r>
      <w:r w:rsidR="000137A5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i instytucjom, w tym Ministrowi właściwemu do spraw rozwoju regionalnego. </w:t>
      </w:r>
    </w:p>
    <w:p w14:paraId="55C842DD" w14:textId="2885362F" w:rsidR="00113176" w:rsidRPr="00A1678E" w:rsidRDefault="00113176" w:rsidP="00150F12">
      <w:pPr>
        <w:pStyle w:val="Akapitzlist"/>
        <w:numPr>
          <w:ilvl w:val="0"/>
          <w:numId w:val="17"/>
        </w:numPr>
        <w:spacing w:after="0"/>
        <w:ind w:left="142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Dane osobowe, zgodnie z obowiązującymi przepisami prawa, mogą zostać przekazane podmiotom realizującym badania ewaluacyjne na zlecenie Instytucji Zarządzającej, Instytucji Pośredniczącej</w:t>
      </w:r>
      <w:r w:rsidR="00F64DBB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lub Operatora. </w:t>
      </w:r>
    </w:p>
    <w:p w14:paraId="7EBA06CD" w14:textId="6C9E1B8C" w:rsidR="00113176" w:rsidRPr="00A1678E" w:rsidRDefault="00113176" w:rsidP="00150F12">
      <w:pPr>
        <w:pStyle w:val="Akapitzlist"/>
        <w:numPr>
          <w:ilvl w:val="0"/>
          <w:numId w:val="17"/>
        </w:numPr>
        <w:spacing w:after="0"/>
        <w:ind w:left="142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Dane osobowe mogą zostać również powierzone specjalistycznym firmom, realizującym na zlecenie Instytucji Zarządzającej, Instytucji Pośredniczącej oraz beneficjenta kontrole i audyt w ramach PO WER, </w:t>
      </w:r>
      <w:r w:rsidR="000137A5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w szczególności na zlecenie Instytucji Zarządzającej PO WER, Instytucji Pośredniczącej lub Operatora. </w:t>
      </w:r>
    </w:p>
    <w:p w14:paraId="41A3E39A" w14:textId="77777777" w:rsidR="00113176" w:rsidRPr="00A1678E" w:rsidRDefault="00113176" w:rsidP="00150F12">
      <w:pPr>
        <w:pStyle w:val="Akapitzlist"/>
        <w:numPr>
          <w:ilvl w:val="0"/>
          <w:numId w:val="17"/>
        </w:numPr>
        <w:spacing w:after="0"/>
        <w:ind w:left="142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Dane osobowe będą przechowywane do czasu akceptacji sprawozdania końcowego z realizacji Programu Operacyjnego Wiedza Edukacja Rozwój na lata 2014-2020 przez Komisję Europejską oraz zakończenia archiwizowania dokumentacji. </w:t>
      </w:r>
    </w:p>
    <w:p w14:paraId="475F71F9" w14:textId="197C65C5" w:rsidR="00113176" w:rsidRPr="00A1678E" w:rsidRDefault="00113176" w:rsidP="00150F12">
      <w:pPr>
        <w:pStyle w:val="Akapitzlist"/>
        <w:numPr>
          <w:ilvl w:val="0"/>
          <w:numId w:val="17"/>
        </w:numPr>
        <w:spacing w:after="0"/>
        <w:ind w:left="142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W każdym </w:t>
      </w:r>
      <w:r w:rsidR="00B74619" w:rsidRPr="00A1678E">
        <w:rPr>
          <w:rFonts w:asciiTheme="minorHAnsi" w:hAnsiTheme="minorHAnsi" w:cstheme="minorHAnsi"/>
          <w:sz w:val="20"/>
          <w:szCs w:val="20"/>
        </w:rPr>
        <w:t xml:space="preserve">czasie przysługuje Uczestnikowi/Uczestniczce </w:t>
      </w:r>
      <w:r w:rsidRPr="00A1678E">
        <w:rPr>
          <w:rFonts w:asciiTheme="minorHAnsi" w:hAnsiTheme="minorHAnsi" w:cstheme="minorHAnsi"/>
          <w:sz w:val="20"/>
          <w:szCs w:val="20"/>
        </w:rPr>
        <w:t xml:space="preserve">projektu prawo dostępu do danych osobowych, jak również prawo żądania ich sprostowania. Natomiast prawo do usunięcia danych, prawo </w:t>
      </w:r>
      <w:r w:rsidR="00F64DBB" w:rsidRPr="00A1678E">
        <w:rPr>
          <w:rFonts w:asciiTheme="minorHAnsi" w:hAnsiTheme="minorHAnsi" w:cstheme="minorHAnsi"/>
          <w:sz w:val="20"/>
          <w:szCs w:val="20"/>
        </w:rPr>
        <w:br/>
      </w:r>
      <w:r w:rsidRPr="00A1678E">
        <w:rPr>
          <w:rFonts w:asciiTheme="minorHAnsi" w:hAnsiTheme="minorHAnsi" w:cstheme="minorHAnsi"/>
          <w:sz w:val="20"/>
          <w:szCs w:val="20"/>
        </w:rPr>
        <w:t xml:space="preserve">do ograniczenia przetwarzania danych, prawo do przenoszenia danych oraz prawo do sprzeciwu, przysługuje w przypadkach i na zasadach określonych odpowiednio w art. 17-22 RODO. </w:t>
      </w:r>
    </w:p>
    <w:p w14:paraId="33A42DEE" w14:textId="77777777" w:rsidR="00113176" w:rsidRPr="00A1678E" w:rsidRDefault="00113176" w:rsidP="00150F12">
      <w:pPr>
        <w:pStyle w:val="Akapitzlist"/>
        <w:numPr>
          <w:ilvl w:val="0"/>
          <w:numId w:val="17"/>
        </w:numPr>
        <w:spacing w:after="0"/>
        <w:ind w:left="142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Jeżeli Uczestnik projektu uzna, że przetwarzanie jego danych osobowych narusza przepisy o ochronie danych osobowych, ma prawo wnieść skargę do organu nadzorczego, tj. Prezesa Urzędu Ochrony Danych Osobowych. </w:t>
      </w:r>
    </w:p>
    <w:p w14:paraId="3C82E073" w14:textId="77777777" w:rsidR="00113176" w:rsidRPr="00A1678E" w:rsidRDefault="00113176" w:rsidP="00150F12">
      <w:pPr>
        <w:pStyle w:val="Akapitzlist"/>
        <w:numPr>
          <w:ilvl w:val="0"/>
          <w:numId w:val="17"/>
        </w:numPr>
        <w:spacing w:after="0"/>
        <w:ind w:left="142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Podanie danych jest dobrowolne, aczkolwiek odmowa ich podania jest równoznaczna z brakiem możliwości udzielenia wsparcia w ramach Projektu. </w:t>
      </w:r>
    </w:p>
    <w:p w14:paraId="03E95F38" w14:textId="77777777" w:rsidR="00113176" w:rsidRPr="00A1678E" w:rsidRDefault="00113176" w:rsidP="00150F12">
      <w:pPr>
        <w:pStyle w:val="Akapitzlist"/>
        <w:numPr>
          <w:ilvl w:val="0"/>
          <w:numId w:val="17"/>
        </w:numPr>
        <w:spacing w:after="0"/>
        <w:ind w:left="142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Dane osobowe nie będą przekazywane do państw trzecich poza obszar Unii Europejskiej.</w:t>
      </w:r>
    </w:p>
    <w:p w14:paraId="2AF686BE" w14:textId="77777777" w:rsidR="00113176" w:rsidRPr="00A1678E" w:rsidRDefault="00113176" w:rsidP="00150F12">
      <w:pPr>
        <w:pStyle w:val="Akapitzlist"/>
        <w:numPr>
          <w:ilvl w:val="0"/>
          <w:numId w:val="17"/>
        </w:numPr>
        <w:spacing w:after="0"/>
        <w:ind w:left="142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 xml:space="preserve">Dane osobowe nie będą podlegały profilowaniu. </w:t>
      </w:r>
    </w:p>
    <w:p w14:paraId="4E9BDE9F" w14:textId="102D19D6" w:rsidR="00113176" w:rsidRPr="00A1678E" w:rsidRDefault="00113176" w:rsidP="00F64DBB">
      <w:pPr>
        <w:pStyle w:val="Akapitzlist"/>
        <w:numPr>
          <w:ilvl w:val="0"/>
          <w:numId w:val="17"/>
        </w:numPr>
        <w:spacing w:after="240"/>
        <w:ind w:left="141" w:right="-2" w:hanging="425"/>
        <w:jc w:val="both"/>
        <w:rPr>
          <w:rFonts w:asciiTheme="minorHAnsi" w:hAnsiTheme="minorHAnsi" w:cstheme="minorHAnsi"/>
          <w:sz w:val="20"/>
          <w:szCs w:val="20"/>
        </w:rPr>
      </w:pPr>
      <w:r w:rsidRPr="00A1678E">
        <w:rPr>
          <w:rFonts w:asciiTheme="minorHAnsi" w:hAnsiTheme="minorHAnsi" w:cstheme="minorHAnsi"/>
          <w:sz w:val="20"/>
          <w:szCs w:val="20"/>
        </w:rPr>
        <w:t>Dane osobowe nie będą poddawane zautomatyzowanemu podejmowaniu decyzji.</w:t>
      </w:r>
    </w:p>
    <w:p w14:paraId="4C05517C" w14:textId="77777777" w:rsidR="005454AC" w:rsidRDefault="005454AC" w:rsidP="00F64DBB">
      <w:pPr>
        <w:spacing w:after="240"/>
        <w:ind w:left="141" w:hanging="425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F09767D" w14:textId="25FF3E4A" w:rsidR="00D24FC8" w:rsidRPr="00A1678E" w:rsidRDefault="006C4768" w:rsidP="00F64DBB">
      <w:pPr>
        <w:spacing w:after="240"/>
        <w:ind w:left="141" w:hanging="425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678E">
        <w:rPr>
          <w:rFonts w:asciiTheme="minorHAnsi" w:hAnsiTheme="minorHAnsi" w:cstheme="minorHAnsi"/>
          <w:b/>
          <w:sz w:val="20"/>
          <w:szCs w:val="20"/>
        </w:rPr>
        <w:t>§1</w:t>
      </w:r>
      <w:r w:rsidR="00113176" w:rsidRPr="00A1678E">
        <w:rPr>
          <w:rFonts w:asciiTheme="minorHAnsi" w:hAnsiTheme="minorHAnsi" w:cstheme="minorHAnsi"/>
          <w:b/>
          <w:sz w:val="20"/>
          <w:szCs w:val="20"/>
        </w:rPr>
        <w:t>3</w:t>
      </w:r>
      <w:r w:rsidR="00F64DBB" w:rsidRPr="00A1678E">
        <w:rPr>
          <w:rFonts w:asciiTheme="minorHAnsi" w:hAnsiTheme="minorHAnsi" w:cstheme="minorHAnsi"/>
          <w:b/>
          <w:sz w:val="20"/>
          <w:szCs w:val="20"/>
        </w:rPr>
        <w:br/>
      </w:r>
      <w:r w:rsidR="00D24FC8" w:rsidRPr="00A1678E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4080B8B4" w14:textId="657441DA" w:rsidR="006D69EA" w:rsidRPr="006D69EA" w:rsidRDefault="006D69EA" w:rsidP="00F64DB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40"/>
        <w:ind w:left="141" w:hanging="425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MMŚP ma obowiązek przechowywać oryginały wszelkich dokumentów związanych z udziałem w projekcie, tj. Umowę Wsparcia wraz z kompletem załączników oraz dokumenty rozliczeniowe po odbytych usługach przez okres dziesięciu lat podatkowych.</w:t>
      </w:r>
    </w:p>
    <w:p w14:paraId="29139D83" w14:textId="5F79034E" w:rsidR="00D24FC8" w:rsidRPr="00A1678E" w:rsidRDefault="00D24FC8" w:rsidP="00F64DB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40"/>
        <w:ind w:left="141" w:hanging="425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bCs/>
          <w:sz w:val="20"/>
          <w:szCs w:val="20"/>
        </w:rPr>
        <w:t xml:space="preserve">Operator zastrzega sobie prawo do dokonywania zmian w niniejszym Regulaminie. O wszelkich zmianach </w:t>
      </w:r>
      <w:r w:rsidR="000137A5" w:rsidRPr="00A1678E">
        <w:rPr>
          <w:rFonts w:asciiTheme="minorHAnsi" w:hAnsiTheme="minorHAnsi" w:cstheme="minorHAnsi"/>
          <w:bCs/>
          <w:sz w:val="20"/>
          <w:szCs w:val="20"/>
        </w:rPr>
        <w:br/>
      </w:r>
      <w:r w:rsidRPr="00A1678E">
        <w:rPr>
          <w:rFonts w:asciiTheme="minorHAnsi" w:hAnsiTheme="minorHAnsi" w:cstheme="minorHAnsi"/>
          <w:bCs/>
          <w:sz w:val="20"/>
          <w:szCs w:val="20"/>
        </w:rPr>
        <w:t xml:space="preserve">w Regulaminie Operator będzie informować na stronie internetowej </w:t>
      </w:r>
      <w:r w:rsidR="00CA4F36" w:rsidRPr="00A1678E">
        <w:rPr>
          <w:rFonts w:asciiTheme="minorHAnsi" w:hAnsiTheme="minorHAnsi" w:cstheme="minorHAnsi"/>
          <w:bCs/>
          <w:sz w:val="20"/>
          <w:szCs w:val="20"/>
        </w:rPr>
        <w:t>Projek</w:t>
      </w:r>
      <w:r w:rsidRPr="00A1678E">
        <w:rPr>
          <w:rFonts w:asciiTheme="minorHAnsi" w:hAnsiTheme="minorHAnsi" w:cstheme="minorHAnsi"/>
          <w:bCs/>
          <w:sz w:val="20"/>
          <w:szCs w:val="20"/>
        </w:rPr>
        <w:t>tu.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</w:p>
    <w:p w14:paraId="708E670E" w14:textId="0C41956F" w:rsidR="0069135A" w:rsidRPr="00A1678E" w:rsidRDefault="0069135A" w:rsidP="00150F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Terminy wskazane w Regulaminie mogą zostać wydłużone w uzasadnionych przypadkach, w szczególności przy dużej liczby złożonych dokumentów, o czym Operator będzie informował Przedsiębiorcę na bieżąco.</w:t>
      </w:r>
    </w:p>
    <w:p w14:paraId="4B0E8A22" w14:textId="070C2DCE" w:rsidR="00574F47" w:rsidRPr="00A1678E" w:rsidRDefault="00574F47" w:rsidP="00EC628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sytuacjach skomplikowanych i wymagających indywidualnego podejścia, Operator może podjąć decyzję o rozpatrzeniu sprawy w inny sposób niż określony w niniejszym Regulaminie, w szczególności </w:t>
      </w:r>
      <w:r w:rsidR="00EC6280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 konsultacji z IP.</w:t>
      </w:r>
    </w:p>
    <w:p w14:paraId="06DB5B8E" w14:textId="1FCAE93A" w:rsidR="00574F47" w:rsidRPr="00A1678E" w:rsidRDefault="00574F47" w:rsidP="00150F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lastRenderedPageBreak/>
        <w:t xml:space="preserve">W sprawach nieuregulowanych niniejszym Regulaminem mają zastosowanie zapisy Regulaminu konkursu nr </w:t>
      </w:r>
      <w:r w:rsidR="005454AC" w:rsidRPr="005454AC">
        <w:rPr>
          <w:rFonts w:asciiTheme="minorHAnsi" w:eastAsiaTheme="minorHAnsi" w:hAnsiTheme="minorHAnsi" w:cstheme="minorHAnsi"/>
          <w:color w:val="000000"/>
          <w:sz w:val="20"/>
          <w:szCs w:val="20"/>
        </w:rPr>
        <w:t>POWR.02.21.00-IP.09-00-001/20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„</w:t>
      </w:r>
      <w:r w:rsidR="005454AC" w:rsidRPr="005454AC">
        <w:rPr>
          <w:rFonts w:asciiTheme="minorHAnsi" w:eastAsiaTheme="minorHAnsi" w:hAnsiTheme="minorHAnsi" w:cstheme="minorHAnsi"/>
          <w:color w:val="000000"/>
          <w:sz w:val="20"/>
          <w:szCs w:val="20"/>
        </w:rPr>
        <w:t>Akademia Menadżera MMŚP 2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”, odpowiednie dokumenty programowe oraz zasady regulujące wdrażanie </w:t>
      </w:r>
      <w:r w:rsidR="0078725F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POWER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, a także przepisy właściwych aktów prawa wspólnotowego</w:t>
      </w:r>
      <w:r w:rsidR="005454AC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i polskiego, w szczególności kodeksu cywilnego i przepisów z zakresu ochrony danych osobowych</w:t>
      </w:r>
      <w:r w:rsidR="0078725F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22147455" w14:textId="216FBEA0" w:rsidR="0069135A" w:rsidRPr="00A1678E" w:rsidRDefault="0069135A" w:rsidP="00150F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Regulamin obowiązuje w okresie realizacji Projektu tj. od </w:t>
      </w:r>
      <w:r w:rsidR="00574F47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dnia </w:t>
      </w:r>
      <w:r w:rsidR="006E1345">
        <w:rPr>
          <w:rFonts w:asciiTheme="minorHAnsi" w:hAnsiTheme="minorHAnsi" w:cstheme="minorHAnsi"/>
          <w:color w:val="000000"/>
          <w:sz w:val="20"/>
          <w:szCs w:val="20"/>
        </w:rPr>
        <w:t xml:space="preserve">1.07.2020 </w:t>
      </w:r>
      <w:r w:rsidR="00322D25">
        <w:rPr>
          <w:rFonts w:asciiTheme="minorHAnsi" w:hAnsiTheme="minorHAnsi" w:cstheme="minorHAnsi"/>
          <w:color w:val="000000"/>
          <w:sz w:val="20"/>
          <w:szCs w:val="20"/>
        </w:rPr>
        <w:t>r.</w:t>
      </w:r>
      <w:r w:rsidR="00574F47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1678E">
        <w:rPr>
          <w:rFonts w:asciiTheme="minorHAnsi" w:hAnsiTheme="minorHAnsi" w:cstheme="minorHAnsi"/>
          <w:color w:val="000000"/>
          <w:sz w:val="20"/>
          <w:szCs w:val="20"/>
        </w:rPr>
        <w:t>do</w:t>
      </w:r>
      <w:r w:rsidR="00574F47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 dnia 30.06.202</w:t>
      </w:r>
      <w:r w:rsidR="005454AC">
        <w:rPr>
          <w:rFonts w:asciiTheme="minorHAnsi" w:hAnsiTheme="minorHAnsi" w:cstheme="minorHAnsi"/>
          <w:color w:val="000000"/>
          <w:sz w:val="20"/>
          <w:szCs w:val="20"/>
        </w:rPr>
        <w:t>2</w:t>
      </w:r>
      <w:r w:rsidR="00574F47"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 r. </w:t>
      </w:r>
      <w:r w:rsidRPr="00A1678E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2240B202" w14:textId="5E2F5ECF" w:rsidR="00D24FC8" w:rsidRPr="00A1678E" w:rsidRDefault="00D24FC8" w:rsidP="00150F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142" w:hanging="426"/>
        <w:jc w:val="both"/>
        <w:rPr>
          <w:rFonts w:asciiTheme="minorHAnsi" w:eastAsia="Arial" w:hAnsiTheme="minorHAnsi" w:cstheme="minorHAnsi"/>
          <w:sz w:val="20"/>
          <w:szCs w:val="20"/>
          <w:u w:val="single"/>
        </w:rPr>
      </w:pP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Integralną część Regulaminu </w:t>
      </w:r>
      <w:r w:rsidR="0069135A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są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załącznik</w:t>
      </w:r>
      <w:r w:rsidR="001E2C26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i.</w:t>
      </w:r>
    </w:p>
    <w:p w14:paraId="7D893696" w14:textId="52DC46CA" w:rsidR="007379B5" w:rsidRPr="00A1678E" w:rsidRDefault="007379B5" w:rsidP="00415D49">
      <w:pPr>
        <w:spacing w:after="120"/>
        <w:jc w:val="both"/>
        <w:rPr>
          <w:rFonts w:asciiTheme="minorHAnsi" w:eastAsia="Arial" w:hAnsiTheme="minorHAnsi" w:cstheme="minorHAnsi"/>
          <w:sz w:val="20"/>
          <w:szCs w:val="20"/>
          <w:u w:val="single"/>
        </w:rPr>
      </w:pPr>
    </w:p>
    <w:p w14:paraId="64416514" w14:textId="25450145" w:rsidR="007379B5" w:rsidRPr="00A1678E" w:rsidRDefault="007379B5" w:rsidP="00415D49">
      <w:pPr>
        <w:jc w:val="both"/>
        <w:rPr>
          <w:rFonts w:asciiTheme="minorHAnsi" w:eastAsia="Arial" w:hAnsiTheme="minorHAnsi" w:cstheme="minorHAnsi"/>
          <w:sz w:val="20"/>
          <w:szCs w:val="20"/>
          <w:u w:val="single"/>
        </w:rPr>
      </w:pPr>
    </w:p>
    <w:p w14:paraId="26F9B9A4" w14:textId="7A639B1C" w:rsidR="00155B2A" w:rsidRPr="00A1678E" w:rsidRDefault="00155B2A" w:rsidP="00150F12">
      <w:pPr>
        <w:spacing w:after="120"/>
        <w:ind w:left="142" w:hanging="426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A1678E">
        <w:rPr>
          <w:rFonts w:asciiTheme="minorHAnsi" w:eastAsia="Arial" w:hAnsiTheme="minorHAnsi" w:cstheme="minorHAnsi"/>
          <w:sz w:val="20"/>
          <w:szCs w:val="20"/>
          <w:u w:val="single"/>
        </w:rPr>
        <w:t>Załączniki</w:t>
      </w:r>
      <w:r w:rsidR="0069135A" w:rsidRPr="00A1678E">
        <w:rPr>
          <w:rFonts w:asciiTheme="minorHAnsi" w:eastAsia="Arial" w:hAnsiTheme="minorHAnsi" w:cstheme="minorHAnsi"/>
          <w:sz w:val="20"/>
          <w:szCs w:val="20"/>
          <w:u w:val="single"/>
        </w:rPr>
        <w:t xml:space="preserve"> do R</w:t>
      </w:r>
      <w:r w:rsidR="00A74DB7" w:rsidRPr="00A1678E">
        <w:rPr>
          <w:rFonts w:asciiTheme="minorHAnsi" w:eastAsia="Arial" w:hAnsiTheme="minorHAnsi" w:cstheme="minorHAnsi"/>
          <w:sz w:val="20"/>
          <w:szCs w:val="20"/>
          <w:u w:val="single"/>
        </w:rPr>
        <w:t>egulaminu</w:t>
      </w:r>
      <w:r w:rsidRPr="00A1678E">
        <w:rPr>
          <w:rFonts w:asciiTheme="minorHAnsi" w:eastAsia="Arial" w:hAnsiTheme="minorHAnsi" w:cstheme="minorHAnsi"/>
          <w:sz w:val="20"/>
          <w:szCs w:val="20"/>
          <w:u w:val="single"/>
        </w:rPr>
        <w:t>:</w:t>
      </w:r>
    </w:p>
    <w:p w14:paraId="4211F4AA" w14:textId="6057FC1C" w:rsidR="00264F60" w:rsidRPr="00A1678E" w:rsidRDefault="00264F60" w:rsidP="00150F12">
      <w:pPr>
        <w:spacing w:after="120"/>
        <w:ind w:left="142" w:hanging="426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A1678E">
        <w:rPr>
          <w:rFonts w:asciiTheme="minorHAnsi" w:eastAsia="Arial" w:hAnsiTheme="minorHAnsi" w:cstheme="minorHAnsi"/>
          <w:b/>
          <w:sz w:val="20"/>
          <w:szCs w:val="20"/>
        </w:rPr>
        <w:t>Załącznik nr 1</w:t>
      </w:r>
      <w:r w:rsidRPr="00A1678E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="005454AC"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>–</w:t>
      </w:r>
      <w:r w:rsidR="005454AC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eastAsia="Arial" w:hAnsiTheme="minorHAnsi" w:cstheme="minorHAnsi"/>
          <w:sz w:val="20"/>
          <w:szCs w:val="20"/>
        </w:rPr>
        <w:t>Opis uniwersalnych kompetencji menadżerskich.</w:t>
      </w:r>
    </w:p>
    <w:p w14:paraId="76BAFDD6" w14:textId="17D6A95E" w:rsidR="00264F60" w:rsidRPr="00A1678E" w:rsidRDefault="00264F60" w:rsidP="00150F12">
      <w:pPr>
        <w:spacing w:after="120"/>
        <w:ind w:left="142" w:hanging="426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A1678E">
        <w:rPr>
          <w:rFonts w:asciiTheme="minorHAnsi" w:eastAsia="Arial" w:hAnsiTheme="minorHAnsi" w:cstheme="minorHAnsi"/>
          <w:b/>
          <w:sz w:val="20"/>
          <w:szCs w:val="20"/>
        </w:rPr>
        <w:t>Załącznik nr 2</w:t>
      </w:r>
      <w:r w:rsidRPr="00A1678E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="005454AC"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>–</w:t>
      </w:r>
      <w:r w:rsidR="005454AC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eastAsia="Arial" w:hAnsiTheme="minorHAnsi" w:cstheme="minorHAnsi"/>
          <w:sz w:val="20"/>
          <w:szCs w:val="20"/>
        </w:rPr>
        <w:t>Wzór umowy wsparcia.</w:t>
      </w:r>
    </w:p>
    <w:p w14:paraId="555383EC" w14:textId="57B6CF7F" w:rsidR="00E17282" w:rsidRPr="00A1678E" w:rsidRDefault="00A74DB7" w:rsidP="00150F12">
      <w:pPr>
        <w:spacing w:after="120"/>
        <w:ind w:left="142" w:hanging="426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A1678E">
        <w:rPr>
          <w:rFonts w:asciiTheme="minorHAnsi" w:eastAsia="Arial" w:hAnsiTheme="minorHAnsi" w:cstheme="minorHAnsi"/>
          <w:b/>
          <w:sz w:val="20"/>
          <w:szCs w:val="20"/>
        </w:rPr>
        <w:t xml:space="preserve">Załącznik nr </w:t>
      </w:r>
      <w:r w:rsidR="00264F60" w:rsidRPr="00A1678E">
        <w:rPr>
          <w:rFonts w:asciiTheme="minorHAnsi" w:eastAsia="Arial" w:hAnsiTheme="minorHAnsi" w:cstheme="minorHAnsi"/>
          <w:b/>
          <w:sz w:val="20"/>
          <w:szCs w:val="20"/>
        </w:rPr>
        <w:t>3</w:t>
      </w:r>
      <w:r w:rsidRPr="00A1678E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="005454AC"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>–</w:t>
      </w:r>
      <w:r w:rsidR="005454AC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4C37F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Minimalny</w:t>
      </w:r>
      <w:r w:rsidR="00E1728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zakres 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>analizy</w:t>
      </w:r>
      <w:r w:rsidR="00BE5EE7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E17282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potrzeb rozwojowych</w:t>
      </w:r>
      <w:r w:rsidR="00BE5EE7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przedsiębiorstwa</w:t>
      </w:r>
      <w:r w:rsidR="0006466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0B1E2E59" w14:textId="42F58C23" w:rsidR="00B83275" w:rsidRPr="00A1678E" w:rsidRDefault="00B83275" w:rsidP="00150F12">
      <w:pPr>
        <w:spacing w:after="12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 xml:space="preserve">Załącznik nr 4 </w:t>
      </w:r>
      <w:r w:rsidR="005454AC"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>–</w:t>
      </w:r>
      <w:r w:rsidR="00BB6B78" w:rsidRPr="00A1678E"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 xml:space="preserve"> </w:t>
      </w:r>
      <w:r w:rsidR="005454AC">
        <w:rPr>
          <w:rFonts w:asciiTheme="minorHAnsi" w:eastAsiaTheme="minorHAnsi" w:hAnsiTheme="minorHAnsi" w:cstheme="minorHAnsi"/>
          <w:color w:val="000000"/>
          <w:sz w:val="20"/>
          <w:szCs w:val="20"/>
        </w:rPr>
        <w:t>Oświadczenie o frekwencji</w:t>
      </w:r>
      <w:r w:rsidR="0006466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1FE4B445" w14:textId="610DE531" w:rsidR="00B83275" w:rsidRDefault="00B83275" w:rsidP="00150F12">
      <w:pPr>
        <w:spacing w:after="12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 xml:space="preserve">Załącznik nr 5 </w:t>
      </w:r>
      <w:r w:rsidR="005454AC"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>–</w:t>
      </w:r>
      <w:r w:rsidR="005454AC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Oświadczenie o miejscu przechowywania oryginałów list obecności</w:t>
      </w:r>
      <w:r w:rsidR="0006466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506C69C2" w14:textId="56C3B9CE" w:rsidR="005454AC" w:rsidRPr="00A1678E" w:rsidRDefault="005454AC" w:rsidP="00150F12">
      <w:pPr>
        <w:spacing w:after="12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>Załącznik nr 6 –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Oświadczenia dotyczące realizacji usług w formie zdalnej.</w:t>
      </w:r>
    </w:p>
    <w:p w14:paraId="238C5D76" w14:textId="188C03DF" w:rsidR="00E95BB6" w:rsidRDefault="004E03BF" w:rsidP="00150F12">
      <w:pPr>
        <w:spacing w:after="12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1678E"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 xml:space="preserve">Załącznik nr </w:t>
      </w:r>
      <w:r w:rsidR="005454AC"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>7</w:t>
      </w:r>
      <w:r w:rsidR="00157AA1" w:rsidRPr="00A1678E"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 xml:space="preserve"> </w:t>
      </w:r>
      <w:r w:rsidR="005454AC"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>–</w:t>
      </w:r>
      <w:r w:rsidR="005454AC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0C45A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Instrukcja</w:t>
      </w:r>
      <w:r w:rsidR="00CE3AE2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0C45A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pomagająca w określeniu statusu M</w:t>
      </w:r>
      <w:r w:rsidR="00710298">
        <w:rPr>
          <w:rFonts w:asciiTheme="minorHAnsi" w:eastAsiaTheme="minorHAnsi" w:hAnsiTheme="minorHAnsi" w:cstheme="minorHAnsi"/>
          <w:color w:val="000000"/>
          <w:sz w:val="20"/>
          <w:szCs w:val="20"/>
        </w:rPr>
        <w:t>M</w:t>
      </w:r>
      <w:r w:rsidR="000C45A1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ŚP</w:t>
      </w:r>
      <w:r w:rsidR="0006466B" w:rsidRPr="00A1678E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5747F2FD" w14:textId="6FCFAE35" w:rsidR="005454AC" w:rsidRDefault="005454AC" w:rsidP="00150F12">
      <w:pPr>
        <w:spacing w:after="120"/>
        <w:ind w:left="142" w:hanging="426"/>
        <w:jc w:val="both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>Załącznik nr 8 –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Zasady realizacji usług zdalnych.</w:t>
      </w:r>
    </w:p>
    <w:p w14:paraId="0D5B0A8A" w14:textId="0689F014" w:rsidR="005454AC" w:rsidRDefault="005454AC" w:rsidP="00CE3AE2">
      <w:pPr>
        <w:tabs>
          <w:tab w:val="left" w:pos="6278"/>
        </w:tabs>
        <w:spacing w:after="120"/>
        <w:ind w:left="142" w:hanging="426"/>
        <w:jc w:val="both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>Załącznik nr 9 –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Minimalne wymagania dotyczące usług rozwojowych.</w:t>
      </w:r>
      <w:r>
        <w:rPr>
          <w:rFonts w:asciiTheme="minorHAnsi" w:eastAsiaTheme="minorHAnsi" w:hAnsiTheme="minorHAnsi" w:cstheme="minorHAnsi"/>
          <w:sz w:val="20"/>
          <w:szCs w:val="20"/>
        </w:rPr>
        <w:tab/>
      </w:r>
    </w:p>
    <w:p w14:paraId="63E68CCA" w14:textId="1F6A5681" w:rsidR="005454AC" w:rsidRDefault="005454AC" w:rsidP="00150F12">
      <w:pPr>
        <w:spacing w:after="120"/>
        <w:ind w:left="142" w:hanging="426"/>
        <w:jc w:val="both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>Załącznik nr 10 –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Zasady przeprowadzania kontroli.</w:t>
      </w:r>
    </w:p>
    <w:p w14:paraId="4D855F5D" w14:textId="7DA53946" w:rsidR="00736F0E" w:rsidRDefault="00736F0E" w:rsidP="00150F12">
      <w:pPr>
        <w:spacing w:after="120"/>
        <w:ind w:left="142" w:hanging="426"/>
        <w:jc w:val="both"/>
        <w:rPr>
          <w:rFonts w:asciiTheme="minorHAnsi" w:eastAsiaTheme="minorHAnsi" w:hAnsiTheme="minorHAnsi" w:cstheme="minorHAnsi"/>
          <w:bCs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 xml:space="preserve">Załącznik nr 11 </w:t>
      </w:r>
      <w:r w:rsidRPr="005F09A0">
        <w:rPr>
          <w:rFonts w:asciiTheme="minorHAnsi" w:eastAsiaTheme="minorHAnsi" w:hAnsiTheme="minorHAnsi" w:cstheme="minorHAnsi"/>
          <w:bCs/>
          <w:color w:val="000000"/>
          <w:sz w:val="20"/>
          <w:szCs w:val="20"/>
        </w:rPr>
        <w:t>– Wzór wniosku o Umowę Wsparcia.</w:t>
      </w:r>
    </w:p>
    <w:p w14:paraId="46933900" w14:textId="32421093" w:rsidR="00803CA0" w:rsidRPr="00275FFA" w:rsidRDefault="00803CA0" w:rsidP="00150F12">
      <w:pPr>
        <w:spacing w:after="120"/>
        <w:ind w:left="142" w:hanging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b/>
          <w:color w:val="000000"/>
          <w:sz w:val="20"/>
          <w:szCs w:val="20"/>
        </w:rPr>
        <w:t xml:space="preserve">Załącznik nr 12 </w:t>
      </w:r>
      <w:r w:rsidRPr="005F09A0">
        <w:rPr>
          <w:rFonts w:asciiTheme="minorHAnsi" w:eastAsiaTheme="minorHAnsi" w:hAnsiTheme="minorHAnsi" w:cstheme="minorHAnsi"/>
          <w:bCs/>
          <w:color w:val="000000"/>
          <w:sz w:val="20"/>
          <w:szCs w:val="20"/>
        </w:rPr>
        <w:t xml:space="preserve">– </w:t>
      </w:r>
      <w:r w:rsidRPr="00803CA0">
        <w:rPr>
          <w:rFonts w:asciiTheme="minorHAnsi" w:eastAsiaTheme="minorHAnsi" w:hAnsiTheme="minorHAnsi" w:cstheme="minorHAnsi"/>
          <w:sz w:val="20"/>
          <w:szCs w:val="20"/>
        </w:rPr>
        <w:t>Formularz wykonania usługi doradczej</w:t>
      </w:r>
    </w:p>
    <w:sectPr w:rsidR="00803CA0" w:rsidRPr="00275FFA" w:rsidSect="00150F12">
      <w:headerReference w:type="default" r:id="rId10"/>
      <w:footerReference w:type="default" r:id="rId11"/>
      <w:pgSz w:w="11906" w:h="16838" w:code="9"/>
      <w:pgMar w:top="1644" w:right="1418" w:bottom="1418" w:left="187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F0AD4" w14:textId="77777777" w:rsidR="007A612E" w:rsidRDefault="007A612E" w:rsidP="00653986">
      <w:pPr>
        <w:spacing w:after="0" w:line="240" w:lineRule="auto"/>
      </w:pPr>
      <w:r>
        <w:separator/>
      </w:r>
    </w:p>
  </w:endnote>
  <w:endnote w:type="continuationSeparator" w:id="0">
    <w:p w14:paraId="798787F5" w14:textId="77777777" w:rsidR="007A612E" w:rsidRDefault="007A612E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1035199"/>
      <w:docPartObj>
        <w:docPartGallery w:val="Page Numbers (Bottom of Page)"/>
        <w:docPartUnique/>
      </w:docPartObj>
    </w:sdtPr>
    <w:sdtEndPr/>
    <w:sdtContent>
      <w:p w14:paraId="245F0589" w14:textId="6034D47E" w:rsidR="009406AB" w:rsidRDefault="009406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083">
          <w:rPr>
            <w:noProof/>
          </w:rPr>
          <w:t>9</w:t>
        </w:r>
        <w:r>
          <w:fldChar w:fldCharType="end"/>
        </w:r>
      </w:p>
    </w:sdtContent>
  </w:sdt>
  <w:p w14:paraId="6C640F8A" w14:textId="1E534058" w:rsidR="009406AB" w:rsidRPr="005F2F5D" w:rsidRDefault="009406AB" w:rsidP="005F2F5D">
    <w:pPr>
      <w:spacing w:after="0" w:line="240" w:lineRule="auto"/>
      <w:jc w:val="center"/>
      <w:rPr>
        <w:rFonts w:asciiTheme="minorHAnsi" w:eastAsiaTheme="minorHAnsi" w:hAnsiTheme="minorHAnsi" w:cstheme="minorHAnsi"/>
        <w:sz w:val="16"/>
        <w:szCs w:val="16"/>
      </w:rPr>
    </w:pPr>
    <w:r w:rsidRPr="005F2F5D">
      <w:rPr>
        <w:rFonts w:asciiTheme="minorHAnsi" w:eastAsiaTheme="minorHAnsi" w:hAnsiTheme="minorHAnsi" w:cstheme="minorHAnsi"/>
        <w:sz w:val="16"/>
        <w:szCs w:val="16"/>
      </w:rPr>
      <w:t xml:space="preserve">Projekt został opracowany w Polskiej Agencji Rozwoju Przedsiębiorczości. </w:t>
    </w:r>
    <w:r>
      <w:rPr>
        <w:rFonts w:asciiTheme="minorHAnsi" w:eastAsiaTheme="minorHAnsi" w:hAnsiTheme="minorHAnsi" w:cstheme="minorHAnsi"/>
        <w:sz w:val="16"/>
        <w:szCs w:val="16"/>
      </w:rPr>
      <w:br/>
    </w:r>
    <w:r w:rsidRPr="005F2F5D">
      <w:rPr>
        <w:rFonts w:asciiTheme="minorHAnsi" w:eastAsiaTheme="minorHAnsi" w:hAnsiTheme="minorHAnsi"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asciiTheme="minorHAnsi" w:eastAsiaTheme="minorHAnsi" w:hAnsiTheme="minorHAnsi" w:cstheme="minorHAnsi"/>
        <w:sz w:val="16"/>
        <w:szCs w:val="16"/>
      </w:rPr>
      <w:t xml:space="preserve"> Rozwój.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54F1D" w14:textId="77777777" w:rsidR="007A612E" w:rsidRDefault="007A612E" w:rsidP="00653986">
      <w:pPr>
        <w:spacing w:after="0" w:line="240" w:lineRule="auto"/>
      </w:pPr>
      <w:r>
        <w:separator/>
      </w:r>
    </w:p>
  </w:footnote>
  <w:footnote w:type="continuationSeparator" w:id="0">
    <w:p w14:paraId="46102FBF" w14:textId="77777777" w:rsidR="007A612E" w:rsidRDefault="007A612E" w:rsidP="00653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0DE52" w14:textId="6F80DBD9" w:rsidR="009406AB" w:rsidRDefault="00BD0832" w:rsidP="00DB081E">
    <w:pPr>
      <w:pStyle w:val="Nagwek"/>
      <w:jc w:val="center"/>
    </w:pPr>
    <w:r>
      <w:rPr>
        <w:noProof/>
      </w:rPr>
      <w:drawing>
        <wp:inline distT="0" distB="0" distL="0" distR="0" wp14:anchorId="3D7F008E" wp14:editId="5DD4747B">
          <wp:extent cx="5471795" cy="779149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795" cy="7791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0B5"/>
    <w:multiLevelType w:val="multilevel"/>
    <w:tmpl w:val="F606E02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3D2517D"/>
    <w:multiLevelType w:val="hybridMultilevel"/>
    <w:tmpl w:val="FCDAF638"/>
    <w:lvl w:ilvl="0" w:tplc="04150019">
      <w:start w:val="1"/>
      <w:numFmt w:val="lowerLetter"/>
      <w:lvlText w:val="%1."/>
      <w:lvlJc w:val="left"/>
      <w:pPr>
        <w:ind w:left="2234" w:hanging="360"/>
      </w:pPr>
    </w:lvl>
    <w:lvl w:ilvl="1" w:tplc="04150019" w:tentative="1">
      <w:start w:val="1"/>
      <w:numFmt w:val="lowerLetter"/>
      <w:lvlText w:val="%2."/>
      <w:lvlJc w:val="left"/>
      <w:pPr>
        <w:ind w:left="2954" w:hanging="360"/>
      </w:pPr>
    </w:lvl>
    <w:lvl w:ilvl="2" w:tplc="0415001B" w:tentative="1">
      <w:start w:val="1"/>
      <w:numFmt w:val="lowerRoman"/>
      <w:lvlText w:val="%3."/>
      <w:lvlJc w:val="right"/>
      <w:pPr>
        <w:ind w:left="3674" w:hanging="180"/>
      </w:pPr>
    </w:lvl>
    <w:lvl w:ilvl="3" w:tplc="0415000F" w:tentative="1">
      <w:start w:val="1"/>
      <w:numFmt w:val="decimal"/>
      <w:lvlText w:val="%4."/>
      <w:lvlJc w:val="left"/>
      <w:pPr>
        <w:ind w:left="4394" w:hanging="360"/>
      </w:pPr>
    </w:lvl>
    <w:lvl w:ilvl="4" w:tplc="04150019" w:tentative="1">
      <w:start w:val="1"/>
      <w:numFmt w:val="lowerLetter"/>
      <w:lvlText w:val="%5."/>
      <w:lvlJc w:val="left"/>
      <w:pPr>
        <w:ind w:left="5114" w:hanging="360"/>
      </w:pPr>
    </w:lvl>
    <w:lvl w:ilvl="5" w:tplc="0415001B" w:tentative="1">
      <w:start w:val="1"/>
      <w:numFmt w:val="lowerRoman"/>
      <w:lvlText w:val="%6."/>
      <w:lvlJc w:val="right"/>
      <w:pPr>
        <w:ind w:left="5834" w:hanging="180"/>
      </w:pPr>
    </w:lvl>
    <w:lvl w:ilvl="6" w:tplc="0415000F" w:tentative="1">
      <w:start w:val="1"/>
      <w:numFmt w:val="decimal"/>
      <w:lvlText w:val="%7."/>
      <w:lvlJc w:val="left"/>
      <w:pPr>
        <w:ind w:left="6554" w:hanging="360"/>
      </w:pPr>
    </w:lvl>
    <w:lvl w:ilvl="7" w:tplc="04150019" w:tentative="1">
      <w:start w:val="1"/>
      <w:numFmt w:val="lowerLetter"/>
      <w:lvlText w:val="%8."/>
      <w:lvlJc w:val="left"/>
      <w:pPr>
        <w:ind w:left="7274" w:hanging="360"/>
      </w:pPr>
    </w:lvl>
    <w:lvl w:ilvl="8" w:tplc="0415001B" w:tentative="1">
      <w:start w:val="1"/>
      <w:numFmt w:val="lowerRoman"/>
      <w:lvlText w:val="%9."/>
      <w:lvlJc w:val="right"/>
      <w:pPr>
        <w:ind w:left="7994" w:hanging="180"/>
      </w:pPr>
    </w:lvl>
  </w:abstractNum>
  <w:abstractNum w:abstractNumId="2" w15:restartNumberingAfterBreak="0">
    <w:nsid w:val="0A3D0579"/>
    <w:multiLevelType w:val="multilevel"/>
    <w:tmpl w:val="2DE4D558"/>
    <w:lvl w:ilvl="0">
      <w:start w:val="1"/>
      <w:numFmt w:val="decimal"/>
      <w:lvlText w:val="%1."/>
      <w:lvlJc w:val="left"/>
      <w:pPr>
        <w:ind w:left="505" w:hanging="363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789" w:hanging="36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3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7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1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5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09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3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7" w:hanging="363"/>
      </w:pPr>
      <w:rPr>
        <w:rFonts w:hint="default"/>
      </w:rPr>
    </w:lvl>
  </w:abstractNum>
  <w:abstractNum w:abstractNumId="3" w15:restartNumberingAfterBreak="0">
    <w:nsid w:val="0FDB6893"/>
    <w:multiLevelType w:val="hybridMultilevel"/>
    <w:tmpl w:val="64FC7416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554996"/>
    <w:multiLevelType w:val="multilevel"/>
    <w:tmpl w:val="13A622D8"/>
    <w:lvl w:ilvl="0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5" w15:restartNumberingAfterBreak="0">
    <w:nsid w:val="162B3474"/>
    <w:multiLevelType w:val="hybridMultilevel"/>
    <w:tmpl w:val="8BC44334"/>
    <w:lvl w:ilvl="0" w:tplc="50AEAB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DB737B"/>
    <w:multiLevelType w:val="multilevel"/>
    <w:tmpl w:val="2C4488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F926C46"/>
    <w:multiLevelType w:val="hybridMultilevel"/>
    <w:tmpl w:val="8BC44334"/>
    <w:lvl w:ilvl="0" w:tplc="50AEAB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0C14B36"/>
    <w:multiLevelType w:val="multilevel"/>
    <w:tmpl w:val="C0922E14"/>
    <w:lvl w:ilvl="0">
      <w:start w:val="1"/>
      <w:numFmt w:val="decimal"/>
      <w:lvlText w:val="%1."/>
      <w:lvlJc w:val="left"/>
      <w:pPr>
        <w:ind w:left="505" w:hanging="363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789" w:hanging="36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3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7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1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5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09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3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7" w:hanging="363"/>
      </w:pPr>
      <w:rPr>
        <w:rFonts w:hint="default"/>
      </w:rPr>
    </w:lvl>
  </w:abstractNum>
  <w:abstractNum w:abstractNumId="9" w15:restartNumberingAfterBreak="0">
    <w:nsid w:val="230B0407"/>
    <w:multiLevelType w:val="multilevel"/>
    <w:tmpl w:val="C0922E14"/>
    <w:lvl w:ilvl="0">
      <w:start w:val="1"/>
      <w:numFmt w:val="decimal"/>
      <w:lvlText w:val="%1."/>
      <w:lvlJc w:val="left"/>
      <w:pPr>
        <w:ind w:left="505" w:hanging="363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789" w:hanging="36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3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7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1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5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09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3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7" w:hanging="363"/>
      </w:pPr>
      <w:rPr>
        <w:rFonts w:hint="default"/>
      </w:rPr>
    </w:lvl>
  </w:abstractNum>
  <w:abstractNum w:abstractNumId="10" w15:restartNumberingAfterBreak="0">
    <w:nsid w:val="29107926"/>
    <w:multiLevelType w:val="multilevel"/>
    <w:tmpl w:val="8CDC5C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1" w15:restartNumberingAfterBreak="0">
    <w:nsid w:val="2E8F64E3"/>
    <w:multiLevelType w:val="hybridMultilevel"/>
    <w:tmpl w:val="8BC44334"/>
    <w:lvl w:ilvl="0" w:tplc="50AEAB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0206B95"/>
    <w:multiLevelType w:val="multilevel"/>
    <w:tmpl w:val="13A622D8"/>
    <w:lvl w:ilvl="0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3" w15:restartNumberingAfterBreak="0">
    <w:nsid w:val="310F4A8E"/>
    <w:multiLevelType w:val="hybridMultilevel"/>
    <w:tmpl w:val="0C427FCC"/>
    <w:lvl w:ilvl="0" w:tplc="8B501724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30D4555"/>
    <w:multiLevelType w:val="hybridMultilevel"/>
    <w:tmpl w:val="3A24CD56"/>
    <w:lvl w:ilvl="0" w:tplc="B1E4E62A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63F435F"/>
    <w:multiLevelType w:val="multilevel"/>
    <w:tmpl w:val="3B74606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6" w15:restartNumberingAfterBreak="0">
    <w:nsid w:val="3A1F0884"/>
    <w:multiLevelType w:val="hybridMultilevel"/>
    <w:tmpl w:val="81F07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33EC4"/>
    <w:multiLevelType w:val="multilevel"/>
    <w:tmpl w:val="6424150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C764B2B"/>
    <w:multiLevelType w:val="hybridMultilevel"/>
    <w:tmpl w:val="8A508C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1242B"/>
    <w:multiLevelType w:val="hybridMultilevel"/>
    <w:tmpl w:val="59240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0651D"/>
    <w:multiLevelType w:val="multilevel"/>
    <w:tmpl w:val="D32AB3B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theme="minorHAnsi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31C5A6D"/>
    <w:multiLevelType w:val="multilevel"/>
    <w:tmpl w:val="ACB2A5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75E2575"/>
    <w:multiLevelType w:val="hybridMultilevel"/>
    <w:tmpl w:val="81F07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92721"/>
    <w:multiLevelType w:val="hybridMultilevel"/>
    <w:tmpl w:val="A920C2C4"/>
    <w:lvl w:ilvl="0" w:tplc="B1E4E62A">
      <w:start w:val="1"/>
      <w:numFmt w:val="bullet"/>
      <w:lvlText w:val="−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AEA46D3"/>
    <w:multiLevelType w:val="hybridMultilevel"/>
    <w:tmpl w:val="8BC44334"/>
    <w:lvl w:ilvl="0" w:tplc="50AEAB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BB773FA"/>
    <w:multiLevelType w:val="multilevel"/>
    <w:tmpl w:val="3A02E6C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41282D"/>
    <w:multiLevelType w:val="hybridMultilevel"/>
    <w:tmpl w:val="0C427FCC"/>
    <w:lvl w:ilvl="0" w:tplc="8B501724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F507774"/>
    <w:multiLevelType w:val="hybridMultilevel"/>
    <w:tmpl w:val="81F07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67899"/>
    <w:multiLevelType w:val="multilevel"/>
    <w:tmpl w:val="73A6016A"/>
    <w:name w:val="WWNum4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57BE5D9D"/>
    <w:multiLevelType w:val="hybridMultilevel"/>
    <w:tmpl w:val="8A508C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B03D2"/>
    <w:multiLevelType w:val="hybridMultilevel"/>
    <w:tmpl w:val="F2CC132A"/>
    <w:lvl w:ilvl="0" w:tplc="74C665C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C72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37A6B7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A2557"/>
    <w:multiLevelType w:val="multilevel"/>
    <w:tmpl w:val="8D461B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DF0059D"/>
    <w:multiLevelType w:val="hybridMultilevel"/>
    <w:tmpl w:val="8586E26A"/>
    <w:lvl w:ilvl="0" w:tplc="50AEAB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0490A46"/>
    <w:multiLevelType w:val="hybridMultilevel"/>
    <w:tmpl w:val="8BC44334"/>
    <w:lvl w:ilvl="0" w:tplc="50AEAB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D75209"/>
    <w:multiLevelType w:val="hybridMultilevel"/>
    <w:tmpl w:val="81F07D9C"/>
    <w:lvl w:ilvl="0" w:tplc="04150017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5" w15:restartNumberingAfterBreak="0">
    <w:nsid w:val="61AF36F9"/>
    <w:multiLevelType w:val="multilevel"/>
    <w:tmpl w:val="642415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3557CCE"/>
    <w:multiLevelType w:val="hybridMultilevel"/>
    <w:tmpl w:val="DA0A335C"/>
    <w:lvl w:ilvl="0" w:tplc="9726FCC6">
      <w:start w:val="1"/>
      <w:numFmt w:val="lowerLetter"/>
      <w:lvlText w:val="%1)"/>
      <w:lvlJc w:val="left"/>
      <w:pPr>
        <w:ind w:left="706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3FB4F1D"/>
    <w:multiLevelType w:val="hybridMultilevel"/>
    <w:tmpl w:val="5E926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C29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7D660B"/>
    <w:multiLevelType w:val="hybridMultilevel"/>
    <w:tmpl w:val="0C427FCC"/>
    <w:lvl w:ilvl="0" w:tplc="8B501724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7C77929"/>
    <w:multiLevelType w:val="hybridMultilevel"/>
    <w:tmpl w:val="0C427FCC"/>
    <w:lvl w:ilvl="0" w:tplc="8B501724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0E5201"/>
    <w:multiLevelType w:val="multilevel"/>
    <w:tmpl w:val="13A622D8"/>
    <w:lvl w:ilvl="0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41" w15:restartNumberingAfterBreak="0">
    <w:nsid w:val="6E8E1ED0"/>
    <w:multiLevelType w:val="hybridMultilevel"/>
    <w:tmpl w:val="81F07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8F396F"/>
    <w:multiLevelType w:val="hybridMultilevel"/>
    <w:tmpl w:val="0E0AFCA2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707101F"/>
    <w:multiLevelType w:val="multilevel"/>
    <w:tmpl w:val="6424150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8A06C0A"/>
    <w:multiLevelType w:val="multilevel"/>
    <w:tmpl w:val="F32CA87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" w15:restartNumberingAfterBreak="0">
    <w:nsid w:val="7BDE58F8"/>
    <w:multiLevelType w:val="hybridMultilevel"/>
    <w:tmpl w:val="8BC44334"/>
    <w:lvl w:ilvl="0" w:tplc="50AEAB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C92344C"/>
    <w:multiLevelType w:val="hybridMultilevel"/>
    <w:tmpl w:val="FFF4F628"/>
    <w:lvl w:ilvl="0" w:tplc="FAE81F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C70968"/>
    <w:multiLevelType w:val="hybridMultilevel"/>
    <w:tmpl w:val="3E34E50A"/>
    <w:lvl w:ilvl="0" w:tplc="570489EE">
      <w:start w:val="1"/>
      <w:numFmt w:val="lowerLetter"/>
      <w:lvlText w:val="%1.a."/>
      <w:lvlJc w:val="right"/>
      <w:pPr>
        <w:ind w:left="2991" w:hanging="360"/>
      </w:pPr>
      <w:rPr>
        <w:rFonts w:hint="default"/>
      </w:rPr>
    </w:lvl>
    <w:lvl w:ilvl="1" w:tplc="2D6AC118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29"/>
  </w:num>
  <w:num w:numId="4">
    <w:abstractNumId w:val="25"/>
  </w:num>
  <w:num w:numId="5">
    <w:abstractNumId w:val="33"/>
  </w:num>
  <w:num w:numId="6">
    <w:abstractNumId w:val="0"/>
  </w:num>
  <w:num w:numId="7">
    <w:abstractNumId w:val="19"/>
  </w:num>
  <w:num w:numId="8">
    <w:abstractNumId w:val="44"/>
  </w:num>
  <w:num w:numId="9">
    <w:abstractNumId w:val="43"/>
  </w:num>
  <w:num w:numId="10">
    <w:abstractNumId w:val="30"/>
  </w:num>
  <w:num w:numId="11">
    <w:abstractNumId w:val="46"/>
  </w:num>
  <w:num w:numId="12">
    <w:abstractNumId w:val="16"/>
  </w:num>
  <w:num w:numId="13">
    <w:abstractNumId w:val="21"/>
  </w:num>
  <w:num w:numId="14">
    <w:abstractNumId w:val="14"/>
  </w:num>
  <w:num w:numId="15">
    <w:abstractNumId w:val="3"/>
  </w:num>
  <w:num w:numId="16">
    <w:abstractNumId w:val="42"/>
  </w:num>
  <w:num w:numId="17">
    <w:abstractNumId w:val="37"/>
  </w:num>
  <w:num w:numId="18">
    <w:abstractNumId w:val="26"/>
  </w:num>
  <w:num w:numId="19">
    <w:abstractNumId w:val="39"/>
  </w:num>
  <w:num w:numId="20">
    <w:abstractNumId w:val="47"/>
  </w:num>
  <w:num w:numId="21">
    <w:abstractNumId w:val="38"/>
  </w:num>
  <w:num w:numId="22">
    <w:abstractNumId w:val="13"/>
  </w:num>
  <w:num w:numId="23">
    <w:abstractNumId w:val="18"/>
  </w:num>
  <w:num w:numId="24">
    <w:abstractNumId w:val="34"/>
  </w:num>
  <w:num w:numId="25">
    <w:abstractNumId w:val="27"/>
  </w:num>
  <w:num w:numId="26">
    <w:abstractNumId w:val="22"/>
  </w:num>
  <w:num w:numId="27">
    <w:abstractNumId w:val="41"/>
  </w:num>
  <w:num w:numId="28">
    <w:abstractNumId w:val="24"/>
  </w:num>
  <w:num w:numId="29">
    <w:abstractNumId w:val="7"/>
  </w:num>
  <w:num w:numId="30">
    <w:abstractNumId w:val="11"/>
  </w:num>
  <w:num w:numId="31">
    <w:abstractNumId w:val="32"/>
  </w:num>
  <w:num w:numId="32">
    <w:abstractNumId w:val="5"/>
  </w:num>
  <w:num w:numId="33">
    <w:abstractNumId w:val="1"/>
  </w:num>
  <w:num w:numId="34">
    <w:abstractNumId w:val="12"/>
  </w:num>
  <w:num w:numId="35">
    <w:abstractNumId w:val="40"/>
  </w:num>
  <w:num w:numId="36">
    <w:abstractNumId w:val="15"/>
  </w:num>
  <w:num w:numId="37">
    <w:abstractNumId w:val="2"/>
  </w:num>
  <w:num w:numId="38">
    <w:abstractNumId w:val="10"/>
  </w:num>
  <w:num w:numId="39">
    <w:abstractNumId w:val="4"/>
  </w:num>
  <w:num w:numId="40">
    <w:abstractNumId w:val="45"/>
  </w:num>
  <w:num w:numId="41">
    <w:abstractNumId w:val="36"/>
  </w:num>
  <w:num w:numId="42">
    <w:abstractNumId w:val="35"/>
  </w:num>
  <w:num w:numId="43">
    <w:abstractNumId w:val="17"/>
  </w:num>
  <w:num w:numId="44">
    <w:abstractNumId w:val="20"/>
  </w:num>
  <w:num w:numId="45">
    <w:abstractNumId w:val="8"/>
  </w:num>
  <w:num w:numId="46">
    <w:abstractNumId w:val="31"/>
  </w:num>
  <w:num w:numId="47">
    <w:abstractNumId w:val="6"/>
  </w:num>
  <w:numIdMacAtCleanup w:val="3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onika Dwornicka">
    <w15:presenceInfo w15:providerId="None" w15:userId="Monika Dwornic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06192"/>
    <w:rsid w:val="00006792"/>
    <w:rsid w:val="000137A5"/>
    <w:rsid w:val="00015A31"/>
    <w:rsid w:val="00017062"/>
    <w:rsid w:val="00033436"/>
    <w:rsid w:val="00037BF3"/>
    <w:rsid w:val="00043290"/>
    <w:rsid w:val="00044784"/>
    <w:rsid w:val="00050AEA"/>
    <w:rsid w:val="00051D22"/>
    <w:rsid w:val="00054BC3"/>
    <w:rsid w:val="00055795"/>
    <w:rsid w:val="000557BD"/>
    <w:rsid w:val="00055B29"/>
    <w:rsid w:val="00057059"/>
    <w:rsid w:val="000573C8"/>
    <w:rsid w:val="000645B2"/>
    <w:rsid w:val="0006466B"/>
    <w:rsid w:val="0006478E"/>
    <w:rsid w:val="00071E94"/>
    <w:rsid w:val="00075FC3"/>
    <w:rsid w:val="000766C5"/>
    <w:rsid w:val="000802F4"/>
    <w:rsid w:val="00080F1C"/>
    <w:rsid w:val="000906F1"/>
    <w:rsid w:val="0009093C"/>
    <w:rsid w:val="00090C45"/>
    <w:rsid w:val="000918A3"/>
    <w:rsid w:val="00091D7A"/>
    <w:rsid w:val="00093985"/>
    <w:rsid w:val="00095E47"/>
    <w:rsid w:val="000A0C2D"/>
    <w:rsid w:val="000A2D4C"/>
    <w:rsid w:val="000A56F0"/>
    <w:rsid w:val="000A7A98"/>
    <w:rsid w:val="000B2050"/>
    <w:rsid w:val="000B288E"/>
    <w:rsid w:val="000B54AF"/>
    <w:rsid w:val="000C3DEB"/>
    <w:rsid w:val="000C45A1"/>
    <w:rsid w:val="000C47D6"/>
    <w:rsid w:val="000C5063"/>
    <w:rsid w:val="000C673B"/>
    <w:rsid w:val="000C7C78"/>
    <w:rsid w:val="000D07BB"/>
    <w:rsid w:val="000D6D99"/>
    <w:rsid w:val="000E1DA9"/>
    <w:rsid w:val="00101C5D"/>
    <w:rsid w:val="0010629A"/>
    <w:rsid w:val="00106E76"/>
    <w:rsid w:val="00111ABD"/>
    <w:rsid w:val="00112A02"/>
    <w:rsid w:val="00113176"/>
    <w:rsid w:val="00120080"/>
    <w:rsid w:val="001240AD"/>
    <w:rsid w:val="00124DC1"/>
    <w:rsid w:val="00126A16"/>
    <w:rsid w:val="001277B0"/>
    <w:rsid w:val="00131283"/>
    <w:rsid w:val="00134E24"/>
    <w:rsid w:val="00140721"/>
    <w:rsid w:val="001440A8"/>
    <w:rsid w:val="00144F9D"/>
    <w:rsid w:val="001450E3"/>
    <w:rsid w:val="00146931"/>
    <w:rsid w:val="00147AB0"/>
    <w:rsid w:val="00150F12"/>
    <w:rsid w:val="00151FF6"/>
    <w:rsid w:val="001528AB"/>
    <w:rsid w:val="00153B5D"/>
    <w:rsid w:val="00153D20"/>
    <w:rsid w:val="00155B2A"/>
    <w:rsid w:val="001565CB"/>
    <w:rsid w:val="00157249"/>
    <w:rsid w:val="001576BE"/>
    <w:rsid w:val="001577CC"/>
    <w:rsid w:val="00157AA1"/>
    <w:rsid w:val="001618B8"/>
    <w:rsid w:val="0016203B"/>
    <w:rsid w:val="001651D4"/>
    <w:rsid w:val="00170927"/>
    <w:rsid w:val="001723FD"/>
    <w:rsid w:val="00175AAC"/>
    <w:rsid w:val="00182400"/>
    <w:rsid w:val="00183A6E"/>
    <w:rsid w:val="00187581"/>
    <w:rsid w:val="00192023"/>
    <w:rsid w:val="00193525"/>
    <w:rsid w:val="001941C7"/>
    <w:rsid w:val="001953C2"/>
    <w:rsid w:val="001A0735"/>
    <w:rsid w:val="001A36C9"/>
    <w:rsid w:val="001A396E"/>
    <w:rsid w:val="001A79AD"/>
    <w:rsid w:val="001B32E5"/>
    <w:rsid w:val="001B5776"/>
    <w:rsid w:val="001B6441"/>
    <w:rsid w:val="001B6668"/>
    <w:rsid w:val="001C07E9"/>
    <w:rsid w:val="001C33DE"/>
    <w:rsid w:val="001C69AB"/>
    <w:rsid w:val="001D32B7"/>
    <w:rsid w:val="001D3F75"/>
    <w:rsid w:val="001D4401"/>
    <w:rsid w:val="001D68F3"/>
    <w:rsid w:val="001E2C26"/>
    <w:rsid w:val="001E4325"/>
    <w:rsid w:val="001E7ADB"/>
    <w:rsid w:val="001F3B1A"/>
    <w:rsid w:val="001F40BE"/>
    <w:rsid w:val="001F5643"/>
    <w:rsid w:val="001F623A"/>
    <w:rsid w:val="001F69D1"/>
    <w:rsid w:val="00210D6B"/>
    <w:rsid w:val="00211186"/>
    <w:rsid w:val="002169D7"/>
    <w:rsid w:val="002179A4"/>
    <w:rsid w:val="0022352C"/>
    <w:rsid w:val="002259D8"/>
    <w:rsid w:val="002322AD"/>
    <w:rsid w:val="00244E1A"/>
    <w:rsid w:val="00246D04"/>
    <w:rsid w:val="00247CE2"/>
    <w:rsid w:val="0025401D"/>
    <w:rsid w:val="00255ADC"/>
    <w:rsid w:val="00255E1E"/>
    <w:rsid w:val="0026193F"/>
    <w:rsid w:val="0026489A"/>
    <w:rsid w:val="00264F60"/>
    <w:rsid w:val="00265EDA"/>
    <w:rsid w:val="00267383"/>
    <w:rsid w:val="002724D3"/>
    <w:rsid w:val="002724E2"/>
    <w:rsid w:val="00275FFA"/>
    <w:rsid w:val="00276ED6"/>
    <w:rsid w:val="00281FA2"/>
    <w:rsid w:val="00282BDC"/>
    <w:rsid w:val="00293D5D"/>
    <w:rsid w:val="002A30F3"/>
    <w:rsid w:val="002A501B"/>
    <w:rsid w:val="002B4754"/>
    <w:rsid w:val="002B4C5A"/>
    <w:rsid w:val="002B6B00"/>
    <w:rsid w:val="002B7425"/>
    <w:rsid w:val="002C0BE5"/>
    <w:rsid w:val="002D0AB8"/>
    <w:rsid w:val="002E54E5"/>
    <w:rsid w:val="002E6FC9"/>
    <w:rsid w:val="002F43AB"/>
    <w:rsid w:val="00310343"/>
    <w:rsid w:val="00312E34"/>
    <w:rsid w:val="0031365D"/>
    <w:rsid w:val="003147FE"/>
    <w:rsid w:val="0031646E"/>
    <w:rsid w:val="00320D7A"/>
    <w:rsid w:val="003211B9"/>
    <w:rsid w:val="00321C11"/>
    <w:rsid w:val="00322D25"/>
    <w:rsid w:val="00323F52"/>
    <w:rsid w:val="00325416"/>
    <w:rsid w:val="00330CF3"/>
    <w:rsid w:val="00331083"/>
    <w:rsid w:val="00331A1A"/>
    <w:rsid w:val="00332175"/>
    <w:rsid w:val="003369AB"/>
    <w:rsid w:val="00341041"/>
    <w:rsid w:val="003413A9"/>
    <w:rsid w:val="00343394"/>
    <w:rsid w:val="00344444"/>
    <w:rsid w:val="003522A8"/>
    <w:rsid w:val="00352C85"/>
    <w:rsid w:val="00354F89"/>
    <w:rsid w:val="00355893"/>
    <w:rsid w:val="00355A68"/>
    <w:rsid w:val="00355E97"/>
    <w:rsid w:val="00356003"/>
    <w:rsid w:val="003569D7"/>
    <w:rsid w:val="00361051"/>
    <w:rsid w:val="00363CF0"/>
    <w:rsid w:val="003677F6"/>
    <w:rsid w:val="0038070B"/>
    <w:rsid w:val="0038516A"/>
    <w:rsid w:val="0038606D"/>
    <w:rsid w:val="00392D95"/>
    <w:rsid w:val="00397B24"/>
    <w:rsid w:val="003A09BD"/>
    <w:rsid w:val="003A1B45"/>
    <w:rsid w:val="003A55E0"/>
    <w:rsid w:val="003B12F3"/>
    <w:rsid w:val="003B1C6C"/>
    <w:rsid w:val="003B4BC3"/>
    <w:rsid w:val="003B4E4F"/>
    <w:rsid w:val="003C31A5"/>
    <w:rsid w:val="003C57EF"/>
    <w:rsid w:val="003C59E8"/>
    <w:rsid w:val="003D0B54"/>
    <w:rsid w:val="003D45DC"/>
    <w:rsid w:val="003E04CC"/>
    <w:rsid w:val="003E3EB0"/>
    <w:rsid w:val="003E40C6"/>
    <w:rsid w:val="003E5280"/>
    <w:rsid w:val="003F2AC4"/>
    <w:rsid w:val="004038F2"/>
    <w:rsid w:val="00404512"/>
    <w:rsid w:val="00410824"/>
    <w:rsid w:val="00410EA4"/>
    <w:rsid w:val="00412257"/>
    <w:rsid w:val="004139C7"/>
    <w:rsid w:val="00415D49"/>
    <w:rsid w:val="00416F62"/>
    <w:rsid w:val="00423AAA"/>
    <w:rsid w:val="004262EE"/>
    <w:rsid w:val="00430351"/>
    <w:rsid w:val="0043085F"/>
    <w:rsid w:val="004309B8"/>
    <w:rsid w:val="0043269E"/>
    <w:rsid w:val="00432CAD"/>
    <w:rsid w:val="00433410"/>
    <w:rsid w:val="004344BB"/>
    <w:rsid w:val="0043608D"/>
    <w:rsid w:val="00440AC7"/>
    <w:rsid w:val="00441AD5"/>
    <w:rsid w:val="004424EE"/>
    <w:rsid w:val="00442AAE"/>
    <w:rsid w:val="00444448"/>
    <w:rsid w:val="00446681"/>
    <w:rsid w:val="0045032D"/>
    <w:rsid w:val="00450EAD"/>
    <w:rsid w:val="0045532F"/>
    <w:rsid w:val="004640EF"/>
    <w:rsid w:val="00464570"/>
    <w:rsid w:val="00465729"/>
    <w:rsid w:val="00465DED"/>
    <w:rsid w:val="00467FA4"/>
    <w:rsid w:val="00472037"/>
    <w:rsid w:val="00472CCA"/>
    <w:rsid w:val="00473FA2"/>
    <w:rsid w:val="00475770"/>
    <w:rsid w:val="00476157"/>
    <w:rsid w:val="00476184"/>
    <w:rsid w:val="00480186"/>
    <w:rsid w:val="0048133D"/>
    <w:rsid w:val="00482152"/>
    <w:rsid w:val="00484D64"/>
    <w:rsid w:val="00497AC6"/>
    <w:rsid w:val="004A0DA7"/>
    <w:rsid w:val="004A4AFC"/>
    <w:rsid w:val="004A7E32"/>
    <w:rsid w:val="004B0C0A"/>
    <w:rsid w:val="004B34D2"/>
    <w:rsid w:val="004C22AF"/>
    <w:rsid w:val="004C37F2"/>
    <w:rsid w:val="004D00C4"/>
    <w:rsid w:val="004D0699"/>
    <w:rsid w:val="004D1FEA"/>
    <w:rsid w:val="004D209A"/>
    <w:rsid w:val="004D4609"/>
    <w:rsid w:val="004D6298"/>
    <w:rsid w:val="004D65AB"/>
    <w:rsid w:val="004D6DF2"/>
    <w:rsid w:val="004E03BF"/>
    <w:rsid w:val="004E0643"/>
    <w:rsid w:val="004E2229"/>
    <w:rsid w:val="004E68C0"/>
    <w:rsid w:val="004E716D"/>
    <w:rsid w:val="004F1388"/>
    <w:rsid w:val="004F28B3"/>
    <w:rsid w:val="004F2D68"/>
    <w:rsid w:val="00500B5F"/>
    <w:rsid w:val="005054D9"/>
    <w:rsid w:val="00510160"/>
    <w:rsid w:val="00513E87"/>
    <w:rsid w:val="005234B5"/>
    <w:rsid w:val="005248F2"/>
    <w:rsid w:val="00526E08"/>
    <w:rsid w:val="00527516"/>
    <w:rsid w:val="00527F18"/>
    <w:rsid w:val="0053111D"/>
    <w:rsid w:val="00531C8C"/>
    <w:rsid w:val="0053416E"/>
    <w:rsid w:val="00534253"/>
    <w:rsid w:val="00535429"/>
    <w:rsid w:val="00537D6A"/>
    <w:rsid w:val="0054191C"/>
    <w:rsid w:val="00541F8C"/>
    <w:rsid w:val="00543320"/>
    <w:rsid w:val="005454AC"/>
    <w:rsid w:val="0054729F"/>
    <w:rsid w:val="00553BE3"/>
    <w:rsid w:val="00555CDC"/>
    <w:rsid w:val="005574EA"/>
    <w:rsid w:val="00563FC2"/>
    <w:rsid w:val="00567639"/>
    <w:rsid w:val="00573030"/>
    <w:rsid w:val="00574F47"/>
    <w:rsid w:val="00576BA1"/>
    <w:rsid w:val="005853C1"/>
    <w:rsid w:val="00587389"/>
    <w:rsid w:val="005A04B4"/>
    <w:rsid w:val="005A0A89"/>
    <w:rsid w:val="005A3E66"/>
    <w:rsid w:val="005A42DA"/>
    <w:rsid w:val="005A67DF"/>
    <w:rsid w:val="005B040F"/>
    <w:rsid w:val="005B76E1"/>
    <w:rsid w:val="005B7D62"/>
    <w:rsid w:val="005C453E"/>
    <w:rsid w:val="005D01F0"/>
    <w:rsid w:val="005D066D"/>
    <w:rsid w:val="005D09C9"/>
    <w:rsid w:val="005D1E89"/>
    <w:rsid w:val="005E088D"/>
    <w:rsid w:val="005E5624"/>
    <w:rsid w:val="005E6CB0"/>
    <w:rsid w:val="005F09A0"/>
    <w:rsid w:val="005F2074"/>
    <w:rsid w:val="005F2D4C"/>
    <w:rsid w:val="005F2F5D"/>
    <w:rsid w:val="005F41CC"/>
    <w:rsid w:val="005F49C3"/>
    <w:rsid w:val="00604CE3"/>
    <w:rsid w:val="0060618F"/>
    <w:rsid w:val="006102BB"/>
    <w:rsid w:val="00610664"/>
    <w:rsid w:val="00613D9B"/>
    <w:rsid w:val="006207CD"/>
    <w:rsid w:val="00622F79"/>
    <w:rsid w:val="00624651"/>
    <w:rsid w:val="006256A7"/>
    <w:rsid w:val="00631344"/>
    <w:rsid w:val="00631FA0"/>
    <w:rsid w:val="00632062"/>
    <w:rsid w:val="00634144"/>
    <w:rsid w:val="00637F98"/>
    <w:rsid w:val="00640457"/>
    <w:rsid w:val="0064267F"/>
    <w:rsid w:val="00645F99"/>
    <w:rsid w:val="00650790"/>
    <w:rsid w:val="00652863"/>
    <w:rsid w:val="00653986"/>
    <w:rsid w:val="00660AF3"/>
    <w:rsid w:val="00666049"/>
    <w:rsid w:val="006671A2"/>
    <w:rsid w:val="006673DF"/>
    <w:rsid w:val="006756D1"/>
    <w:rsid w:val="0068370F"/>
    <w:rsid w:val="0069135A"/>
    <w:rsid w:val="006913AA"/>
    <w:rsid w:val="00696F84"/>
    <w:rsid w:val="00697A19"/>
    <w:rsid w:val="006A099B"/>
    <w:rsid w:val="006A3F4A"/>
    <w:rsid w:val="006B5A69"/>
    <w:rsid w:val="006B5AA4"/>
    <w:rsid w:val="006C0F0B"/>
    <w:rsid w:val="006C4768"/>
    <w:rsid w:val="006C58BF"/>
    <w:rsid w:val="006D3084"/>
    <w:rsid w:val="006D572B"/>
    <w:rsid w:val="006D608A"/>
    <w:rsid w:val="006D69EA"/>
    <w:rsid w:val="006D7667"/>
    <w:rsid w:val="006D79C8"/>
    <w:rsid w:val="006E0310"/>
    <w:rsid w:val="006E0D90"/>
    <w:rsid w:val="006E1345"/>
    <w:rsid w:val="006E4E6A"/>
    <w:rsid w:val="006F344A"/>
    <w:rsid w:val="0070157E"/>
    <w:rsid w:val="007015D5"/>
    <w:rsid w:val="00704247"/>
    <w:rsid w:val="007066B6"/>
    <w:rsid w:val="00710298"/>
    <w:rsid w:val="00710AD1"/>
    <w:rsid w:val="0071134A"/>
    <w:rsid w:val="0071248F"/>
    <w:rsid w:val="00713173"/>
    <w:rsid w:val="007138E9"/>
    <w:rsid w:val="00720E60"/>
    <w:rsid w:val="0072142E"/>
    <w:rsid w:val="00721C40"/>
    <w:rsid w:val="00722136"/>
    <w:rsid w:val="007234F8"/>
    <w:rsid w:val="0072633C"/>
    <w:rsid w:val="00733E2B"/>
    <w:rsid w:val="00736F0E"/>
    <w:rsid w:val="007379B5"/>
    <w:rsid w:val="0074032A"/>
    <w:rsid w:val="00742220"/>
    <w:rsid w:val="00743B7E"/>
    <w:rsid w:val="00743BE8"/>
    <w:rsid w:val="007447A8"/>
    <w:rsid w:val="0075420C"/>
    <w:rsid w:val="0075534D"/>
    <w:rsid w:val="00760DAC"/>
    <w:rsid w:val="007734B5"/>
    <w:rsid w:val="0077564F"/>
    <w:rsid w:val="00776E7F"/>
    <w:rsid w:val="0078349E"/>
    <w:rsid w:val="007844D1"/>
    <w:rsid w:val="0078725F"/>
    <w:rsid w:val="00791081"/>
    <w:rsid w:val="00791F39"/>
    <w:rsid w:val="007A0B4C"/>
    <w:rsid w:val="007A612E"/>
    <w:rsid w:val="007B0CC6"/>
    <w:rsid w:val="007C5668"/>
    <w:rsid w:val="007C7D0C"/>
    <w:rsid w:val="007C7DF2"/>
    <w:rsid w:val="007D1D36"/>
    <w:rsid w:val="007F2254"/>
    <w:rsid w:val="007F225A"/>
    <w:rsid w:val="00803755"/>
    <w:rsid w:val="00803CA0"/>
    <w:rsid w:val="00804CF1"/>
    <w:rsid w:val="00811AA4"/>
    <w:rsid w:val="008179A8"/>
    <w:rsid w:val="0082543C"/>
    <w:rsid w:val="008378BD"/>
    <w:rsid w:val="008416B3"/>
    <w:rsid w:val="0084292B"/>
    <w:rsid w:val="00845FF6"/>
    <w:rsid w:val="00846C25"/>
    <w:rsid w:val="00847A3E"/>
    <w:rsid w:val="00861E44"/>
    <w:rsid w:val="00864947"/>
    <w:rsid w:val="00864A7D"/>
    <w:rsid w:val="00877301"/>
    <w:rsid w:val="008776AE"/>
    <w:rsid w:val="008833C4"/>
    <w:rsid w:val="008855CA"/>
    <w:rsid w:val="008865B8"/>
    <w:rsid w:val="00897D47"/>
    <w:rsid w:val="008A1070"/>
    <w:rsid w:val="008A3B7D"/>
    <w:rsid w:val="008A3BDF"/>
    <w:rsid w:val="008A4243"/>
    <w:rsid w:val="008A7B92"/>
    <w:rsid w:val="008B0E57"/>
    <w:rsid w:val="008C4D12"/>
    <w:rsid w:val="008D35BC"/>
    <w:rsid w:val="008D4293"/>
    <w:rsid w:val="008D4889"/>
    <w:rsid w:val="008D502D"/>
    <w:rsid w:val="008D5A7B"/>
    <w:rsid w:val="008E0225"/>
    <w:rsid w:val="008E1764"/>
    <w:rsid w:val="008E6777"/>
    <w:rsid w:val="008F0004"/>
    <w:rsid w:val="008F35B3"/>
    <w:rsid w:val="008F6530"/>
    <w:rsid w:val="008F756A"/>
    <w:rsid w:val="00904577"/>
    <w:rsid w:val="00907ECE"/>
    <w:rsid w:val="00910FB5"/>
    <w:rsid w:val="009110B5"/>
    <w:rsid w:val="00917090"/>
    <w:rsid w:val="0092275A"/>
    <w:rsid w:val="009254D4"/>
    <w:rsid w:val="00926956"/>
    <w:rsid w:val="009302A1"/>
    <w:rsid w:val="00934BA8"/>
    <w:rsid w:val="009406AB"/>
    <w:rsid w:val="00941971"/>
    <w:rsid w:val="00942893"/>
    <w:rsid w:val="00956894"/>
    <w:rsid w:val="00964B6B"/>
    <w:rsid w:val="00965136"/>
    <w:rsid w:val="009663BF"/>
    <w:rsid w:val="00967033"/>
    <w:rsid w:val="0096730F"/>
    <w:rsid w:val="00973882"/>
    <w:rsid w:val="00974839"/>
    <w:rsid w:val="009760CD"/>
    <w:rsid w:val="009815BB"/>
    <w:rsid w:val="00981C54"/>
    <w:rsid w:val="00984534"/>
    <w:rsid w:val="00985CEE"/>
    <w:rsid w:val="00990BA4"/>
    <w:rsid w:val="009910C5"/>
    <w:rsid w:val="00992DA3"/>
    <w:rsid w:val="009A07E4"/>
    <w:rsid w:val="009A3727"/>
    <w:rsid w:val="009A65C9"/>
    <w:rsid w:val="009A7321"/>
    <w:rsid w:val="009C34C9"/>
    <w:rsid w:val="009C7C88"/>
    <w:rsid w:val="009D02BE"/>
    <w:rsid w:val="009D0E7C"/>
    <w:rsid w:val="009D4C6D"/>
    <w:rsid w:val="009D528B"/>
    <w:rsid w:val="009D56B9"/>
    <w:rsid w:val="009E0B5B"/>
    <w:rsid w:val="009E3D17"/>
    <w:rsid w:val="009E6F23"/>
    <w:rsid w:val="009F794D"/>
    <w:rsid w:val="00A03A6F"/>
    <w:rsid w:val="00A044BF"/>
    <w:rsid w:val="00A07CAA"/>
    <w:rsid w:val="00A1025F"/>
    <w:rsid w:val="00A12779"/>
    <w:rsid w:val="00A12AF2"/>
    <w:rsid w:val="00A15F6A"/>
    <w:rsid w:val="00A1678E"/>
    <w:rsid w:val="00A17995"/>
    <w:rsid w:val="00A179CA"/>
    <w:rsid w:val="00A212AF"/>
    <w:rsid w:val="00A21922"/>
    <w:rsid w:val="00A22BAA"/>
    <w:rsid w:val="00A23F3B"/>
    <w:rsid w:val="00A2677E"/>
    <w:rsid w:val="00A270C1"/>
    <w:rsid w:val="00A27C81"/>
    <w:rsid w:val="00A320D1"/>
    <w:rsid w:val="00A32C33"/>
    <w:rsid w:val="00A370FC"/>
    <w:rsid w:val="00A3731F"/>
    <w:rsid w:val="00A37E31"/>
    <w:rsid w:val="00A40969"/>
    <w:rsid w:val="00A42CC9"/>
    <w:rsid w:val="00A50404"/>
    <w:rsid w:val="00A56232"/>
    <w:rsid w:val="00A5771E"/>
    <w:rsid w:val="00A6228D"/>
    <w:rsid w:val="00A63C84"/>
    <w:rsid w:val="00A700D4"/>
    <w:rsid w:val="00A731BC"/>
    <w:rsid w:val="00A74DB7"/>
    <w:rsid w:val="00A7539F"/>
    <w:rsid w:val="00A8198B"/>
    <w:rsid w:val="00A86934"/>
    <w:rsid w:val="00A90A10"/>
    <w:rsid w:val="00A918B3"/>
    <w:rsid w:val="00A92002"/>
    <w:rsid w:val="00A9609E"/>
    <w:rsid w:val="00A972F4"/>
    <w:rsid w:val="00AA155E"/>
    <w:rsid w:val="00AA2B6E"/>
    <w:rsid w:val="00AA304E"/>
    <w:rsid w:val="00AA4F45"/>
    <w:rsid w:val="00AB626F"/>
    <w:rsid w:val="00AC2E04"/>
    <w:rsid w:val="00AC345A"/>
    <w:rsid w:val="00AC3E9E"/>
    <w:rsid w:val="00AC4270"/>
    <w:rsid w:val="00AD4906"/>
    <w:rsid w:val="00AD6E1A"/>
    <w:rsid w:val="00AE2827"/>
    <w:rsid w:val="00AF3C4E"/>
    <w:rsid w:val="00AF5170"/>
    <w:rsid w:val="00B1352F"/>
    <w:rsid w:val="00B14C8C"/>
    <w:rsid w:val="00B1680E"/>
    <w:rsid w:val="00B16EFE"/>
    <w:rsid w:val="00B16FA9"/>
    <w:rsid w:val="00B218F8"/>
    <w:rsid w:val="00B22426"/>
    <w:rsid w:val="00B23576"/>
    <w:rsid w:val="00B25B65"/>
    <w:rsid w:val="00B25ED9"/>
    <w:rsid w:val="00B35ACF"/>
    <w:rsid w:val="00B370A2"/>
    <w:rsid w:val="00B42241"/>
    <w:rsid w:val="00B46861"/>
    <w:rsid w:val="00B478E9"/>
    <w:rsid w:val="00B47F2B"/>
    <w:rsid w:val="00B5304E"/>
    <w:rsid w:val="00B60A4E"/>
    <w:rsid w:val="00B60BC8"/>
    <w:rsid w:val="00B62935"/>
    <w:rsid w:val="00B66341"/>
    <w:rsid w:val="00B66C0B"/>
    <w:rsid w:val="00B66CF7"/>
    <w:rsid w:val="00B72B8F"/>
    <w:rsid w:val="00B74619"/>
    <w:rsid w:val="00B7524F"/>
    <w:rsid w:val="00B75694"/>
    <w:rsid w:val="00B76BA5"/>
    <w:rsid w:val="00B77DBB"/>
    <w:rsid w:val="00B806DD"/>
    <w:rsid w:val="00B8128B"/>
    <w:rsid w:val="00B81C1D"/>
    <w:rsid w:val="00B83275"/>
    <w:rsid w:val="00B83D42"/>
    <w:rsid w:val="00B84851"/>
    <w:rsid w:val="00B85E94"/>
    <w:rsid w:val="00B916C3"/>
    <w:rsid w:val="00BA34A9"/>
    <w:rsid w:val="00BA3DB0"/>
    <w:rsid w:val="00BA4324"/>
    <w:rsid w:val="00BA5F63"/>
    <w:rsid w:val="00BA727A"/>
    <w:rsid w:val="00BB0A90"/>
    <w:rsid w:val="00BB1B4A"/>
    <w:rsid w:val="00BB3645"/>
    <w:rsid w:val="00BB3B5C"/>
    <w:rsid w:val="00BB4057"/>
    <w:rsid w:val="00BB5B1C"/>
    <w:rsid w:val="00BB6B78"/>
    <w:rsid w:val="00BB6CD1"/>
    <w:rsid w:val="00BB7207"/>
    <w:rsid w:val="00BC054A"/>
    <w:rsid w:val="00BC259C"/>
    <w:rsid w:val="00BD0832"/>
    <w:rsid w:val="00BD0CAC"/>
    <w:rsid w:val="00BD2ABD"/>
    <w:rsid w:val="00BE1729"/>
    <w:rsid w:val="00BE363C"/>
    <w:rsid w:val="00BE3F33"/>
    <w:rsid w:val="00BE4E02"/>
    <w:rsid w:val="00BE50B6"/>
    <w:rsid w:val="00BE56AF"/>
    <w:rsid w:val="00BE5EE7"/>
    <w:rsid w:val="00BE7A5B"/>
    <w:rsid w:val="00BE7F1B"/>
    <w:rsid w:val="00BF02BF"/>
    <w:rsid w:val="00BF1DAF"/>
    <w:rsid w:val="00BF465A"/>
    <w:rsid w:val="00BF4EA6"/>
    <w:rsid w:val="00BF54B4"/>
    <w:rsid w:val="00C03115"/>
    <w:rsid w:val="00C03F70"/>
    <w:rsid w:val="00C04D9A"/>
    <w:rsid w:val="00C04E78"/>
    <w:rsid w:val="00C06F80"/>
    <w:rsid w:val="00C10DA9"/>
    <w:rsid w:val="00C12EEC"/>
    <w:rsid w:val="00C13D2D"/>
    <w:rsid w:val="00C202AA"/>
    <w:rsid w:val="00C21294"/>
    <w:rsid w:val="00C220A5"/>
    <w:rsid w:val="00C2795E"/>
    <w:rsid w:val="00C30F61"/>
    <w:rsid w:val="00C34E36"/>
    <w:rsid w:val="00C364A1"/>
    <w:rsid w:val="00C408BF"/>
    <w:rsid w:val="00C40A91"/>
    <w:rsid w:val="00C520F2"/>
    <w:rsid w:val="00C54E4C"/>
    <w:rsid w:val="00C6184B"/>
    <w:rsid w:val="00C65F8F"/>
    <w:rsid w:val="00C667CC"/>
    <w:rsid w:val="00C757E9"/>
    <w:rsid w:val="00C809FA"/>
    <w:rsid w:val="00C81453"/>
    <w:rsid w:val="00C83DF3"/>
    <w:rsid w:val="00C8597A"/>
    <w:rsid w:val="00C93771"/>
    <w:rsid w:val="00C94560"/>
    <w:rsid w:val="00C94905"/>
    <w:rsid w:val="00CA1B76"/>
    <w:rsid w:val="00CA2633"/>
    <w:rsid w:val="00CA36D0"/>
    <w:rsid w:val="00CA4F36"/>
    <w:rsid w:val="00CA680E"/>
    <w:rsid w:val="00CB2555"/>
    <w:rsid w:val="00CB294A"/>
    <w:rsid w:val="00CB596B"/>
    <w:rsid w:val="00CC640A"/>
    <w:rsid w:val="00CC71A2"/>
    <w:rsid w:val="00CD0FAA"/>
    <w:rsid w:val="00CE3AE2"/>
    <w:rsid w:val="00CE64F9"/>
    <w:rsid w:val="00CF07C4"/>
    <w:rsid w:val="00CF297F"/>
    <w:rsid w:val="00CF3044"/>
    <w:rsid w:val="00CF3880"/>
    <w:rsid w:val="00CF4A2B"/>
    <w:rsid w:val="00CF5541"/>
    <w:rsid w:val="00CF75C8"/>
    <w:rsid w:val="00D038AB"/>
    <w:rsid w:val="00D054AA"/>
    <w:rsid w:val="00D06A8B"/>
    <w:rsid w:val="00D06AFC"/>
    <w:rsid w:val="00D07D58"/>
    <w:rsid w:val="00D10446"/>
    <w:rsid w:val="00D11E5E"/>
    <w:rsid w:val="00D12576"/>
    <w:rsid w:val="00D14CD3"/>
    <w:rsid w:val="00D200A5"/>
    <w:rsid w:val="00D24FC8"/>
    <w:rsid w:val="00D25A84"/>
    <w:rsid w:val="00D26A37"/>
    <w:rsid w:val="00D26AE0"/>
    <w:rsid w:val="00D4021B"/>
    <w:rsid w:val="00D404A0"/>
    <w:rsid w:val="00D56D38"/>
    <w:rsid w:val="00D5746C"/>
    <w:rsid w:val="00D61441"/>
    <w:rsid w:val="00D63E78"/>
    <w:rsid w:val="00D67F19"/>
    <w:rsid w:val="00D70554"/>
    <w:rsid w:val="00D728CC"/>
    <w:rsid w:val="00D74FAC"/>
    <w:rsid w:val="00D75D89"/>
    <w:rsid w:val="00D77872"/>
    <w:rsid w:val="00D77E8B"/>
    <w:rsid w:val="00D806B1"/>
    <w:rsid w:val="00D82245"/>
    <w:rsid w:val="00D8760E"/>
    <w:rsid w:val="00D9084C"/>
    <w:rsid w:val="00D919C4"/>
    <w:rsid w:val="00D93530"/>
    <w:rsid w:val="00D961E0"/>
    <w:rsid w:val="00DA49B0"/>
    <w:rsid w:val="00DA74DE"/>
    <w:rsid w:val="00DB081E"/>
    <w:rsid w:val="00DC094F"/>
    <w:rsid w:val="00DC1A5B"/>
    <w:rsid w:val="00DC3017"/>
    <w:rsid w:val="00DC36DF"/>
    <w:rsid w:val="00DC440D"/>
    <w:rsid w:val="00DC769A"/>
    <w:rsid w:val="00DC7CC2"/>
    <w:rsid w:val="00DC7D87"/>
    <w:rsid w:val="00DD32C8"/>
    <w:rsid w:val="00DD34B1"/>
    <w:rsid w:val="00DE0D0D"/>
    <w:rsid w:val="00DE0D4E"/>
    <w:rsid w:val="00DE19BB"/>
    <w:rsid w:val="00DE503C"/>
    <w:rsid w:val="00DE7912"/>
    <w:rsid w:val="00DF2511"/>
    <w:rsid w:val="00DF2BD7"/>
    <w:rsid w:val="00DF2C65"/>
    <w:rsid w:val="00DF54D6"/>
    <w:rsid w:val="00DF77E0"/>
    <w:rsid w:val="00E02864"/>
    <w:rsid w:val="00E126E8"/>
    <w:rsid w:val="00E17282"/>
    <w:rsid w:val="00E23B48"/>
    <w:rsid w:val="00E2405A"/>
    <w:rsid w:val="00E244B7"/>
    <w:rsid w:val="00E273BE"/>
    <w:rsid w:val="00E27C1A"/>
    <w:rsid w:val="00E33616"/>
    <w:rsid w:val="00E37960"/>
    <w:rsid w:val="00E4131C"/>
    <w:rsid w:val="00E426C6"/>
    <w:rsid w:val="00E42BD5"/>
    <w:rsid w:val="00E43316"/>
    <w:rsid w:val="00E45BC2"/>
    <w:rsid w:val="00E50703"/>
    <w:rsid w:val="00E53D2F"/>
    <w:rsid w:val="00E54984"/>
    <w:rsid w:val="00E57581"/>
    <w:rsid w:val="00E612AD"/>
    <w:rsid w:val="00E648D7"/>
    <w:rsid w:val="00E7257B"/>
    <w:rsid w:val="00E85124"/>
    <w:rsid w:val="00E859A6"/>
    <w:rsid w:val="00E866E0"/>
    <w:rsid w:val="00E87C04"/>
    <w:rsid w:val="00E902D4"/>
    <w:rsid w:val="00E91890"/>
    <w:rsid w:val="00E924B2"/>
    <w:rsid w:val="00E94214"/>
    <w:rsid w:val="00E95BB6"/>
    <w:rsid w:val="00E971BD"/>
    <w:rsid w:val="00E976CC"/>
    <w:rsid w:val="00EB2C3F"/>
    <w:rsid w:val="00EB30FE"/>
    <w:rsid w:val="00EB5779"/>
    <w:rsid w:val="00EB6A45"/>
    <w:rsid w:val="00EB71FF"/>
    <w:rsid w:val="00EC517A"/>
    <w:rsid w:val="00EC5982"/>
    <w:rsid w:val="00EC6280"/>
    <w:rsid w:val="00EC65A0"/>
    <w:rsid w:val="00EC7E93"/>
    <w:rsid w:val="00ED370C"/>
    <w:rsid w:val="00ED5BBD"/>
    <w:rsid w:val="00EE08AD"/>
    <w:rsid w:val="00EE3D23"/>
    <w:rsid w:val="00EE5BA4"/>
    <w:rsid w:val="00EF2940"/>
    <w:rsid w:val="00EF330A"/>
    <w:rsid w:val="00F026A7"/>
    <w:rsid w:val="00F03CB8"/>
    <w:rsid w:val="00F05380"/>
    <w:rsid w:val="00F06280"/>
    <w:rsid w:val="00F13E8B"/>
    <w:rsid w:val="00F21545"/>
    <w:rsid w:val="00F221BA"/>
    <w:rsid w:val="00F22B16"/>
    <w:rsid w:val="00F23572"/>
    <w:rsid w:val="00F453B0"/>
    <w:rsid w:val="00F551D9"/>
    <w:rsid w:val="00F5570C"/>
    <w:rsid w:val="00F55A50"/>
    <w:rsid w:val="00F60694"/>
    <w:rsid w:val="00F626A0"/>
    <w:rsid w:val="00F63899"/>
    <w:rsid w:val="00F64DBB"/>
    <w:rsid w:val="00F64E13"/>
    <w:rsid w:val="00F71F6D"/>
    <w:rsid w:val="00F74039"/>
    <w:rsid w:val="00F8125A"/>
    <w:rsid w:val="00F83A44"/>
    <w:rsid w:val="00F87CBB"/>
    <w:rsid w:val="00F95283"/>
    <w:rsid w:val="00F9608F"/>
    <w:rsid w:val="00F96F7A"/>
    <w:rsid w:val="00F976E6"/>
    <w:rsid w:val="00FB18FC"/>
    <w:rsid w:val="00FB1DB0"/>
    <w:rsid w:val="00FB30C5"/>
    <w:rsid w:val="00FC1593"/>
    <w:rsid w:val="00FD60CD"/>
    <w:rsid w:val="00FE2AA9"/>
    <w:rsid w:val="00FE358C"/>
    <w:rsid w:val="00FE5C58"/>
    <w:rsid w:val="00FF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1191FEE"/>
  <w15:docId w15:val="{308B2F22-F03B-426D-AAA1-347294D0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5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CC640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3C57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07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0721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0721"/>
    <w:rPr>
      <w:vertAlign w:val="superscript"/>
    </w:rPr>
  </w:style>
  <w:style w:type="paragraph" w:customStyle="1" w:styleId="Default">
    <w:name w:val="Default"/>
    <w:rsid w:val="00B76B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B76BA5"/>
    <w:pPr>
      <w:suppressAutoHyphens/>
      <w:spacing w:after="0" w:line="100" w:lineRule="atLeast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175A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75AAC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0D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0D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0D4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D4E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A732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5FF6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E04C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43290"/>
    <w:rPr>
      <w:color w:val="800080" w:themeColor="followedHyperlink"/>
      <w:u w:val="single"/>
    </w:rPr>
  </w:style>
  <w:style w:type="paragraph" w:customStyle="1" w:styleId="Akapit">
    <w:name w:val="Akapit"/>
    <w:basedOn w:val="Normalny"/>
    <w:rsid w:val="00FF3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91468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437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1279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39279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315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086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482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4543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3284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lugirozwojowe.parp.gov.pl/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udop.uokik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ECA4A-75DB-4FD0-83C9-385CE9F27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21</Pages>
  <Words>9763</Words>
  <Characters>58580</Characters>
  <Application>Microsoft Office Word</Application>
  <DocSecurity>0</DocSecurity>
  <Lines>488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Ratajska</dc:creator>
  <cp:keywords/>
  <dc:description/>
  <cp:lastModifiedBy>Monika Dwornicka</cp:lastModifiedBy>
  <cp:revision>8</cp:revision>
  <cp:lastPrinted>2020-07-14T09:37:00Z</cp:lastPrinted>
  <dcterms:created xsi:type="dcterms:W3CDTF">2020-09-10T09:57:00Z</dcterms:created>
  <dcterms:modified xsi:type="dcterms:W3CDTF">2021-09-14T12:21:00Z</dcterms:modified>
</cp:coreProperties>
</file>